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DF6A53" w14:textId="77777777" w:rsidR="00D13581" w:rsidRPr="001A3F29" w:rsidRDefault="00D13581" w:rsidP="00D13581">
      <w:pPr>
        <w:shd w:val="clear" w:color="auto" w:fill="FFFFFF"/>
        <w:suppressAutoHyphens/>
        <w:spacing w:before="115" w:line="250" w:lineRule="exact"/>
        <w:ind w:right="-2"/>
        <w:jc w:val="center"/>
        <w:rPr>
          <w:rFonts w:ascii="Times New Roman" w:hAnsi="Times New Roman" w:cs="Times New Roman"/>
          <w:b/>
        </w:rPr>
      </w:pPr>
      <w:r w:rsidRPr="005F28F9">
        <w:rPr>
          <w:rFonts w:ascii="Times New Roman" w:hAnsi="Times New Roman" w:cs="Times New Roman"/>
          <w:b/>
        </w:rPr>
        <w:t>ДОГОВОР №______</w:t>
      </w:r>
      <w:r w:rsidRPr="005F28F9">
        <w:rPr>
          <w:rFonts w:ascii="Times New Roman" w:hAnsi="Times New Roman" w:cs="Times New Roman"/>
          <w:b/>
        </w:rPr>
        <w:br/>
        <w:t>поставки тепловой энергии (мощности) и (или) теплоносителя</w:t>
      </w:r>
    </w:p>
    <w:p w14:paraId="3AFEF4E7" w14:textId="77777777" w:rsidR="00D13581" w:rsidRPr="005F28F9" w:rsidRDefault="00D13581" w:rsidP="00D13581">
      <w:pPr>
        <w:shd w:val="clear" w:color="auto" w:fill="FFFFFF"/>
        <w:tabs>
          <w:tab w:val="left" w:pos="7513"/>
        </w:tabs>
        <w:suppressAutoHyphens/>
        <w:spacing w:line="250" w:lineRule="exact"/>
        <w:ind w:left="24" w:hanging="24"/>
        <w:jc w:val="both"/>
        <w:rPr>
          <w:rFonts w:ascii="Times New Roman" w:hAnsi="Times New Roman" w:cs="Times New Roman"/>
        </w:rPr>
      </w:pPr>
    </w:p>
    <w:p w14:paraId="62061A55" w14:textId="77777777" w:rsidR="00D13581" w:rsidRPr="00375FC1" w:rsidRDefault="00D13581" w:rsidP="00D13581">
      <w:pPr>
        <w:shd w:val="clear" w:color="auto" w:fill="FFFFFF"/>
        <w:tabs>
          <w:tab w:val="left" w:pos="7513"/>
        </w:tabs>
        <w:suppressAutoHyphens/>
        <w:spacing w:line="250" w:lineRule="exact"/>
        <w:ind w:left="24" w:hanging="24"/>
        <w:jc w:val="both"/>
        <w:rPr>
          <w:rFonts w:ascii="Times New Roman" w:hAnsi="Times New Roman" w:cs="Times New Roman"/>
        </w:rPr>
      </w:pPr>
      <w:r w:rsidRPr="00375FC1">
        <w:rPr>
          <w:rFonts w:ascii="Times New Roman" w:hAnsi="Times New Roman" w:cs="Times New Roman"/>
        </w:rPr>
        <w:t>___________________</w:t>
      </w:r>
      <w:r w:rsidRPr="00375FC1">
        <w:rPr>
          <w:rFonts w:ascii="Times New Roman" w:hAnsi="Times New Roman" w:cs="Times New Roman"/>
        </w:rPr>
        <w:tab/>
        <w:t>_________________</w:t>
      </w:r>
    </w:p>
    <w:p w14:paraId="1F2D159C" w14:textId="77777777" w:rsidR="00D13581" w:rsidRPr="00375FC1" w:rsidRDefault="00D13581" w:rsidP="00D13581">
      <w:pPr>
        <w:shd w:val="clear" w:color="auto" w:fill="FFFFFF"/>
        <w:tabs>
          <w:tab w:val="left" w:pos="7867"/>
        </w:tabs>
        <w:suppressAutoHyphens/>
        <w:spacing w:line="250" w:lineRule="exact"/>
        <w:ind w:left="24" w:firstLine="260"/>
        <w:jc w:val="both"/>
        <w:rPr>
          <w:rFonts w:ascii="Times New Roman" w:hAnsi="Times New Roman" w:cs="Times New Roman"/>
          <w:sz w:val="22"/>
          <w:szCs w:val="22"/>
          <w:vertAlign w:val="superscript"/>
        </w:rPr>
      </w:pPr>
      <w:r w:rsidRPr="00375FC1">
        <w:rPr>
          <w:rFonts w:ascii="Times New Roman" w:hAnsi="Times New Roman" w:cs="Times New Roman"/>
          <w:sz w:val="22"/>
          <w:szCs w:val="22"/>
          <w:vertAlign w:val="superscript"/>
        </w:rPr>
        <w:t>(место заключения)</w:t>
      </w:r>
      <w:r w:rsidRPr="00375FC1">
        <w:rPr>
          <w:rFonts w:ascii="Times New Roman" w:hAnsi="Times New Roman" w:cs="Times New Roman"/>
          <w:sz w:val="22"/>
          <w:szCs w:val="22"/>
          <w:vertAlign w:val="superscript"/>
        </w:rPr>
        <w:tab/>
        <w:t>(дата заключения)</w:t>
      </w:r>
    </w:p>
    <w:p w14:paraId="1FA2B646" w14:textId="77777777" w:rsidR="00D13581" w:rsidRPr="00375FC1" w:rsidRDefault="00D13581" w:rsidP="00D13581">
      <w:pPr>
        <w:suppressAutoHyphens/>
        <w:jc w:val="both"/>
        <w:rPr>
          <w:rFonts w:ascii="Times New Roman" w:hAnsi="Times New Roman" w:cs="Times New Roman"/>
          <w:color w:val="000000"/>
        </w:rPr>
      </w:pPr>
    </w:p>
    <w:p w14:paraId="40376289" w14:textId="77777777" w:rsidR="00D13581" w:rsidRPr="00375FC1" w:rsidRDefault="00D13581" w:rsidP="00D13581">
      <w:pPr>
        <w:suppressAutoHyphens/>
        <w:jc w:val="both"/>
        <w:rPr>
          <w:rFonts w:ascii="Times New Roman" w:hAnsi="Times New Roman" w:cs="Times New Roman"/>
          <w:i/>
          <w:color w:val="000000"/>
        </w:rPr>
      </w:pPr>
      <w:r w:rsidRPr="00375FC1">
        <w:rPr>
          <w:rFonts w:ascii="Times New Roman" w:hAnsi="Times New Roman" w:cs="Times New Roman"/>
          <w:color w:val="000000"/>
        </w:rPr>
        <w:t>______________________________________________</w:t>
      </w:r>
      <w:proofErr w:type="gramStart"/>
      <w:r w:rsidRPr="00375FC1">
        <w:rPr>
          <w:rFonts w:ascii="Times New Roman" w:hAnsi="Times New Roman" w:cs="Times New Roman"/>
          <w:color w:val="000000"/>
        </w:rPr>
        <w:t xml:space="preserve">_ </w:t>
      </w:r>
      <w:r w:rsidRPr="00375FC1">
        <w:rPr>
          <w:rFonts w:ascii="Times New Roman" w:hAnsi="Times New Roman" w:cs="Times New Roman"/>
        </w:rPr>
        <w:t>,</w:t>
      </w:r>
      <w:proofErr w:type="gramEnd"/>
      <w:r w:rsidRPr="00375FC1">
        <w:rPr>
          <w:rFonts w:ascii="Times New Roman" w:hAnsi="Times New Roman" w:cs="Times New Roman"/>
          <w:color w:val="000000"/>
        </w:rPr>
        <w:t xml:space="preserve"> именуем__ в дальнейшем «Поставщик»,</w:t>
      </w:r>
    </w:p>
    <w:p w14:paraId="27CC0A12" w14:textId="77777777" w:rsidR="00D13581" w:rsidRPr="00375FC1" w:rsidRDefault="00D13581" w:rsidP="00D13581">
      <w:pPr>
        <w:suppressAutoHyphens/>
        <w:ind w:left="708"/>
        <w:jc w:val="both"/>
        <w:rPr>
          <w:rFonts w:ascii="Times New Roman" w:hAnsi="Times New Roman" w:cs="Times New Roman"/>
          <w:color w:val="000000"/>
          <w:vertAlign w:val="superscript"/>
        </w:rPr>
      </w:pPr>
      <w:r w:rsidRPr="00375FC1">
        <w:rPr>
          <w:rFonts w:ascii="Times New Roman" w:hAnsi="Times New Roman" w:cs="Times New Roman"/>
          <w:color w:val="000000"/>
          <w:vertAlign w:val="superscript"/>
        </w:rPr>
        <w:t>(указать полное фирменное наименование Поставщика)</w:t>
      </w:r>
    </w:p>
    <w:p w14:paraId="59AB2862" w14:textId="77777777" w:rsidR="00D13581" w:rsidRPr="00375FC1" w:rsidRDefault="00D13581" w:rsidP="00D13581">
      <w:pPr>
        <w:suppressAutoHyphens/>
        <w:jc w:val="both"/>
        <w:rPr>
          <w:rFonts w:ascii="Times New Roman" w:hAnsi="Times New Roman" w:cs="Times New Roman"/>
          <w:color w:val="000000"/>
        </w:rPr>
      </w:pPr>
      <w:r w:rsidRPr="00375FC1">
        <w:rPr>
          <w:rFonts w:ascii="Times New Roman" w:hAnsi="Times New Roman" w:cs="Times New Roman"/>
          <w:color w:val="000000"/>
        </w:rPr>
        <w:t xml:space="preserve">в лице ______________________________________________________________________________________, </w:t>
      </w:r>
    </w:p>
    <w:p w14:paraId="16391B42" w14:textId="77777777" w:rsidR="00D13581" w:rsidRPr="00375FC1" w:rsidRDefault="00D13581" w:rsidP="00D13581">
      <w:pPr>
        <w:suppressAutoHyphens/>
        <w:ind w:firstLine="3119"/>
        <w:jc w:val="both"/>
        <w:rPr>
          <w:rFonts w:ascii="Times New Roman" w:hAnsi="Times New Roman" w:cs="Times New Roman"/>
          <w:color w:val="000000"/>
          <w:vertAlign w:val="superscript"/>
        </w:rPr>
      </w:pPr>
      <w:r w:rsidRPr="00375FC1">
        <w:rPr>
          <w:rFonts w:ascii="Times New Roman" w:hAnsi="Times New Roman" w:cs="Times New Roman"/>
          <w:color w:val="000000"/>
          <w:vertAlign w:val="superscript"/>
        </w:rPr>
        <w:t xml:space="preserve">(должность, Ф.И.О. подписывающего лица полностью) </w:t>
      </w:r>
    </w:p>
    <w:p w14:paraId="27D77CC8" w14:textId="77777777" w:rsidR="00D13581" w:rsidRPr="00375FC1" w:rsidRDefault="00D13581" w:rsidP="00D13581">
      <w:pPr>
        <w:suppressAutoHyphens/>
        <w:jc w:val="both"/>
        <w:rPr>
          <w:rFonts w:ascii="Times New Roman" w:hAnsi="Times New Roman" w:cs="Times New Roman"/>
          <w:color w:val="000000"/>
        </w:rPr>
      </w:pPr>
      <w:proofErr w:type="spellStart"/>
      <w:r w:rsidRPr="00375FC1">
        <w:rPr>
          <w:rFonts w:ascii="Times New Roman" w:hAnsi="Times New Roman" w:cs="Times New Roman"/>
          <w:color w:val="000000"/>
        </w:rPr>
        <w:t>действующ</w:t>
      </w:r>
      <w:proofErr w:type="spellEnd"/>
      <w:r w:rsidRPr="00375FC1">
        <w:rPr>
          <w:rFonts w:ascii="Times New Roman" w:hAnsi="Times New Roman" w:cs="Times New Roman"/>
          <w:color w:val="000000"/>
        </w:rPr>
        <w:t>__ на основании ______________________________________________________ с одной стороны,</w:t>
      </w:r>
    </w:p>
    <w:p w14:paraId="10DADB47" w14:textId="77777777" w:rsidR="00D13581" w:rsidRPr="00375FC1" w:rsidRDefault="00D13581" w:rsidP="00D13581">
      <w:pPr>
        <w:suppressAutoHyphens/>
        <w:ind w:firstLine="4395"/>
        <w:jc w:val="both"/>
        <w:rPr>
          <w:rFonts w:ascii="Times New Roman" w:hAnsi="Times New Roman" w:cs="Times New Roman"/>
          <w:color w:val="000000"/>
          <w:vertAlign w:val="superscript"/>
        </w:rPr>
      </w:pPr>
      <w:r w:rsidRPr="00375FC1">
        <w:rPr>
          <w:rFonts w:ascii="Times New Roman" w:hAnsi="Times New Roman" w:cs="Times New Roman"/>
          <w:color w:val="000000"/>
          <w:vertAlign w:val="superscript"/>
        </w:rPr>
        <w:t>(вид, реквизиты документа)</w:t>
      </w:r>
    </w:p>
    <w:p w14:paraId="371AE55F" w14:textId="77777777" w:rsidR="00D13581" w:rsidRPr="00375FC1" w:rsidRDefault="00D13581" w:rsidP="00D13581">
      <w:pPr>
        <w:suppressAutoHyphens/>
        <w:jc w:val="both"/>
        <w:rPr>
          <w:rFonts w:ascii="Times New Roman" w:hAnsi="Times New Roman" w:cs="Times New Roman"/>
          <w:color w:val="000000"/>
        </w:rPr>
      </w:pPr>
      <w:r w:rsidRPr="00375FC1">
        <w:rPr>
          <w:rFonts w:ascii="Times New Roman" w:hAnsi="Times New Roman" w:cs="Times New Roman"/>
          <w:color w:val="000000"/>
        </w:rPr>
        <w:t>и ________________, именуем__ в дальнейшем «Покупатель» (Единая теплоснабжающая организация)</w:t>
      </w:r>
    </w:p>
    <w:p w14:paraId="1DDE384B" w14:textId="77777777" w:rsidR="00D13581" w:rsidRPr="00375FC1" w:rsidRDefault="00D13581" w:rsidP="00D13581">
      <w:pPr>
        <w:suppressAutoHyphens/>
        <w:ind w:firstLine="1134"/>
        <w:jc w:val="both"/>
        <w:rPr>
          <w:rFonts w:ascii="Times New Roman" w:hAnsi="Times New Roman" w:cs="Times New Roman"/>
          <w:color w:val="000000"/>
          <w:vertAlign w:val="superscript"/>
        </w:rPr>
      </w:pPr>
      <w:r w:rsidRPr="00375FC1">
        <w:rPr>
          <w:rFonts w:ascii="Times New Roman" w:hAnsi="Times New Roman" w:cs="Times New Roman"/>
          <w:color w:val="000000"/>
          <w:vertAlign w:val="superscript"/>
        </w:rPr>
        <w:t>(указать полное фирменное наименование Покупателя)</w:t>
      </w:r>
    </w:p>
    <w:p w14:paraId="7122535C" w14:textId="77777777" w:rsidR="00D13581" w:rsidRPr="00375FC1" w:rsidRDefault="00D13581" w:rsidP="00D13581">
      <w:pPr>
        <w:suppressAutoHyphens/>
        <w:jc w:val="both"/>
        <w:rPr>
          <w:rFonts w:ascii="Times New Roman" w:hAnsi="Times New Roman" w:cs="Times New Roman"/>
          <w:color w:val="000000"/>
        </w:rPr>
      </w:pPr>
      <w:r w:rsidRPr="00375FC1">
        <w:rPr>
          <w:rFonts w:ascii="Times New Roman" w:hAnsi="Times New Roman" w:cs="Times New Roman"/>
          <w:color w:val="000000"/>
        </w:rPr>
        <w:t>в лице_______________________________________________________________________________________,</w:t>
      </w:r>
    </w:p>
    <w:p w14:paraId="4CE4E084" w14:textId="77777777" w:rsidR="00D13581" w:rsidRPr="00375FC1" w:rsidRDefault="00D13581" w:rsidP="00D13581">
      <w:pPr>
        <w:suppressAutoHyphens/>
        <w:ind w:firstLine="3119"/>
        <w:jc w:val="both"/>
        <w:rPr>
          <w:rFonts w:ascii="Times New Roman" w:hAnsi="Times New Roman" w:cs="Times New Roman"/>
          <w:color w:val="000000"/>
          <w:vertAlign w:val="superscript"/>
        </w:rPr>
      </w:pPr>
      <w:r w:rsidRPr="00375FC1">
        <w:rPr>
          <w:rFonts w:ascii="Times New Roman" w:hAnsi="Times New Roman" w:cs="Times New Roman"/>
          <w:color w:val="000000"/>
          <w:vertAlign w:val="superscript"/>
        </w:rPr>
        <w:t xml:space="preserve">(должность, Ф.И.О. подписывающего лица полностью) </w:t>
      </w:r>
    </w:p>
    <w:p w14:paraId="0385F79B" w14:textId="77777777" w:rsidR="00D13581" w:rsidRPr="00375FC1" w:rsidRDefault="00D13581" w:rsidP="00D13581">
      <w:pPr>
        <w:suppressAutoHyphens/>
        <w:jc w:val="both"/>
        <w:rPr>
          <w:rFonts w:ascii="Times New Roman" w:hAnsi="Times New Roman" w:cs="Times New Roman"/>
          <w:color w:val="000000"/>
        </w:rPr>
      </w:pPr>
      <w:proofErr w:type="spellStart"/>
      <w:r w:rsidRPr="00375FC1">
        <w:rPr>
          <w:rFonts w:ascii="Times New Roman" w:hAnsi="Times New Roman" w:cs="Times New Roman"/>
          <w:color w:val="000000"/>
        </w:rPr>
        <w:t>действующ</w:t>
      </w:r>
      <w:proofErr w:type="spellEnd"/>
      <w:r w:rsidRPr="00375FC1">
        <w:rPr>
          <w:rFonts w:ascii="Times New Roman" w:hAnsi="Times New Roman" w:cs="Times New Roman"/>
          <w:color w:val="000000"/>
        </w:rPr>
        <w:t>__ на основании _____________________________________________________ с другой стороны,</w:t>
      </w:r>
    </w:p>
    <w:p w14:paraId="4578AC02" w14:textId="77777777" w:rsidR="00D13581" w:rsidRPr="00375FC1" w:rsidRDefault="00D13581" w:rsidP="00D13581">
      <w:pPr>
        <w:suppressAutoHyphens/>
        <w:ind w:firstLine="4395"/>
        <w:jc w:val="both"/>
        <w:rPr>
          <w:rFonts w:ascii="Times New Roman" w:hAnsi="Times New Roman" w:cs="Times New Roman"/>
          <w:color w:val="000000"/>
          <w:vertAlign w:val="superscript"/>
        </w:rPr>
      </w:pPr>
      <w:r w:rsidRPr="00375FC1">
        <w:rPr>
          <w:rFonts w:ascii="Times New Roman" w:hAnsi="Times New Roman" w:cs="Times New Roman"/>
          <w:color w:val="000000"/>
          <w:vertAlign w:val="superscript"/>
        </w:rPr>
        <w:t>(вид, реквизиты документа)</w:t>
      </w:r>
    </w:p>
    <w:p w14:paraId="416B9321" w14:textId="77777777" w:rsidR="00D13581" w:rsidRPr="00375FC1" w:rsidRDefault="00D13581" w:rsidP="00D13581">
      <w:pPr>
        <w:suppressAutoHyphens/>
        <w:jc w:val="both"/>
        <w:rPr>
          <w:rFonts w:ascii="Times New Roman" w:hAnsi="Times New Roman" w:cs="Times New Roman"/>
          <w:color w:val="000000"/>
        </w:rPr>
      </w:pPr>
      <w:r w:rsidRPr="00375FC1">
        <w:rPr>
          <w:rFonts w:ascii="Times New Roman" w:hAnsi="Times New Roman" w:cs="Times New Roman"/>
          <w:color w:val="000000"/>
        </w:rPr>
        <w:t xml:space="preserve"> именуемые в дальнейшем </w:t>
      </w:r>
      <w:proofErr w:type="spellStart"/>
      <w:r w:rsidRPr="00375FC1">
        <w:rPr>
          <w:rFonts w:ascii="Times New Roman" w:hAnsi="Times New Roman" w:cs="Times New Roman"/>
          <w:color w:val="000000"/>
        </w:rPr>
        <w:t>кажд</w:t>
      </w:r>
      <w:proofErr w:type="spellEnd"/>
      <w:r w:rsidRPr="00375FC1">
        <w:rPr>
          <w:rFonts w:ascii="Times New Roman" w:hAnsi="Times New Roman" w:cs="Times New Roman"/>
          <w:color w:val="000000"/>
        </w:rPr>
        <w:t>___ в отдельности «Сторона», а совместно – «Стороны», заключили настоящий договор (далее по тексту – Договор) о нижеследующем:</w:t>
      </w:r>
    </w:p>
    <w:p w14:paraId="56F840FD" w14:textId="77777777" w:rsidR="00D13581" w:rsidRPr="00375FC1" w:rsidRDefault="00D13581" w:rsidP="00EB3573">
      <w:pPr>
        <w:shd w:val="clear" w:color="auto" w:fill="FFFFFF"/>
        <w:suppressAutoHyphens/>
        <w:spacing w:before="240" w:after="120"/>
        <w:jc w:val="center"/>
        <w:rPr>
          <w:rFonts w:ascii="Times New Roman" w:hAnsi="Times New Roman" w:cs="Times New Roman"/>
          <w:b/>
        </w:rPr>
      </w:pPr>
      <w:r w:rsidRPr="00375FC1">
        <w:rPr>
          <w:rFonts w:ascii="Times New Roman" w:hAnsi="Times New Roman" w:cs="Times New Roman"/>
          <w:b/>
        </w:rPr>
        <w:t>1. Предмет Договора</w:t>
      </w:r>
    </w:p>
    <w:p w14:paraId="0CE20840" w14:textId="77777777" w:rsidR="00D13581" w:rsidRPr="00375FC1" w:rsidRDefault="00D13581" w:rsidP="00D13581">
      <w:pPr>
        <w:shd w:val="clear" w:color="auto" w:fill="FFFFFF"/>
        <w:tabs>
          <w:tab w:val="left" w:pos="958"/>
        </w:tabs>
        <w:suppressAutoHyphens/>
        <w:ind w:firstLine="539"/>
        <w:jc w:val="both"/>
        <w:rPr>
          <w:rFonts w:ascii="Times New Roman" w:hAnsi="Times New Roman" w:cs="Times New Roman"/>
        </w:rPr>
      </w:pPr>
      <w:r w:rsidRPr="00375FC1">
        <w:rPr>
          <w:rFonts w:ascii="Times New Roman" w:hAnsi="Times New Roman" w:cs="Times New Roman"/>
        </w:rPr>
        <w:t xml:space="preserve">1.1. По настоящему Договору Поставщик обязуется: </w:t>
      </w:r>
    </w:p>
    <w:p w14:paraId="566326A9" w14:textId="77777777" w:rsidR="00D13581" w:rsidRPr="00375FC1" w:rsidRDefault="00D13581" w:rsidP="00D13581">
      <w:pPr>
        <w:shd w:val="clear" w:color="auto" w:fill="FFFFFF"/>
        <w:tabs>
          <w:tab w:val="left" w:pos="958"/>
        </w:tabs>
        <w:suppressAutoHyphens/>
        <w:ind w:firstLine="539"/>
        <w:jc w:val="both"/>
        <w:rPr>
          <w:rFonts w:ascii="Times New Roman" w:hAnsi="Times New Roman" w:cs="Times New Roman"/>
        </w:rPr>
      </w:pPr>
      <w:r w:rsidRPr="00375FC1">
        <w:rPr>
          <w:rFonts w:ascii="Times New Roman" w:hAnsi="Times New Roman" w:cs="Times New Roman"/>
        </w:rPr>
        <w:t>- подавать Покупателю тепловую энергию в горячей сетевой воде/паре</w:t>
      </w:r>
      <w:r w:rsidRPr="00375FC1">
        <w:rPr>
          <w:rStyle w:val="af4"/>
          <w:rFonts w:ascii="Times New Roman" w:hAnsi="Times New Roman" w:cs="Times New Roman"/>
        </w:rPr>
        <w:footnoteReference w:id="1"/>
      </w:r>
      <w:r w:rsidRPr="00375FC1">
        <w:rPr>
          <w:rFonts w:ascii="Times New Roman" w:hAnsi="Times New Roman" w:cs="Times New Roman"/>
        </w:rPr>
        <w:t xml:space="preserve"> (мощность) (далее – тепловую энергию (мощность)) и (или) теплоноситель, в отношении объема тепловой нагрузки  распределенной Единой теплоснабжающей организацией исходя из минимизации расходов на производство тепловой энергии (мощности), осуществляемое источниками тепловой энергии,</w:t>
      </w:r>
      <w:r w:rsidRPr="00375FC1">
        <w:t xml:space="preserve"> </w:t>
      </w:r>
      <w:r w:rsidRPr="00375FC1">
        <w:rPr>
          <w:rFonts w:ascii="Times New Roman" w:hAnsi="Times New Roman" w:cs="Times New Roman"/>
        </w:rPr>
        <w:t>включенными в схему теплоснабжения, с учетом потерь тепловой энергии, теплоносителя, а также технологических и иных ограничений при ее передаче и принципа приоритетного использования комбинированной выработки электрической и тепловой энергии;</w:t>
      </w:r>
    </w:p>
    <w:p w14:paraId="34CF1011" w14:textId="77777777" w:rsidR="00D13581" w:rsidRPr="00375FC1" w:rsidRDefault="00D13581" w:rsidP="00D13581">
      <w:pPr>
        <w:shd w:val="clear" w:color="auto" w:fill="FFFFFF"/>
        <w:tabs>
          <w:tab w:val="left" w:pos="958"/>
        </w:tabs>
        <w:suppressAutoHyphens/>
        <w:ind w:firstLine="539"/>
        <w:jc w:val="both"/>
        <w:rPr>
          <w:rFonts w:ascii="Times New Roman" w:hAnsi="Times New Roman" w:cs="Times New Roman"/>
        </w:rPr>
      </w:pPr>
      <w:r w:rsidRPr="00375FC1">
        <w:rPr>
          <w:rFonts w:ascii="Times New Roman" w:hAnsi="Times New Roman" w:cs="Times New Roman"/>
        </w:rPr>
        <w:t>-  осуществлять мероприятия по строительству, реконструкции (модернизации) источников тепловой энергии и осуществлению иных мероприятий, указанных в схеме теплоснабжения;</w:t>
      </w:r>
    </w:p>
    <w:p w14:paraId="06A81A85" w14:textId="77777777" w:rsidR="00D13581" w:rsidRPr="00375FC1" w:rsidRDefault="00D13581" w:rsidP="002074C8">
      <w:pPr>
        <w:shd w:val="clear" w:color="auto" w:fill="FFFFFF"/>
        <w:tabs>
          <w:tab w:val="left" w:pos="958"/>
        </w:tabs>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 xml:space="preserve"> а Покупатель обязуется принимать и оплачивать тепловую энергию (мощность) и (или) теплоноситель, а также соблюдать предусмотренный Договором режим потребления тепловой энергии.</w:t>
      </w:r>
    </w:p>
    <w:p w14:paraId="7A0E1896" w14:textId="77777777" w:rsidR="00D13581" w:rsidRPr="00375FC1" w:rsidRDefault="00D13581" w:rsidP="002074C8">
      <w:pPr>
        <w:shd w:val="clear" w:color="auto" w:fill="FFFFFF"/>
        <w:tabs>
          <w:tab w:val="left" w:pos="958"/>
        </w:tabs>
        <w:suppressAutoHyphens/>
        <w:spacing w:after="120"/>
        <w:ind w:firstLine="539"/>
        <w:jc w:val="both"/>
        <w:rPr>
          <w:rFonts w:ascii="Times New Roman" w:hAnsi="Times New Roman" w:cs="Times New Roman"/>
          <w:spacing w:val="-2"/>
        </w:rPr>
      </w:pPr>
      <w:r w:rsidRPr="00375FC1">
        <w:rPr>
          <w:rFonts w:ascii="Times New Roman" w:hAnsi="Times New Roman" w:cs="Times New Roman"/>
        </w:rPr>
        <w:t xml:space="preserve">1.2. </w:t>
      </w:r>
      <w:r w:rsidRPr="00375FC1">
        <w:rPr>
          <w:rFonts w:ascii="Times New Roman" w:hAnsi="Times New Roman" w:cs="Times New Roman"/>
          <w:spacing w:val="-2"/>
        </w:rPr>
        <w:t>В договоре используются следующие понятия и определения:</w:t>
      </w:r>
    </w:p>
    <w:p w14:paraId="09D21C25" w14:textId="1E19ADAE" w:rsidR="00D13581" w:rsidRPr="00375FC1" w:rsidRDefault="00D13581" w:rsidP="00D13581">
      <w:pPr>
        <w:suppressAutoHyphens/>
        <w:spacing w:after="120"/>
        <w:ind w:firstLine="539"/>
        <w:jc w:val="both"/>
        <w:rPr>
          <w:rFonts w:ascii="Times New Roman" w:hAnsi="Times New Roman" w:cs="Times New Roman"/>
          <w:spacing w:val="-2"/>
        </w:rPr>
      </w:pPr>
      <w:r w:rsidRPr="00375FC1">
        <w:rPr>
          <w:rFonts w:ascii="Times New Roman" w:hAnsi="Times New Roman" w:cs="Times New Roman"/>
          <w:i/>
          <w:spacing w:val="-2"/>
        </w:rPr>
        <w:t>Стандарт взаимодействия</w:t>
      </w:r>
      <w:r w:rsidRPr="00375FC1">
        <w:rPr>
          <w:rFonts w:ascii="Times New Roman" w:hAnsi="Times New Roman" w:cs="Times New Roman"/>
          <w:spacing w:val="-2"/>
        </w:rPr>
        <w:t xml:space="preserve"> – </w:t>
      </w:r>
      <w:r w:rsidR="00115B2D" w:rsidRPr="00375FC1">
        <w:rPr>
          <w:rFonts w:ascii="Times New Roman" w:hAnsi="Times New Roman" w:cs="Times New Roman"/>
          <w:spacing w:val="-2"/>
        </w:rPr>
        <w:t xml:space="preserve">Стандарт взаимодействия единой теплоснабжающей организации ПАО «Т Плюс» (с учетом региональных особенностей на территории </w:t>
      </w:r>
      <w:r w:rsidR="0036656B" w:rsidRPr="0036656B">
        <w:rPr>
          <w:rFonts w:ascii="Times New Roman" w:hAnsi="Times New Roman" w:cs="Times New Roman"/>
          <w:spacing w:val="-2"/>
          <w:highlight w:val="yellow"/>
        </w:rPr>
        <w:t>г.__________</w:t>
      </w:r>
      <w:r w:rsidR="00115B2D" w:rsidRPr="00375FC1">
        <w:rPr>
          <w:rFonts w:ascii="Times New Roman" w:hAnsi="Times New Roman" w:cs="Times New Roman"/>
          <w:spacing w:val="-2"/>
        </w:rPr>
        <w:t>) с теплоснабжающими и теплосетевыми организациями, владеющими на праве собственности и (или) ином законном основании источниками тепловой энергии и (или) тепловыми сетями, опубликованный на официальном сайте Покупателя</w:t>
      </w:r>
      <w:r w:rsidR="00A852DD" w:rsidRPr="00375FC1">
        <w:rPr>
          <w:rFonts w:ascii="Times New Roman" w:hAnsi="Times New Roman" w:cs="Times New Roman"/>
          <w:spacing w:val="-2"/>
        </w:rPr>
        <w:t>.</w:t>
      </w:r>
    </w:p>
    <w:p w14:paraId="5C8E6F69" w14:textId="2F187344" w:rsidR="00D13581" w:rsidRPr="00375FC1" w:rsidRDefault="00D13581" w:rsidP="00D13581">
      <w:pPr>
        <w:suppressAutoHyphens/>
        <w:spacing w:after="120"/>
        <w:ind w:firstLine="539"/>
        <w:jc w:val="both"/>
        <w:rPr>
          <w:rFonts w:ascii="Times New Roman" w:hAnsi="Times New Roman" w:cs="Times New Roman"/>
          <w:spacing w:val="-2"/>
        </w:rPr>
      </w:pPr>
      <w:r w:rsidRPr="00375FC1">
        <w:rPr>
          <w:rFonts w:ascii="Times New Roman" w:hAnsi="Times New Roman" w:cs="Times New Roman"/>
          <w:i/>
          <w:spacing w:val="-2"/>
        </w:rPr>
        <w:t>Схема теплоснабжения</w:t>
      </w:r>
      <w:r w:rsidRPr="00375FC1">
        <w:rPr>
          <w:rFonts w:ascii="Times New Roman" w:hAnsi="Times New Roman" w:cs="Times New Roman"/>
          <w:spacing w:val="-2"/>
        </w:rPr>
        <w:t xml:space="preserve"> – схема теплоснабжения муниципального образования </w:t>
      </w:r>
      <w:r w:rsidR="00087F68" w:rsidRPr="00375FC1">
        <w:rPr>
          <w:rFonts w:ascii="Times New Roman" w:hAnsi="Times New Roman" w:cs="Times New Roman"/>
          <w:spacing w:val="-2"/>
        </w:rPr>
        <w:t>__________</w:t>
      </w:r>
      <w:r w:rsidRPr="00375FC1">
        <w:rPr>
          <w:rFonts w:ascii="Times New Roman" w:hAnsi="Times New Roman" w:cs="Times New Roman"/>
          <w:spacing w:val="-2"/>
        </w:rPr>
        <w:t>, утвержденная в порядке, предусмотренном Постановлением Правительства</w:t>
      </w:r>
      <w:r w:rsidR="00087F68" w:rsidRPr="00375FC1">
        <w:rPr>
          <w:rFonts w:ascii="Times New Roman" w:hAnsi="Times New Roman" w:cs="Times New Roman"/>
          <w:spacing w:val="-2"/>
        </w:rPr>
        <w:t xml:space="preserve"> ___________</w:t>
      </w:r>
      <w:proofErr w:type="gramStart"/>
      <w:r w:rsidR="00087F68" w:rsidRPr="00375FC1">
        <w:rPr>
          <w:rFonts w:ascii="Times New Roman" w:hAnsi="Times New Roman" w:cs="Times New Roman"/>
          <w:spacing w:val="-2"/>
        </w:rPr>
        <w:t xml:space="preserve">_ </w:t>
      </w:r>
      <w:r w:rsidRPr="00375FC1">
        <w:rPr>
          <w:rFonts w:ascii="Times New Roman" w:hAnsi="Times New Roman" w:cs="Times New Roman"/>
          <w:spacing w:val="-2"/>
        </w:rPr>
        <w:t>.</w:t>
      </w:r>
      <w:proofErr w:type="gramEnd"/>
    </w:p>
    <w:p w14:paraId="5F550348" w14:textId="49E0E29B" w:rsidR="00D13581" w:rsidRPr="00375FC1" w:rsidRDefault="00D13581" w:rsidP="00D13581">
      <w:pPr>
        <w:suppressAutoHyphens/>
        <w:spacing w:after="120"/>
        <w:ind w:firstLine="539"/>
        <w:jc w:val="both"/>
        <w:rPr>
          <w:rFonts w:ascii="Times New Roman" w:hAnsi="Times New Roman" w:cs="Times New Roman"/>
          <w:spacing w:val="-2"/>
        </w:rPr>
      </w:pPr>
      <w:r w:rsidRPr="00375FC1">
        <w:rPr>
          <w:rFonts w:ascii="Times New Roman" w:hAnsi="Times New Roman" w:cs="Times New Roman"/>
          <w:i/>
          <w:spacing w:val="-2"/>
        </w:rPr>
        <w:t xml:space="preserve">Инвестиционная </w:t>
      </w:r>
      <w:r w:rsidR="00C27B55" w:rsidRPr="00375FC1">
        <w:rPr>
          <w:rFonts w:ascii="Times New Roman" w:hAnsi="Times New Roman" w:cs="Times New Roman"/>
          <w:i/>
          <w:spacing w:val="-2"/>
        </w:rPr>
        <w:t xml:space="preserve">и ремонтная </w:t>
      </w:r>
      <w:r w:rsidRPr="00375FC1">
        <w:rPr>
          <w:rFonts w:ascii="Times New Roman" w:hAnsi="Times New Roman" w:cs="Times New Roman"/>
          <w:i/>
          <w:spacing w:val="-2"/>
        </w:rPr>
        <w:t>программа</w:t>
      </w:r>
      <w:r w:rsidRPr="00375FC1">
        <w:rPr>
          <w:rFonts w:ascii="Times New Roman" w:hAnsi="Times New Roman" w:cs="Times New Roman"/>
          <w:spacing w:val="-2"/>
        </w:rPr>
        <w:t xml:space="preserve"> </w:t>
      </w:r>
      <w:r w:rsidR="00D82DDB" w:rsidRPr="00375FC1">
        <w:rPr>
          <w:rStyle w:val="af4"/>
          <w:rFonts w:ascii="Times New Roman" w:hAnsi="Times New Roman" w:cs="Times New Roman"/>
          <w:spacing w:val="-2"/>
        </w:rPr>
        <w:footnoteReference w:id="2"/>
      </w:r>
      <w:r w:rsidR="00D82DDB" w:rsidRPr="00375FC1">
        <w:rPr>
          <w:rFonts w:ascii="Times New Roman" w:hAnsi="Times New Roman" w:cs="Times New Roman"/>
          <w:spacing w:val="-2"/>
        </w:rPr>
        <w:t xml:space="preserve"> </w:t>
      </w:r>
      <w:r w:rsidRPr="00375FC1">
        <w:rPr>
          <w:rFonts w:ascii="Times New Roman" w:hAnsi="Times New Roman" w:cs="Times New Roman"/>
          <w:spacing w:val="-2"/>
        </w:rPr>
        <w:t>–  программа мероприятий по строительству, реконструкции (модернизации)</w:t>
      </w:r>
      <w:r w:rsidR="00C27B55" w:rsidRPr="00375FC1">
        <w:rPr>
          <w:rFonts w:ascii="Times New Roman" w:hAnsi="Times New Roman" w:cs="Times New Roman"/>
          <w:spacing w:val="-2"/>
        </w:rPr>
        <w:t>, ремонту</w:t>
      </w:r>
      <w:r w:rsidRPr="00375FC1">
        <w:rPr>
          <w:rFonts w:ascii="Times New Roman" w:hAnsi="Times New Roman" w:cs="Times New Roman"/>
          <w:spacing w:val="-2"/>
        </w:rPr>
        <w:t xml:space="preserve"> объектов теплоснабжения и осуществлению иных мероприятий</w:t>
      </w:r>
      <w:r w:rsidR="00EB73FD" w:rsidRPr="00375FC1">
        <w:rPr>
          <w:rFonts w:ascii="Times New Roman" w:hAnsi="Times New Roman" w:cs="Times New Roman"/>
          <w:spacing w:val="-2"/>
        </w:rPr>
        <w:t xml:space="preserve"> с графиком финансирования данных мероприятий в разбивке по месяцам календарного года</w:t>
      </w:r>
      <w:r w:rsidRPr="00375FC1">
        <w:rPr>
          <w:rFonts w:ascii="Times New Roman" w:hAnsi="Times New Roman" w:cs="Times New Roman"/>
          <w:spacing w:val="-2"/>
        </w:rPr>
        <w:t xml:space="preserve">, сформированная Поставщиком на каждый календарный год срока действия настоящего Договора, и согласованная </w:t>
      </w:r>
      <w:r w:rsidR="00EB73FD" w:rsidRPr="00375FC1">
        <w:rPr>
          <w:rFonts w:ascii="Times New Roman" w:hAnsi="Times New Roman" w:cs="Times New Roman"/>
          <w:spacing w:val="-2"/>
        </w:rPr>
        <w:t>Покупателем</w:t>
      </w:r>
      <w:r w:rsidRPr="00375FC1">
        <w:rPr>
          <w:rFonts w:ascii="Times New Roman" w:hAnsi="Times New Roman" w:cs="Times New Roman"/>
          <w:spacing w:val="-2"/>
        </w:rPr>
        <w:t>. Инвестиционная программа является приложением к на</w:t>
      </w:r>
      <w:r w:rsidR="000F4A27" w:rsidRPr="00375FC1">
        <w:rPr>
          <w:rFonts w:ascii="Times New Roman" w:hAnsi="Times New Roman" w:cs="Times New Roman"/>
          <w:spacing w:val="-2"/>
        </w:rPr>
        <w:t>стоящему Договору (Приложение №12</w:t>
      </w:r>
      <w:r w:rsidRPr="00375FC1">
        <w:rPr>
          <w:rFonts w:ascii="Times New Roman" w:hAnsi="Times New Roman" w:cs="Times New Roman"/>
          <w:spacing w:val="-2"/>
        </w:rPr>
        <w:t>), которое утверждается ежегодно путем подписания дополнительного соглашения</w:t>
      </w:r>
      <w:r w:rsidR="006A3E7C" w:rsidRPr="00375FC1">
        <w:rPr>
          <w:rFonts w:ascii="Times New Roman" w:hAnsi="Times New Roman" w:cs="Times New Roman"/>
          <w:spacing w:val="-2"/>
        </w:rPr>
        <w:t xml:space="preserve">, а в случае </w:t>
      </w:r>
      <w:proofErr w:type="spellStart"/>
      <w:r w:rsidR="006A3E7C" w:rsidRPr="00375FC1">
        <w:rPr>
          <w:rFonts w:ascii="Times New Roman" w:hAnsi="Times New Roman" w:cs="Times New Roman"/>
          <w:spacing w:val="-2"/>
        </w:rPr>
        <w:t>неподписания</w:t>
      </w:r>
      <w:proofErr w:type="spellEnd"/>
      <w:r w:rsidR="006A3E7C" w:rsidRPr="00375FC1">
        <w:rPr>
          <w:rFonts w:ascii="Times New Roman" w:hAnsi="Times New Roman" w:cs="Times New Roman"/>
          <w:spacing w:val="-2"/>
        </w:rPr>
        <w:t xml:space="preserve"> Сторонами дополнительного соглашения Инвестиционная программа считается согласованной в </w:t>
      </w:r>
      <w:r w:rsidR="006A3E7C" w:rsidRPr="00375FC1">
        <w:rPr>
          <w:rFonts w:ascii="Times New Roman" w:hAnsi="Times New Roman" w:cs="Times New Roman"/>
        </w:rPr>
        <w:t>неоспариваемой Сторонами части, что подтверждается деловой перепиской Сторон</w:t>
      </w:r>
      <w:r w:rsidRPr="00375FC1">
        <w:rPr>
          <w:rFonts w:ascii="Times New Roman" w:hAnsi="Times New Roman" w:cs="Times New Roman"/>
          <w:spacing w:val="-2"/>
        </w:rPr>
        <w:t>.</w:t>
      </w:r>
    </w:p>
    <w:p w14:paraId="5B6BCFD3" w14:textId="77777777" w:rsidR="00D13581" w:rsidRPr="00375FC1" w:rsidRDefault="00D13581" w:rsidP="00D13581">
      <w:pPr>
        <w:suppressAutoHyphens/>
        <w:spacing w:after="120"/>
        <w:ind w:firstLine="539"/>
        <w:jc w:val="both"/>
        <w:rPr>
          <w:rFonts w:ascii="Times New Roman" w:hAnsi="Times New Roman" w:cs="Times New Roman"/>
          <w:spacing w:val="-2"/>
        </w:rPr>
      </w:pPr>
      <w:r w:rsidRPr="00375FC1">
        <w:rPr>
          <w:rFonts w:ascii="Times New Roman" w:hAnsi="Times New Roman" w:cs="Times New Roman"/>
          <w:i/>
          <w:spacing w:val="-2"/>
        </w:rPr>
        <w:t>Объем инвестиционной программы</w:t>
      </w:r>
      <w:r w:rsidRPr="00375FC1">
        <w:rPr>
          <w:rFonts w:ascii="Times New Roman" w:hAnsi="Times New Roman" w:cs="Times New Roman"/>
          <w:spacing w:val="-2"/>
        </w:rPr>
        <w:t xml:space="preserve"> – объем денежных средств, равный суммарной стоимости мероприятий, включенных в Инвестиционную программу, без учета НДС.</w:t>
      </w:r>
    </w:p>
    <w:p w14:paraId="5210B65B" w14:textId="77777777" w:rsidR="00D13581" w:rsidRPr="00375FC1" w:rsidRDefault="00D13581" w:rsidP="00D13581">
      <w:pPr>
        <w:suppressAutoHyphens/>
        <w:spacing w:after="120"/>
        <w:ind w:firstLine="539"/>
        <w:jc w:val="both"/>
        <w:rPr>
          <w:rFonts w:ascii="Times New Roman" w:hAnsi="Times New Roman" w:cs="Times New Roman"/>
          <w:spacing w:val="-2"/>
        </w:rPr>
      </w:pPr>
      <w:r w:rsidRPr="00375FC1">
        <w:rPr>
          <w:rFonts w:ascii="Times New Roman" w:hAnsi="Times New Roman" w:cs="Times New Roman"/>
          <w:i/>
          <w:spacing w:val="-2"/>
        </w:rPr>
        <w:t>Контрольные точки (промежуточные и финальные)</w:t>
      </w:r>
      <w:r w:rsidRPr="00375FC1">
        <w:rPr>
          <w:rFonts w:ascii="Times New Roman" w:hAnsi="Times New Roman" w:cs="Times New Roman"/>
          <w:spacing w:val="-2"/>
        </w:rPr>
        <w:t xml:space="preserve"> – ключевые события (дата и содержание), в отношении каждого мероприятия Инвестиционной программы, позволяющие контролировать ход ее исполнения, зафикси</w:t>
      </w:r>
      <w:r w:rsidR="000F4A27" w:rsidRPr="00375FC1">
        <w:rPr>
          <w:rFonts w:ascii="Times New Roman" w:hAnsi="Times New Roman" w:cs="Times New Roman"/>
          <w:spacing w:val="-2"/>
        </w:rPr>
        <w:t>рованные в Приложении №12</w:t>
      </w:r>
      <w:r w:rsidRPr="00375FC1">
        <w:rPr>
          <w:rFonts w:ascii="Times New Roman" w:hAnsi="Times New Roman" w:cs="Times New Roman"/>
          <w:spacing w:val="-2"/>
        </w:rPr>
        <w:t>.</w:t>
      </w:r>
    </w:p>
    <w:p w14:paraId="66309FB1" w14:textId="77777777" w:rsidR="00D13581" w:rsidRPr="00375FC1" w:rsidRDefault="00D13581" w:rsidP="002074C8">
      <w:pPr>
        <w:shd w:val="clear" w:color="auto" w:fill="FFFFFF"/>
        <w:tabs>
          <w:tab w:val="left" w:pos="958"/>
        </w:tabs>
        <w:suppressAutoHyphens/>
        <w:spacing w:after="120"/>
        <w:ind w:firstLine="539"/>
        <w:jc w:val="both"/>
        <w:rPr>
          <w:rFonts w:ascii="Times New Roman" w:hAnsi="Times New Roman" w:cs="Times New Roman"/>
        </w:rPr>
      </w:pPr>
      <w:r w:rsidRPr="00375FC1">
        <w:rPr>
          <w:rFonts w:ascii="Times New Roman" w:hAnsi="Times New Roman" w:cs="Times New Roman"/>
        </w:rPr>
        <w:t xml:space="preserve">Прочие термины и понятия, применяемые в настоящем Договоре, используются в соответствии с </w:t>
      </w:r>
      <w:r w:rsidRPr="00375FC1">
        <w:rPr>
          <w:rFonts w:ascii="Times New Roman" w:hAnsi="Times New Roman" w:cs="Times New Roman"/>
        </w:rPr>
        <w:lastRenderedPageBreak/>
        <w:t>действующим законодательством о теплоснабжении.</w:t>
      </w:r>
    </w:p>
    <w:p w14:paraId="726B32F2" w14:textId="77777777" w:rsidR="00237AC8" w:rsidRPr="00375FC1" w:rsidRDefault="00237AC8" w:rsidP="002074C8">
      <w:pPr>
        <w:shd w:val="clear" w:color="auto" w:fill="FFFFFF"/>
        <w:tabs>
          <w:tab w:val="left" w:pos="958"/>
        </w:tabs>
        <w:suppressAutoHyphens/>
        <w:spacing w:after="120"/>
        <w:ind w:firstLine="539"/>
        <w:jc w:val="both"/>
        <w:rPr>
          <w:rFonts w:ascii="Times New Roman" w:hAnsi="Times New Roman" w:cs="Times New Roman"/>
        </w:rPr>
      </w:pPr>
    </w:p>
    <w:p w14:paraId="158E7277" w14:textId="77777777" w:rsidR="00D13581" w:rsidRPr="00375FC1" w:rsidRDefault="00D13581" w:rsidP="00237AC8">
      <w:pPr>
        <w:shd w:val="clear" w:color="auto" w:fill="FFFFFF"/>
        <w:tabs>
          <w:tab w:val="left" w:pos="958"/>
        </w:tabs>
        <w:suppressAutoHyphens/>
        <w:spacing w:after="120"/>
        <w:ind w:firstLine="539"/>
        <w:jc w:val="center"/>
        <w:rPr>
          <w:rFonts w:ascii="Times New Roman" w:hAnsi="Times New Roman" w:cs="Times New Roman"/>
          <w:b/>
        </w:rPr>
      </w:pPr>
      <w:r w:rsidRPr="00375FC1">
        <w:rPr>
          <w:rFonts w:ascii="Times New Roman" w:hAnsi="Times New Roman" w:cs="Times New Roman"/>
          <w:b/>
        </w:rPr>
        <w:t>2. Права и обязанности сторон</w:t>
      </w:r>
    </w:p>
    <w:p w14:paraId="14C9FF26"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2.1. Стороны обязаны исполнять обязательства, предусмотренные настоящим Договором, надлежащим образом в соответствии с требованиями, установленными Договором, законодательством РФ, а в случае отсутствия таких требований – в соответствии с обычаями делового оборота или иными обычно предъявляемыми требованиями.</w:t>
      </w:r>
    </w:p>
    <w:p w14:paraId="244E05F6" w14:textId="4F1E3C54" w:rsidR="00EB73FD" w:rsidRPr="00375FC1" w:rsidRDefault="00EB73FD" w:rsidP="00D13581">
      <w:pPr>
        <w:suppressAutoHyphens/>
        <w:overflowPunct w:val="0"/>
        <w:spacing w:after="120"/>
        <w:ind w:firstLine="539"/>
        <w:jc w:val="both"/>
        <w:textAlignment w:val="baseline"/>
        <w:rPr>
          <w:rFonts w:ascii="Times New Roman" w:hAnsi="Times New Roman" w:cs="Times New Roman"/>
          <w:spacing w:val="-2"/>
        </w:rPr>
      </w:pPr>
      <w:r w:rsidRPr="00375FC1">
        <w:rPr>
          <w:rFonts w:ascii="Times New Roman" w:hAnsi="Times New Roman" w:cs="Times New Roman"/>
        </w:rPr>
        <w:t xml:space="preserve">2.1.1. </w:t>
      </w:r>
      <w:r w:rsidRPr="00375FC1">
        <w:rPr>
          <w:rFonts w:ascii="Times New Roman" w:hAnsi="Times New Roman" w:cs="Times New Roman"/>
          <w:spacing w:val="-2"/>
        </w:rPr>
        <w:t xml:space="preserve">Стороны обязаны </w:t>
      </w:r>
      <w:r w:rsidR="00FF3F92" w:rsidRPr="00375FC1">
        <w:rPr>
          <w:rFonts w:ascii="Times New Roman" w:hAnsi="Times New Roman" w:cs="Times New Roman"/>
          <w:spacing w:val="-2"/>
        </w:rPr>
        <w:t xml:space="preserve">согласовать и </w:t>
      </w:r>
      <w:r w:rsidRPr="00375FC1">
        <w:rPr>
          <w:rFonts w:ascii="Times New Roman" w:hAnsi="Times New Roman" w:cs="Times New Roman"/>
          <w:spacing w:val="-2"/>
        </w:rPr>
        <w:t>подписать инвестиционную прог</w:t>
      </w:r>
      <w:r w:rsidR="000F4A27" w:rsidRPr="00375FC1">
        <w:rPr>
          <w:rFonts w:ascii="Times New Roman" w:hAnsi="Times New Roman" w:cs="Times New Roman"/>
          <w:spacing w:val="-2"/>
        </w:rPr>
        <w:t xml:space="preserve">рамму на </w:t>
      </w:r>
      <w:r w:rsidR="00BE46EB">
        <w:rPr>
          <w:rFonts w:ascii="Times New Roman" w:hAnsi="Times New Roman" w:cs="Times New Roman"/>
          <w:spacing w:val="-2"/>
          <w:highlight w:val="green"/>
        </w:rPr>
        <w:t>_____</w:t>
      </w:r>
      <w:r w:rsidR="00BE46EB">
        <w:rPr>
          <w:rFonts w:ascii="Times New Roman" w:hAnsi="Times New Roman" w:cs="Times New Roman"/>
          <w:spacing w:val="-2"/>
        </w:rPr>
        <w:t xml:space="preserve"> </w:t>
      </w:r>
      <w:r w:rsidR="000F4A27" w:rsidRPr="00BE46EB">
        <w:rPr>
          <w:rFonts w:ascii="Times New Roman" w:hAnsi="Times New Roman" w:cs="Times New Roman"/>
          <w:spacing w:val="-2"/>
        </w:rPr>
        <w:t>г</w:t>
      </w:r>
      <w:r w:rsidR="000F4A27" w:rsidRPr="00375FC1">
        <w:rPr>
          <w:rFonts w:ascii="Times New Roman" w:hAnsi="Times New Roman" w:cs="Times New Roman"/>
          <w:spacing w:val="-2"/>
        </w:rPr>
        <w:t>од (приложение №12</w:t>
      </w:r>
      <w:r w:rsidRPr="00375FC1">
        <w:rPr>
          <w:rFonts w:ascii="Times New Roman" w:hAnsi="Times New Roman" w:cs="Times New Roman"/>
          <w:spacing w:val="-2"/>
        </w:rPr>
        <w:t xml:space="preserve">) к настоящему договору </w:t>
      </w:r>
      <w:r w:rsidR="009C6CD4" w:rsidRPr="00375FC1">
        <w:rPr>
          <w:rFonts w:ascii="Times New Roman" w:hAnsi="Times New Roman" w:cs="Times New Roman"/>
          <w:spacing w:val="-2"/>
        </w:rPr>
        <w:t xml:space="preserve">в порядке и сроки, предусмотренные </w:t>
      </w:r>
      <w:r w:rsidR="00FF3F92" w:rsidRPr="00375FC1">
        <w:rPr>
          <w:rFonts w:ascii="Times New Roman" w:hAnsi="Times New Roman" w:cs="Times New Roman"/>
          <w:spacing w:val="-2"/>
        </w:rPr>
        <w:t xml:space="preserve">настоящим Договором и </w:t>
      </w:r>
      <w:r w:rsidR="009C6CD4" w:rsidRPr="00375FC1">
        <w:rPr>
          <w:rFonts w:ascii="Times New Roman" w:hAnsi="Times New Roman" w:cs="Times New Roman"/>
          <w:spacing w:val="-2"/>
        </w:rPr>
        <w:t>Стандарт</w:t>
      </w:r>
      <w:r w:rsidR="00FF3F92" w:rsidRPr="00375FC1">
        <w:rPr>
          <w:rFonts w:ascii="Times New Roman" w:hAnsi="Times New Roman" w:cs="Times New Roman"/>
          <w:spacing w:val="-2"/>
        </w:rPr>
        <w:t>ом</w:t>
      </w:r>
      <w:r w:rsidR="009C6CD4" w:rsidRPr="00375FC1">
        <w:rPr>
          <w:rFonts w:ascii="Times New Roman" w:hAnsi="Times New Roman" w:cs="Times New Roman"/>
          <w:spacing w:val="-2"/>
        </w:rPr>
        <w:t xml:space="preserve"> взаимодействия</w:t>
      </w:r>
      <w:r w:rsidRPr="00375FC1">
        <w:rPr>
          <w:rFonts w:ascii="Times New Roman" w:hAnsi="Times New Roman" w:cs="Times New Roman"/>
          <w:spacing w:val="-2"/>
        </w:rPr>
        <w:t>.</w:t>
      </w:r>
    </w:p>
    <w:p w14:paraId="604767D6" w14:textId="77777777" w:rsidR="002074C8" w:rsidRPr="00375FC1" w:rsidRDefault="002074C8" w:rsidP="00D13581">
      <w:pPr>
        <w:suppressAutoHyphens/>
        <w:overflowPunct w:val="0"/>
        <w:spacing w:after="120"/>
        <w:ind w:firstLine="539"/>
        <w:jc w:val="both"/>
        <w:textAlignment w:val="baseline"/>
        <w:rPr>
          <w:rFonts w:ascii="Times New Roman" w:hAnsi="Times New Roman" w:cs="Times New Roman"/>
        </w:rPr>
      </w:pPr>
    </w:p>
    <w:p w14:paraId="2E6762CC" w14:textId="77777777" w:rsidR="00D13581" w:rsidRPr="00375FC1" w:rsidRDefault="00D13581" w:rsidP="00D13581">
      <w:pPr>
        <w:suppressAutoHyphens/>
        <w:overflowPunct w:val="0"/>
        <w:spacing w:after="120"/>
        <w:ind w:firstLine="539"/>
        <w:jc w:val="both"/>
        <w:textAlignment w:val="baseline"/>
        <w:rPr>
          <w:rFonts w:ascii="Times New Roman" w:hAnsi="Times New Roman" w:cs="Times New Roman"/>
          <w:u w:val="single"/>
        </w:rPr>
      </w:pPr>
      <w:r w:rsidRPr="00375FC1">
        <w:rPr>
          <w:rFonts w:ascii="Times New Roman" w:hAnsi="Times New Roman" w:cs="Times New Roman"/>
          <w:u w:val="single"/>
        </w:rPr>
        <w:t>2.2. Поставщик обязан:</w:t>
      </w:r>
    </w:p>
    <w:p w14:paraId="4F45EEB8" w14:textId="77777777" w:rsidR="00D13581" w:rsidRPr="00375FC1" w:rsidRDefault="00D13581" w:rsidP="00D13581">
      <w:pPr>
        <w:pStyle w:val="ac"/>
        <w:suppressAutoHyphens/>
        <w:ind w:firstLine="540"/>
        <w:jc w:val="both"/>
      </w:pPr>
      <w:r w:rsidRPr="00375FC1">
        <w:rPr>
          <w:rFonts w:ascii="Times New Roman" w:hAnsi="Times New Roman" w:cs="Times New Roman"/>
        </w:rPr>
        <w:t>2.2.1. Подавать тепловую энергию (мощность) и (или) теплоноситель Покупателю в точки поставки, указанные в акте разграничения балансовой принадлежности тепловых сетей и эксплуатационной ответственности Сторон (Приложение №2 к настоящему Договору), в количестве и режиме, предусмотренном Приложением №1 к настоящему Договору, и с качеством в соответствии с температурным графиком регулирования отпуска тепла с источника тепловой энергии  (Приложение №10), а также обеспечивать значения показателей, отражающих допустимые перерывы в теплоснабжении, соответствующие требованиям, установленным законодательством Российской Федерации. Отклонения от заданного режима за головной задвижкой источника тепловой энергии Поставщика должны в пределах, установленных законодательством РФ.</w:t>
      </w:r>
    </w:p>
    <w:p w14:paraId="48E3F50A" w14:textId="77777777" w:rsidR="00D13581" w:rsidRPr="00375FC1" w:rsidRDefault="00D13581" w:rsidP="00D13581">
      <w:pPr>
        <w:pStyle w:val="ac"/>
        <w:suppressAutoHyphens/>
        <w:ind w:firstLine="540"/>
        <w:jc w:val="both"/>
        <w:rPr>
          <w:rFonts w:ascii="Times New Roman" w:hAnsi="Times New Roman" w:cs="Times New Roman"/>
        </w:rPr>
      </w:pPr>
      <w:r w:rsidRPr="00375FC1">
        <w:rPr>
          <w:rFonts w:ascii="Times New Roman" w:hAnsi="Times New Roman" w:cs="Times New Roman"/>
        </w:rPr>
        <w:t xml:space="preserve">В случае несоблюдения температурного графика по вине Поставщика, Стороны оформляют двухсторонний акт, в порядке, указанном в Приложении №11 к настоящему Договору. </w:t>
      </w:r>
    </w:p>
    <w:p w14:paraId="6C3C658F" w14:textId="77777777" w:rsidR="00D13581" w:rsidRPr="00375FC1" w:rsidRDefault="00D13581" w:rsidP="00D13581">
      <w:pPr>
        <w:pStyle w:val="ac"/>
        <w:suppressAutoHyphens/>
        <w:ind w:firstLine="540"/>
        <w:jc w:val="both"/>
        <w:rPr>
          <w:rFonts w:ascii="Times New Roman" w:hAnsi="Times New Roman" w:cs="Times New Roman"/>
        </w:rPr>
      </w:pPr>
      <w:r w:rsidRPr="00375FC1">
        <w:rPr>
          <w:rFonts w:ascii="Times New Roman" w:hAnsi="Times New Roman" w:cs="Times New Roman"/>
        </w:rPr>
        <w:t xml:space="preserve"> После нормализации температурного режима Поставщик обязан уведомить об этом Покупателя, факт восстановления нарушенных Поставщиком параметров подтверждается актом, составленным Сторонами Договора.</w:t>
      </w:r>
    </w:p>
    <w:p w14:paraId="6411127D"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 xml:space="preserve">Сведения о потребителях Покупателя и их </w:t>
      </w:r>
      <w:proofErr w:type="spellStart"/>
      <w:r w:rsidRPr="00375FC1">
        <w:rPr>
          <w:rFonts w:ascii="Times New Roman" w:hAnsi="Times New Roman" w:cs="Times New Roman"/>
        </w:rPr>
        <w:t>субабонентах</w:t>
      </w:r>
      <w:proofErr w:type="spellEnd"/>
      <w:r w:rsidRPr="00375FC1">
        <w:rPr>
          <w:rFonts w:ascii="Times New Roman" w:hAnsi="Times New Roman" w:cs="Times New Roman"/>
        </w:rPr>
        <w:t xml:space="preserve"> приведены в Приложении №3 к настоящему Договору.</w:t>
      </w:r>
    </w:p>
    <w:p w14:paraId="7DFF22D8" w14:textId="77777777" w:rsidR="00D13581" w:rsidRPr="00375FC1" w:rsidRDefault="00D13581" w:rsidP="002074C8">
      <w:pPr>
        <w:pStyle w:val="ac"/>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2.2.2. Поддерживать перепад давления между подающим и обратным трубопроводом в соответствии с расчетными величинами, предусмотренными проектом тепловых сетей и (или) энергетическими характеристиками тепловых сетей.</w:t>
      </w:r>
    </w:p>
    <w:p w14:paraId="3FE8A5B7" w14:textId="341F6E6A" w:rsidR="00D13581" w:rsidRPr="00375FC1" w:rsidRDefault="00D13581" w:rsidP="00115B2D">
      <w:pPr>
        <w:pStyle w:val="ac"/>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 xml:space="preserve">2.2.3. </w:t>
      </w:r>
      <w:r w:rsidR="00115B2D" w:rsidRPr="00375FC1">
        <w:rPr>
          <w:rFonts w:ascii="Times New Roman" w:hAnsi="Times New Roman" w:cs="Times New Roman"/>
        </w:rPr>
        <w:t>Направлять свои предложения о распределении тепловой нагрузки в адрес Покупателя в порядке и сроки, предусмотренные Стандартом взаимодействия, а также подписывать дополнительное соглашение о внесении изменений в настоящий Договор, связанных с распределением тепловой нагрузки, направленное Покупателем в соответствии с пунктом 2.3.4 Договора, по итогам проведения процедуры актуализации Схемы теплоснабжения</w:t>
      </w:r>
      <w:r w:rsidRPr="00375FC1">
        <w:rPr>
          <w:rFonts w:ascii="Times New Roman" w:hAnsi="Times New Roman" w:cs="Times New Roman"/>
        </w:rPr>
        <w:t>.</w:t>
      </w:r>
    </w:p>
    <w:p w14:paraId="5B2A3106"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 xml:space="preserve">2.2.4. Согласовывать Покупателю сроки и продолжительность отключений, ограничений подачи тепловой энергии и (или) теплоносителя для проведения плановых и аварийных работ по ремонту теплопотребляющих установок и тепловых сетей Покупателя, в порядке, предусмотренном приложением № 9. </w:t>
      </w:r>
    </w:p>
    <w:p w14:paraId="7CA7A152"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2.2.5. Обеспечивать надежность теплоснабжения в соответствии с требованиями технических регламентов, иными обязательными требованиями по обеспечению надежности теплоснабжения.</w:t>
      </w:r>
    </w:p>
    <w:p w14:paraId="45E4C771"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2.2.6. Оборудовать точки поставки тепловой энергии, теплоносителя коммерческими узлами учета тепловой энергии, теплоносителя в соответствии с требованиями законодательства РФ.</w:t>
      </w:r>
    </w:p>
    <w:p w14:paraId="74C40F3E" w14:textId="77777777" w:rsidR="00D13581" w:rsidRPr="00375FC1" w:rsidRDefault="00D13581" w:rsidP="00D13581">
      <w:pPr>
        <w:suppressAutoHyphens/>
        <w:ind w:firstLine="539"/>
        <w:jc w:val="both"/>
        <w:rPr>
          <w:rFonts w:ascii="Times New Roman" w:hAnsi="Times New Roman" w:cs="Times New Roman"/>
        </w:rPr>
      </w:pPr>
      <w:r w:rsidRPr="00375FC1">
        <w:rPr>
          <w:rFonts w:ascii="Times New Roman" w:hAnsi="Times New Roman" w:cs="Times New Roman"/>
        </w:rPr>
        <w:t>2.2.7. Обеспечивать сохранность пломб, установленных представителем Покупателем.</w:t>
      </w:r>
    </w:p>
    <w:p w14:paraId="2089AB85"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Поддерживать в надлежащем техническом состоянии принадлежащие Поставщику приборы учета тепловой энергии, в том числе оборудование автоматизированной информационно-измерительной системы коммерческого учета тепловой энергии и теплоносителя (далее – АИИС), а также устройства, необходимые для поддержания требуемых параметров надежности и качества теплоснабжения.</w:t>
      </w:r>
    </w:p>
    <w:p w14:paraId="5C85D9AB" w14:textId="77777777" w:rsidR="00D13581" w:rsidRPr="00375FC1" w:rsidRDefault="00D13581" w:rsidP="00D13581">
      <w:pPr>
        <w:suppressAutoHyphens/>
        <w:ind w:firstLine="539"/>
        <w:jc w:val="both"/>
        <w:rPr>
          <w:rFonts w:ascii="Times New Roman" w:hAnsi="Times New Roman" w:cs="Times New Roman"/>
        </w:rPr>
      </w:pPr>
      <w:r w:rsidRPr="00375FC1">
        <w:rPr>
          <w:rFonts w:ascii="Times New Roman" w:hAnsi="Times New Roman" w:cs="Times New Roman"/>
        </w:rPr>
        <w:t>2.2.8. Информировать Покупателя</w:t>
      </w:r>
      <w:r w:rsidR="000F1E38" w:rsidRPr="00375FC1">
        <w:rPr>
          <w:rFonts w:ascii="Times New Roman" w:hAnsi="Times New Roman" w:cs="Times New Roman"/>
        </w:rPr>
        <w:t xml:space="preserve"> в соответствии с порядком и сроками, установленными Стандартом взаимодействия</w:t>
      </w:r>
      <w:r w:rsidRPr="00375FC1">
        <w:rPr>
          <w:rFonts w:ascii="Times New Roman" w:hAnsi="Times New Roman" w:cs="Times New Roman"/>
        </w:rPr>
        <w:t>:</w:t>
      </w:r>
    </w:p>
    <w:p w14:paraId="15FC527C" w14:textId="77777777" w:rsidR="00D13581" w:rsidRPr="00375FC1" w:rsidRDefault="00D13581" w:rsidP="00D13581">
      <w:pPr>
        <w:suppressAutoHyphens/>
        <w:ind w:firstLine="539"/>
        <w:jc w:val="both"/>
        <w:rPr>
          <w:rFonts w:ascii="Times New Roman" w:hAnsi="Times New Roman" w:cs="Times New Roman"/>
        </w:rPr>
      </w:pPr>
      <w:r w:rsidRPr="00375FC1">
        <w:rPr>
          <w:rFonts w:ascii="Times New Roman" w:hAnsi="Times New Roman" w:cs="Times New Roman"/>
        </w:rPr>
        <w:t>- об аварийных ситуациях на энергетических объектах Поставщика после того, как Поставщику стало известно о такой ситуации;</w:t>
      </w:r>
    </w:p>
    <w:p w14:paraId="0BF51EF7" w14:textId="77777777" w:rsidR="00D13581" w:rsidRPr="00375FC1" w:rsidRDefault="00D13581" w:rsidP="00D13581">
      <w:pPr>
        <w:suppressAutoHyphens/>
        <w:ind w:firstLine="539"/>
        <w:jc w:val="both"/>
        <w:rPr>
          <w:rFonts w:ascii="Times New Roman" w:hAnsi="Times New Roman" w:cs="Times New Roman"/>
        </w:rPr>
      </w:pPr>
      <w:r w:rsidRPr="00375FC1">
        <w:rPr>
          <w:rFonts w:ascii="Times New Roman" w:hAnsi="Times New Roman" w:cs="Times New Roman"/>
        </w:rPr>
        <w:t>- о плановом, текущем и капитальном ремонте энергетического оборудования, если данные действия влияют на возможность исполнения Поставщика обязательств по настоящему Договору;</w:t>
      </w:r>
    </w:p>
    <w:p w14:paraId="55B19AE2" w14:textId="77777777" w:rsidR="00F4580F" w:rsidRPr="00375FC1" w:rsidRDefault="00D13581" w:rsidP="00D13581">
      <w:pPr>
        <w:suppressAutoHyphens/>
        <w:ind w:firstLine="539"/>
        <w:jc w:val="both"/>
        <w:rPr>
          <w:rFonts w:ascii="Times New Roman" w:hAnsi="Times New Roman" w:cs="Times New Roman"/>
        </w:rPr>
      </w:pPr>
      <w:r w:rsidRPr="00375FC1">
        <w:rPr>
          <w:rFonts w:ascii="Times New Roman" w:hAnsi="Times New Roman" w:cs="Times New Roman"/>
        </w:rPr>
        <w:t xml:space="preserve">- о дате и продолжительности проведения всех испытаний и отключений (за исключением аварийных) </w:t>
      </w:r>
      <w:r w:rsidRPr="00375FC1">
        <w:rPr>
          <w:rFonts w:ascii="Times New Roman" w:hAnsi="Times New Roman" w:cs="Times New Roman"/>
        </w:rPr>
        <w:lastRenderedPageBreak/>
        <w:t>в энергетическом оборудовании Поставщика</w:t>
      </w:r>
      <w:r w:rsidR="00F4580F" w:rsidRPr="00375FC1">
        <w:rPr>
          <w:rFonts w:ascii="Times New Roman" w:hAnsi="Times New Roman" w:cs="Times New Roman"/>
        </w:rPr>
        <w:t>;</w:t>
      </w:r>
    </w:p>
    <w:p w14:paraId="198FAFF0" w14:textId="77777777" w:rsidR="00D13581" w:rsidRPr="00375FC1" w:rsidRDefault="00F4580F"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 о ходе выполнения мероприятий Инвестиционной программы, достижении промежуточных и финальных контрольных точек, зафиксированных в Инвестиционной программе</w:t>
      </w:r>
      <w:r w:rsidR="00D13581" w:rsidRPr="00375FC1">
        <w:rPr>
          <w:rFonts w:ascii="Times New Roman" w:hAnsi="Times New Roman" w:cs="Times New Roman"/>
        </w:rPr>
        <w:t>.</w:t>
      </w:r>
    </w:p>
    <w:p w14:paraId="385D49E1"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2.2.9. Беспрепятственно допускать уполномоченных представителей Покупателя в пункты контроля и учета количества и качества поставленной тепловой энергии с целью контроля исполнения настоящего Договора в порядке, предусмотренном законодательством РФ.</w:t>
      </w:r>
    </w:p>
    <w:p w14:paraId="6DE7FF59" w14:textId="77777777" w:rsidR="00D13581" w:rsidRPr="00375FC1" w:rsidRDefault="00D13581" w:rsidP="00D13581">
      <w:pPr>
        <w:suppressAutoHyphens/>
        <w:ind w:firstLine="539"/>
        <w:jc w:val="both"/>
        <w:rPr>
          <w:rFonts w:ascii="Times New Roman" w:hAnsi="Times New Roman" w:cs="Times New Roman"/>
        </w:rPr>
      </w:pPr>
      <w:r w:rsidRPr="00375FC1">
        <w:rPr>
          <w:rFonts w:ascii="Times New Roman" w:hAnsi="Times New Roman" w:cs="Times New Roman"/>
        </w:rPr>
        <w:t>2.2.10. Составлять график ремонта и испытаний энергетического оборудования, с учетом графика ремонтов и испытаний сетей Покупателя, и согласовывать его с Покупателем.</w:t>
      </w:r>
    </w:p>
    <w:p w14:paraId="783BE586"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 xml:space="preserve">В случае проведения не согласованных Покупателем ремонтных работ, Поставщик несет ответственность в соответствии с законодательством РФ перед потребителями (и/или их </w:t>
      </w:r>
      <w:proofErr w:type="spellStart"/>
      <w:r w:rsidRPr="00375FC1">
        <w:rPr>
          <w:rFonts w:ascii="Times New Roman" w:hAnsi="Times New Roman" w:cs="Times New Roman"/>
        </w:rPr>
        <w:t>субабонентами</w:t>
      </w:r>
      <w:proofErr w:type="spellEnd"/>
      <w:r w:rsidRPr="00375FC1">
        <w:rPr>
          <w:rFonts w:ascii="Times New Roman" w:hAnsi="Times New Roman" w:cs="Times New Roman"/>
        </w:rPr>
        <w:t>) Покупателя, которым Поставщиком было прекращено (ограничено) теплоснабжение при проведении указанных работ.</w:t>
      </w:r>
    </w:p>
    <w:p w14:paraId="2CE150F9"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2.2.11. При ненадлежащем исполнении обязательств по обеспечению параметров качества тепловой энергии, соблюдать порядок взаимодействия, указанный в Приложении №11 к настоящему Договору.</w:t>
      </w:r>
    </w:p>
    <w:p w14:paraId="5AEC2DB5"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 xml:space="preserve">2.2.12 Соблюдать положения Стандарта взаимодействия, публикуемого на официальном сайте Покупателя.  </w:t>
      </w:r>
    </w:p>
    <w:p w14:paraId="31A25D02" w14:textId="09990BF9" w:rsidR="00F4580F" w:rsidRPr="00375FC1" w:rsidRDefault="00F4580F" w:rsidP="00F4580F">
      <w:pPr>
        <w:suppressAutoHyphens/>
        <w:spacing w:after="120"/>
        <w:ind w:firstLine="539"/>
        <w:jc w:val="both"/>
        <w:rPr>
          <w:rFonts w:ascii="Times New Roman" w:hAnsi="Times New Roman" w:cs="Times New Roman"/>
        </w:rPr>
      </w:pPr>
      <w:r w:rsidRPr="00375FC1">
        <w:rPr>
          <w:rFonts w:ascii="Times New Roman" w:hAnsi="Times New Roman" w:cs="Times New Roman"/>
        </w:rPr>
        <w:t>2.</w:t>
      </w:r>
      <w:r w:rsidR="0095414C" w:rsidRPr="00375FC1">
        <w:rPr>
          <w:rFonts w:ascii="Times New Roman" w:hAnsi="Times New Roman" w:cs="Times New Roman"/>
        </w:rPr>
        <w:t>2</w:t>
      </w:r>
      <w:r w:rsidRPr="00375FC1">
        <w:rPr>
          <w:rFonts w:ascii="Times New Roman" w:hAnsi="Times New Roman" w:cs="Times New Roman"/>
        </w:rPr>
        <w:t>.</w:t>
      </w:r>
      <w:r w:rsidR="0095414C" w:rsidRPr="00375FC1">
        <w:rPr>
          <w:rFonts w:ascii="Times New Roman" w:hAnsi="Times New Roman" w:cs="Times New Roman"/>
        </w:rPr>
        <w:t>13</w:t>
      </w:r>
      <w:r w:rsidRPr="00375FC1">
        <w:rPr>
          <w:rFonts w:ascii="Times New Roman" w:hAnsi="Times New Roman" w:cs="Times New Roman"/>
        </w:rPr>
        <w:t xml:space="preserve">. </w:t>
      </w:r>
      <w:r w:rsidR="00115B2D" w:rsidRPr="00375FC1">
        <w:rPr>
          <w:rFonts w:ascii="Times New Roman" w:hAnsi="Times New Roman" w:cs="Times New Roman"/>
        </w:rPr>
        <w:t>Разрабатывать и направлять в адрес Покупателя проект Инвестиционной программы в срок до 01 февраля года, предшествующего году начала ее реализации, с указанием промежуточных и финальных контрольных точек выполнения каждого мероприятия, в порядке и в соответствии с требованиями, предусмотренными в Стандарте взаимодействия.</w:t>
      </w:r>
    </w:p>
    <w:p w14:paraId="6D69D514" w14:textId="4F6D0375" w:rsidR="00F4580F" w:rsidRPr="00375FC1" w:rsidRDefault="00F4580F" w:rsidP="00F4580F">
      <w:pPr>
        <w:suppressAutoHyphens/>
        <w:spacing w:after="120"/>
        <w:ind w:firstLine="539"/>
        <w:jc w:val="both"/>
        <w:rPr>
          <w:rFonts w:ascii="Times New Roman" w:hAnsi="Times New Roman" w:cs="Times New Roman"/>
        </w:rPr>
      </w:pPr>
      <w:r w:rsidRPr="00375FC1">
        <w:rPr>
          <w:rFonts w:ascii="Times New Roman" w:hAnsi="Times New Roman" w:cs="Times New Roman"/>
        </w:rPr>
        <w:t>2.</w:t>
      </w:r>
      <w:r w:rsidR="0095414C" w:rsidRPr="00375FC1">
        <w:rPr>
          <w:rFonts w:ascii="Times New Roman" w:hAnsi="Times New Roman" w:cs="Times New Roman"/>
        </w:rPr>
        <w:t>2</w:t>
      </w:r>
      <w:r w:rsidRPr="00375FC1">
        <w:rPr>
          <w:rFonts w:ascii="Times New Roman" w:hAnsi="Times New Roman" w:cs="Times New Roman"/>
        </w:rPr>
        <w:t>.</w:t>
      </w:r>
      <w:r w:rsidR="0095414C" w:rsidRPr="00375FC1">
        <w:rPr>
          <w:rFonts w:ascii="Times New Roman" w:hAnsi="Times New Roman" w:cs="Times New Roman"/>
        </w:rPr>
        <w:t>14</w:t>
      </w:r>
      <w:r w:rsidRPr="00375FC1">
        <w:rPr>
          <w:rFonts w:ascii="Times New Roman" w:hAnsi="Times New Roman" w:cs="Times New Roman"/>
        </w:rPr>
        <w:t>. Разрабатывать мероприятия Инвестиционной программы с целью повышения эффективности системы теплоснабжения</w:t>
      </w:r>
      <w:r w:rsidR="00044CD5" w:rsidRPr="00375FC1">
        <w:rPr>
          <w:rFonts w:ascii="Times New Roman" w:hAnsi="Times New Roman" w:cs="Times New Roman"/>
        </w:rPr>
        <w:t>,</w:t>
      </w:r>
      <w:r w:rsidRPr="00375FC1">
        <w:rPr>
          <w:rFonts w:ascii="Times New Roman" w:hAnsi="Times New Roman" w:cs="Times New Roman"/>
        </w:rPr>
        <w:t xml:space="preserve"> способствующих достижению индикаторов развития системы теплоснабжения,</w:t>
      </w:r>
      <w:r w:rsidR="0056268F" w:rsidRPr="00375FC1">
        <w:rPr>
          <w:rFonts w:ascii="Times New Roman" w:hAnsi="Times New Roman" w:cs="Times New Roman"/>
        </w:rPr>
        <w:t xml:space="preserve"> в которой Покупатель является единой теплоснабжающей организацией,</w:t>
      </w:r>
      <w:r w:rsidRPr="00375FC1">
        <w:rPr>
          <w:rFonts w:ascii="Times New Roman" w:hAnsi="Times New Roman" w:cs="Times New Roman"/>
        </w:rPr>
        <w:t xml:space="preserve"> утвержденных в Схеме теплоснабжения. </w:t>
      </w:r>
    </w:p>
    <w:p w14:paraId="10205FB9" w14:textId="0F84E5FD" w:rsidR="00F4580F" w:rsidRPr="00375FC1" w:rsidRDefault="00F4580F" w:rsidP="00F4580F">
      <w:pPr>
        <w:suppressAutoHyphens/>
        <w:spacing w:after="120"/>
        <w:ind w:firstLine="539"/>
        <w:jc w:val="both"/>
        <w:rPr>
          <w:rFonts w:ascii="Times New Roman" w:hAnsi="Times New Roman" w:cs="Times New Roman"/>
        </w:rPr>
      </w:pPr>
      <w:r w:rsidRPr="00375FC1">
        <w:rPr>
          <w:rFonts w:ascii="Times New Roman" w:hAnsi="Times New Roman" w:cs="Times New Roman"/>
        </w:rPr>
        <w:t>2.</w:t>
      </w:r>
      <w:r w:rsidR="0095414C" w:rsidRPr="00375FC1">
        <w:rPr>
          <w:rFonts w:ascii="Times New Roman" w:hAnsi="Times New Roman" w:cs="Times New Roman"/>
        </w:rPr>
        <w:t>2</w:t>
      </w:r>
      <w:r w:rsidRPr="00375FC1">
        <w:rPr>
          <w:rFonts w:ascii="Times New Roman" w:hAnsi="Times New Roman" w:cs="Times New Roman"/>
        </w:rPr>
        <w:t>.</w:t>
      </w:r>
      <w:r w:rsidR="0095414C" w:rsidRPr="00375FC1">
        <w:rPr>
          <w:rFonts w:ascii="Times New Roman" w:hAnsi="Times New Roman" w:cs="Times New Roman"/>
        </w:rPr>
        <w:t>15</w:t>
      </w:r>
      <w:r w:rsidRPr="00375FC1">
        <w:rPr>
          <w:rFonts w:ascii="Times New Roman" w:hAnsi="Times New Roman" w:cs="Times New Roman"/>
        </w:rPr>
        <w:t xml:space="preserve">. </w:t>
      </w:r>
      <w:r w:rsidR="00115B2D" w:rsidRPr="00375FC1">
        <w:rPr>
          <w:rFonts w:ascii="Times New Roman" w:hAnsi="Times New Roman" w:cs="Times New Roman"/>
        </w:rPr>
        <w:t>Формировать и дорабатывать Инвестиционную программу в порядке, определенном в пунктах 4.3, 4.3.1, 4.3.2 настоящего Договора, а также в Стандарте взаимодействия</w:t>
      </w:r>
      <w:r w:rsidRPr="00375FC1">
        <w:rPr>
          <w:rFonts w:ascii="Times New Roman" w:hAnsi="Times New Roman" w:cs="Times New Roman"/>
        </w:rPr>
        <w:t xml:space="preserve">. </w:t>
      </w:r>
    </w:p>
    <w:p w14:paraId="4504EEA2" w14:textId="72DF0961" w:rsidR="00F4580F" w:rsidRPr="00375FC1" w:rsidRDefault="0095414C" w:rsidP="00F4580F">
      <w:pPr>
        <w:suppressAutoHyphens/>
        <w:spacing w:after="120"/>
        <w:ind w:firstLine="539"/>
        <w:jc w:val="both"/>
        <w:rPr>
          <w:rFonts w:ascii="Times New Roman" w:hAnsi="Times New Roman" w:cs="Times New Roman"/>
        </w:rPr>
      </w:pPr>
      <w:r w:rsidRPr="00375FC1">
        <w:rPr>
          <w:rFonts w:ascii="Times New Roman" w:hAnsi="Times New Roman" w:cs="Times New Roman"/>
        </w:rPr>
        <w:t>2.2.16</w:t>
      </w:r>
      <w:r w:rsidR="00F4580F" w:rsidRPr="00375FC1">
        <w:rPr>
          <w:rFonts w:ascii="Times New Roman" w:hAnsi="Times New Roman" w:cs="Times New Roman"/>
        </w:rPr>
        <w:t xml:space="preserve">. </w:t>
      </w:r>
      <w:r w:rsidR="00C27B55" w:rsidRPr="00375FC1">
        <w:rPr>
          <w:rFonts w:ascii="Times New Roman" w:hAnsi="Times New Roman" w:cs="Times New Roman"/>
        </w:rPr>
        <w:t xml:space="preserve">Рассмотреть и согласовать </w:t>
      </w:r>
      <w:r w:rsidR="00115B2D" w:rsidRPr="00375FC1">
        <w:rPr>
          <w:rFonts w:ascii="Times New Roman" w:hAnsi="Times New Roman" w:cs="Times New Roman"/>
        </w:rPr>
        <w:t>изменения в Инвестиционную программу, полученные от Покупателя в соответствии с пунктом 2.3.23. настоящего Договора в случае, если в такие изменения возникли по итогам проведения процедуры актуализации Схемы теплоснабжения</w:t>
      </w:r>
      <w:r w:rsidR="000F1E38" w:rsidRPr="00375FC1">
        <w:rPr>
          <w:rFonts w:ascii="Times New Roman" w:hAnsi="Times New Roman" w:cs="Times New Roman"/>
        </w:rPr>
        <w:t>.</w:t>
      </w:r>
    </w:p>
    <w:p w14:paraId="6943A00E" w14:textId="77777777" w:rsidR="00F4580F" w:rsidRPr="00375FC1" w:rsidRDefault="00F4580F" w:rsidP="00F4580F">
      <w:pPr>
        <w:suppressAutoHyphens/>
        <w:spacing w:after="120"/>
        <w:ind w:firstLine="539"/>
        <w:jc w:val="both"/>
        <w:rPr>
          <w:rFonts w:ascii="Times New Roman" w:hAnsi="Times New Roman" w:cs="Times New Roman"/>
        </w:rPr>
      </w:pPr>
      <w:r w:rsidRPr="00375FC1">
        <w:rPr>
          <w:rFonts w:ascii="Times New Roman" w:hAnsi="Times New Roman" w:cs="Times New Roman"/>
        </w:rPr>
        <w:t>2.</w:t>
      </w:r>
      <w:r w:rsidR="0095414C" w:rsidRPr="00375FC1">
        <w:rPr>
          <w:rFonts w:ascii="Times New Roman" w:hAnsi="Times New Roman" w:cs="Times New Roman"/>
        </w:rPr>
        <w:t>2</w:t>
      </w:r>
      <w:r w:rsidRPr="00375FC1">
        <w:rPr>
          <w:rFonts w:ascii="Times New Roman" w:hAnsi="Times New Roman" w:cs="Times New Roman"/>
        </w:rPr>
        <w:t>.</w:t>
      </w:r>
      <w:r w:rsidR="0095414C" w:rsidRPr="00375FC1">
        <w:rPr>
          <w:rFonts w:ascii="Times New Roman" w:hAnsi="Times New Roman" w:cs="Times New Roman"/>
        </w:rPr>
        <w:t>17</w:t>
      </w:r>
      <w:r w:rsidRPr="00375FC1">
        <w:rPr>
          <w:rFonts w:ascii="Times New Roman" w:hAnsi="Times New Roman" w:cs="Times New Roman"/>
        </w:rPr>
        <w:t>. Выполнять мероприятия по строительству, реконструкции и (или) модернизации объектов теплоснабжения, принадлежащих ей на праве собственности или ином предусмотренном законом основании, в соответствии с перечнем мероприятий, указанным для неё в согласованной Инвестиционной программе.</w:t>
      </w:r>
    </w:p>
    <w:p w14:paraId="626025CE" w14:textId="77777777" w:rsidR="00F4580F" w:rsidRPr="00375FC1" w:rsidRDefault="00F4580F" w:rsidP="00F4580F">
      <w:pPr>
        <w:suppressAutoHyphens/>
        <w:ind w:firstLine="539"/>
        <w:jc w:val="both"/>
        <w:rPr>
          <w:rFonts w:ascii="Times New Roman" w:hAnsi="Times New Roman" w:cs="Times New Roman"/>
        </w:rPr>
      </w:pPr>
      <w:r w:rsidRPr="00375FC1">
        <w:rPr>
          <w:rFonts w:ascii="Times New Roman" w:hAnsi="Times New Roman" w:cs="Times New Roman"/>
        </w:rPr>
        <w:t>2.</w:t>
      </w:r>
      <w:r w:rsidR="0095414C" w:rsidRPr="00375FC1">
        <w:rPr>
          <w:rFonts w:ascii="Times New Roman" w:hAnsi="Times New Roman" w:cs="Times New Roman"/>
        </w:rPr>
        <w:t>2</w:t>
      </w:r>
      <w:r w:rsidRPr="00375FC1">
        <w:rPr>
          <w:rFonts w:ascii="Times New Roman" w:hAnsi="Times New Roman" w:cs="Times New Roman"/>
        </w:rPr>
        <w:t>.</w:t>
      </w:r>
      <w:r w:rsidR="0095414C" w:rsidRPr="00375FC1">
        <w:rPr>
          <w:rFonts w:ascii="Times New Roman" w:hAnsi="Times New Roman" w:cs="Times New Roman"/>
        </w:rPr>
        <w:t>1</w:t>
      </w:r>
      <w:r w:rsidRPr="00375FC1">
        <w:rPr>
          <w:rFonts w:ascii="Times New Roman" w:hAnsi="Times New Roman" w:cs="Times New Roman"/>
        </w:rPr>
        <w:t xml:space="preserve">8. Предоставлять </w:t>
      </w:r>
      <w:r w:rsidR="0095414C" w:rsidRPr="00375FC1">
        <w:rPr>
          <w:rFonts w:ascii="Times New Roman" w:hAnsi="Times New Roman" w:cs="Times New Roman"/>
        </w:rPr>
        <w:t>Покупателю</w:t>
      </w:r>
      <w:r w:rsidRPr="00375FC1">
        <w:rPr>
          <w:rFonts w:ascii="Times New Roman" w:hAnsi="Times New Roman" w:cs="Times New Roman"/>
        </w:rPr>
        <w:t xml:space="preserve"> формы отчетности, пояснения, исполнительную документацию и другие документы об исполнении Инвестиционной программы в формах и в сроки, предусмотренные Стандартом взаимодействия.</w:t>
      </w:r>
    </w:p>
    <w:p w14:paraId="1D973F2F" w14:textId="77777777" w:rsidR="00EC6BEF" w:rsidRPr="00375FC1" w:rsidRDefault="00EC6BEF" w:rsidP="00EC6BEF">
      <w:pPr>
        <w:suppressAutoHyphens/>
        <w:ind w:firstLine="539"/>
        <w:jc w:val="both"/>
        <w:rPr>
          <w:rFonts w:ascii="Times New Roman" w:hAnsi="Times New Roman" w:cs="Times New Roman"/>
        </w:rPr>
      </w:pPr>
      <w:r w:rsidRPr="00375FC1">
        <w:rPr>
          <w:rFonts w:ascii="Times New Roman" w:hAnsi="Times New Roman" w:cs="Times New Roman"/>
        </w:rPr>
        <w:t xml:space="preserve">2.2.19. Не менее чем за 30 календарных дней до наступления предполагаемой даты Поставщик обязан письменно уведомить Покупателя об утрате прав (права собственности, аренды, безвозмездного пользования, и т.п.) на источник тепловой энергии, от которого осуществляется поставка тепловой энергии, теплоносителя (далее по тексту - источник тепловой энергии) в рамках настоящего Договора, предоставить Покупателю копию документа, свидетельствующего об утрате права на источник тепловой энергии и обеспечить надлежащую передачу источника тепловой энергии, выбывающих из владения Поставщика. </w:t>
      </w:r>
    </w:p>
    <w:p w14:paraId="4E5F9E67" w14:textId="77777777" w:rsidR="00EC6BEF" w:rsidRPr="00375FC1" w:rsidRDefault="00EC6BEF" w:rsidP="00EC6BEF">
      <w:pPr>
        <w:suppressAutoHyphens/>
        <w:ind w:firstLine="539"/>
        <w:jc w:val="both"/>
        <w:rPr>
          <w:rFonts w:ascii="Times New Roman" w:hAnsi="Times New Roman" w:cs="Times New Roman"/>
        </w:rPr>
      </w:pPr>
      <w:r w:rsidRPr="00375FC1">
        <w:rPr>
          <w:rFonts w:ascii="Times New Roman" w:hAnsi="Times New Roman" w:cs="Times New Roman"/>
        </w:rPr>
        <w:t xml:space="preserve">В случае добровольного отчуждения прав на источник тепловой энергии иному лицу, заблаговременно (до утраты прав на источник тепловой энергии) заключить 3-х стороннее соглашение между Поставщиком, Покупателем и лицом, приобретающим права на источник тепловой энергии о передаче прав и обязанностей по настоящему Договору лицу, приобретающему права на источник тепловой энергии. При этом стороны исходят из того, что в случае </w:t>
      </w:r>
      <w:proofErr w:type="spellStart"/>
      <w:r w:rsidRPr="00375FC1">
        <w:rPr>
          <w:rFonts w:ascii="Times New Roman" w:hAnsi="Times New Roman" w:cs="Times New Roman"/>
        </w:rPr>
        <w:t>незаключения</w:t>
      </w:r>
      <w:proofErr w:type="spellEnd"/>
      <w:r w:rsidRPr="00375FC1">
        <w:rPr>
          <w:rFonts w:ascii="Times New Roman" w:hAnsi="Times New Roman" w:cs="Times New Roman"/>
        </w:rPr>
        <w:t xml:space="preserve"> такого соглашения ставшего результатом отказа (уклонения) Поставщика и (или) лица, приобретающего права на источник тепловой энергии, в заключении указанного соглашения, Поставщик обязан выплатить Покупателю сумму, размер и порядок которой определяется в соответствии с п.5.9 настоящего Договора.</w:t>
      </w:r>
    </w:p>
    <w:p w14:paraId="454CB554" w14:textId="77777777" w:rsidR="00EC6BEF" w:rsidRPr="00375FC1" w:rsidRDefault="00EC6BEF" w:rsidP="00F4580F">
      <w:pPr>
        <w:suppressAutoHyphens/>
        <w:ind w:firstLine="539"/>
        <w:jc w:val="both"/>
        <w:rPr>
          <w:rFonts w:ascii="Times New Roman" w:hAnsi="Times New Roman" w:cs="Times New Roman"/>
        </w:rPr>
      </w:pPr>
    </w:p>
    <w:p w14:paraId="2AD51E2D" w14:textId="77777777" w:rsidR="00D13581" w:rsidRPr="00375FC1" w:rsidRDefault="00D13581" w:rsidP="00D13581">
      <w:pPr>
        <w:suppressAutoHyphens/>
        <w:overflowPunct w:val="0"/>
        <w:spacing w:after="120"/>
        <w:ind w:firstLine="539"/>
        <w:jc w:val="both"/>
        <w:textAlignment w:val="baseline"/>
        <w:rPr>
          <w:rFonts w:ascii="Times New Roman" w:hAnsi="Times New Roman" w:cs="Times New Roman"/>
          <w:u w:val="single"/>
        </w:rPr>
      </w:pPr>
    </w:p>
    <w:p w14:paraId="4CF362D6" w14:textId="77777777" w:rsidR="00D13581" w:rsidRPr="00375FC1" w:rsidRDefault="00D13581" w:rsidP="00D13581">
      <w:pPr>
        <w:suppressAutoHyphens/>
        <w:overflowPunct w:val="0"/>
        <w:spacing w:after="120"/>
        <w:ind w:firstLine="539"/>
        <w:jc w:val="both"/>
        <w:textAlignment w:val="baseline"/>
        <w:rPr>
          <w:rFonts w:ascii="Times New Roman" w:hAnsi="Times New Roman" w:cs="Times New Roman"/>
          <w:u w:val="single"/>
        </w:rPr>
      </w:pPr>
      <w:r w:rsidRPr="00375FC1">
        <w:rPr>
          <w:rFonts w:ascii="Times New Roman" w:hAnsi="Times New Roman" w:cs="Times New Roman"/>
          <w:u w:val="single"/>
        </w:rPr>
        <w:t>2.3. Покупатель обязан:</w:t>
      </w:r>
    </w:p>
    <w:p w14:paraId="30239851"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2.3.1. Оплачивать тепловую энергию (мощность) и (или) теплоноситель в соответствии с разделом 4 настоящего Договора.</w:t>
      </w:r>
    </w:p>
    <w:p w14:paraId="60971678"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 xml:space="preserve">2.3.2. Обеспечивать прием, учет, рациональное использование тепловой энергии (мощности) и (или) теплоносителя, получаемых в точках поставки от Поставщика в соответствии с согласованными Сторонами </w:t>
      </w:r>
      <w:r w:rsidRPr="00375FC1">
        <w:rPr>
          <w:rFonts w:ascii="Times New Roman" w:hAnsi="Times New Roman" w:cs="Times New Roman"/>
        </w:rPr>
        <w:lastRenderedPageBreak/>
        <w:t>количеством и максимумом нагрузок, согласно Приложениям №№1 и 3 к настоящему Договору.</w:t>
      </w:r>
    </w:p>
    <w:p w14:paraId="1F45D888"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2.3.3. Соблюдать установленные Приложением №1 к настоящему Договору режимы потребления тепловой энергии (мощности) и (или) теплоносителя.</w:t>
      </w:r>
    </w:p>
    <w:p w14:paraId="55909233" w14:textId="7B620D93"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 xml:space="preserve">2.3.4. </w:t>
      </w:r>
      <w:r w:rsidR="00115B2D" w:rsidRPr="00375FC1">
        <w:rPr>
          <w:rFonts w:ascii="Times New Roman" w:hAnsi="Times New Roman" w:cs="Times New Roman"/>
        </w:rPr>
        <w:t>Рассматривать поступившие от Поставщика предложения по распределению тепловой нагрузки,  принимать решение о полном или частичном включении/</w:t>
      </w:r>
      <w:proofErr w:type="spellStart"/>
      <w:r w:rsidR="00115B2D" w:rsidRPr="00375FC1">
        <w:rPr>
          <w:rFonts w:ascii="Times New Roman" w:hAnsi="Times New Roman" w:cs="Times New Roman"/>
        </w:rPr>
        <w:t>невключении</w:t>
      </w:r>
      <w:proofErr w:type="spellEnd"/>
      <w:r w:rsidR="00115B2D" w:rsidRPr="00375FC1">
        <w:rPr>
          <w:rFonts w:ascii="Times New Roman" w:hAnsi="Times New Roman" w:cs="Times New Roman"/>
        </w:rPr>
        <w:t xml:space="preserve"> в проект Схемы теплоснабжения указанных предложений в порядке и сроки, предусмотренные Стандартом взаимодействия, уведомлять Поставщика о принятии решения о перераспределении тепловой нагрузки, а также направлять Поставщику в течение 60 календарный дней с даты утверждения Схемы теплоснабжения дополнительное соглашение о внесении изменений в настоящий Договор, связанных с распределением тепловой нагрузки, учтённой при актуализации Схемы теплоснабжения.</w:t>
      </w:r>
    </w:p>
    <w:p w14:paraId="2645A298"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b/>
        </w:rPr>
      </w:pPr>
      <w:r w:rsidRPr="00375FC1">
        <w:rPr>
          <w:rFonts w:ascii="Times New Roman" w:hAnsi="Times New Roman" w:cs="Times New Roman"/>
        </w:rPr>
        <w:t xml:space="preserve">2.3.5. Уведомить Поставщика о своей предстоящей реорганизации не менее чем за 10 рабочих дней, а также обеспечить надлежащую передачу тепловых сетей и </w:t>
      </w:r>
      <w:proofErr w:type="spellStart"/>
      <w:r w:rsidRPr="00375FC1">
        <w:rPr>
          <w:rFonts w:ascii="Times New Roman" w:hAnsi="Times New Roman" w:cs="Times New Roman"/>
        </w:rPr>
        <w:t>теплопотребляющих</w:t>
      </w:r>
      <w:proofErr w:type="spellEnd"/>
      <w:r w:rsidRPr="00375FC1">
        <w:rPr>
          <w:rFonts w:ascii="Times New Roman" w:hAnsi="Times New Roman" w:cs="Times New Roman"/>
        </w:rPr>
        <w:t xml:space="preserve"> установок, </w:t>
      </w:r>
      <w:proofErr w:type="spellStart"/>
      <w:r w:rsidRPr="00375FC1">
        <w:rPr>
          <w:rFonts w:ascii="Times New Roman" w:hAnsi="Times New Roman" w:cs="Times New Roman"/>
        </w:rPr>
        <w:t>выбываемых</w:t>
      </w:r>
      <w:proofErr w:type="spellEnd"/>
      <w:r w:rsidRPr="00375FC1">
        <w:rPr>
          <w:rFonts w:ascii="Times New Roman" w:hAnsi="Times New Roman" w:cs="Times New Roman"/>
        </w:rPr>
        <w:t xml:space="preserve"> из владения Покупателя; произвести Поставщику полную оплату за тепловую энергию (мощность) и (или) теплоноситель.</w:t>
      </w:r>
      <w:r w:rsidRPr="00375FC1">
        <w:rPr>
          <w:rFonts w:ascii="Times New Roman" w:hAnsi="Times New Roman" w:cs="Times New Roman"/>
          <w:b/>
        </w:rPr>
        <w:t xml:space="preserve"> </w:t>
      </w:r>
    </w:p>
    <w:p w14:paraId="587B628E"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 xml:space="preserve">2.3.6. Не менее чем за 30 календарных дней до наступления соответствующей даты письменно уведомить Поставщика об утрате прав (права собственности, аренды, безвозмездного пользования и иных) на собственные объекты Покупателя, теплоснабжение которых осуществляется в рамках настоящего Договора. При этом Покупатель обязан представить Поставщику копию документа, свидетельствующего об утрате права (договор купли-продажи, соглашение о расторжении договора аренды, ссуды, иной документ) и сообщить наименование, адрес и контактный телефон нового правообладателя; обеспечить безопасность тепловых сетей и </w:t>
      </w:r>
      <w:proofErr w:type="spellStart"/>
      <w:r w:rsidRPr="00375FC1">
        <w:rPr>
          <w:rFonts w:ascii="Times New Roman" w:hAnsi="Times New Roman" w:cs="Times New Roman"/>
        </w:rPr>
        <w:t>теплопотребляющих</w:t>
      </w:r>
      <w:proofErr w:type="spellEnd"/>
      <w:r w:rsidRPr="00375FC1">
        <w:rPr>
          <w:rFonts w:ascii="Times New Roman" w:hAnsi="Times New Roman" w:cs="Times New Roman"/>
        </w:rPr>
        <w:t xml:space="preserve"> установок, </w:t>
      </w:r>
      <w:proofErr w:type="spellStart"/>
      <w:r w:rsidRPr="00375FC1">
        <w:rPr>
          <w:rFonts w:ascii="Times New Roman" w:hAnsi="Times New Roman" w:cs="Times New Roman"/>
        </w:rPr>
        <w:t>выбываемых</w:t>
      </w:r>
      <w:proofErr w:type="spellEnd"/>
      <w:r w:rsidRPr="00375FC1">
        <w:rPr>
          <w:rFonts w:ascii="Times New Roman" w:hAnsi="Times New Roman" w:cs="Times New Roman"/>
        </w:rPr>
        <w:t xml:space="preserve"> из владения Покупателя, а также его надлежащую передачу;</w:t>
      </w:r>
    </w:p>
    <w:p w14:paraId="1080CA6A"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2.3.7. Осуществлять эксплуатацию теплопотребляющих установок и тепловых сетей в соответствии с требованиями утвержденных Правил технической эксплуатации тепловых энергоустановок и иных технических регламентов.</w:t>
      </w:r>
    </w:p>
    <w:p w14:paraId="37E1FC68" w14:textId="77777777" w:rsidR="00D13581" w:rsidRPr="00375FC1" w:rsidRDefault="00D13581" w:rsidP="00D13581">
      <w:pPr>
        <w:suppressAutoHyphens/>
        <w:overflowPunct w:val="0"/>
        <w:ind w:firstLine="540"/>
        <w:jc w:val="both"/>
        <w:textAlignment w:val="baseline"/>
        <w:rPr>
          <w:rFonts w:ascii="Times New Roman" w:hAnsi="Times New Roman" w:cs="Times New Roman"/>
        </w:rPr>
      </w:pPr>
      <w:r w:rsidRPr="00375FC1">
        <w:rPr>
          <w:rFonts w:ascii="Times New Roman" w:hAnsi="Times New Roman" w:cs="Times New Roman"/>
        </w:rPr>
        <w:t>2.3.8. Информировать Поставщика:</w:t>
      </w:r>
    </w:p>
    <w:p w14:paraId="739CE896" w14:textId="77777777" w:rsidR="00D13581" w:rsidRPr="00375FC1" w:rsidRDefault="00D13581" w:rsidP="00D13581">
      <w:pPr>
        <w:suppressAutoHyphens/>
        <w:overflowPunct w:val="0"/>
        <w:ind w:firstLine="540"/>
        <w:jc w:val="both"/>
        <w:textAlignment w:val="baseline"/>
        <w:rPr>
          <w:rFonts w:ascii="Times New Roman" w:hAnsi="Times New Roman" w:cs="Times New Roman"/>
        </w:rPr>
      </w:pPr>
      <w:r w:rsidRPr="00375FC1">
        <w:rPr>
          <w:rFonts w:ascii="Times New Roman" w:hAnsi="Times New Roman" w:cs="Times New Roman"/>
        </w:rPr>
        <w:t>- о плановом, текущем и капитальном ремонте тепловых сетей и (или) энергетического оборудования Покупателя;</w:t>
      </w:r>
    </w:p>
    <w:p w14:paraId="6593B548"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 о дате и продолжительности проведения всех испытаний и отключений (за исключением аварийных) в тепловых сетях и (или) энергетическом оборудовании Покупателя.</w:t>
      </w:r>
    </w:p>
    <w:p w14:paraId="6E9E6F7C"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2.3.9. Совместно с представителями Поставщика участвовать в опломбировании спусковых кранов, арматуры, приборов учета, иного технического оборудования, обеспечивать сохранность установленных Поставщиком пломб на спусковых кранах, арматуре, приборах учета, ином техническом оборудовании, принадлежащему Покупателю, а их снятие производить только с разрешения Поставщика.</w:t>
      </w:r>
    </w:p>
    <w:p w14:paraId="4F27CA34" w14:textId="77777777" w:rsidR="00D13581" w:rsidRPr="00375FC1" w:rsidRDefault="00D13581" w:rsidP="00D13581">
      <w:pPr>
        <w:widowControl/>
        <w:suppressAutoHyphens/>
        <w:ind w:firstLine="540"/>
        <w:jc w:val="both"/>
        <w:rPr>
          <w:rFonts w:ascii="Times New Roman" w:hAnsi="Times New Roman" w:cs="Times New Roman"/>
        </w:rPr>
      </w:pPr>
      <w:r w:rsidRPr="00375FC1">
        <w:rPr>
          <w:rFonts w:ascii="Times New Roman" w:hAnsi="Times New Roman" w:cs="Times New Roman"/>
        </w:rPr>
        <w:t xml:space="preserve">2.3.10. При возникновении аварии (в </w:t>
      </w:r>
      <w:proofErr w:type="spellStart"/>
      <w:r w:rsidRPr="00375FC1">
        <w:rPr>
          <w:rFonts w:ascii="Times New Roman" w:hAnsi="Times New Roman" w:cs="Times New Roman"/>
        </w:rPr>
        <w:t>т.ч</w:t>
      </w:r>
      <w:proofErr w:type="spellEnd"/>
      <w:r w:rsidRPr="00375FC1">
        <w:rPr>
          <w:rFonts w:ascii="Times New Roman" w:hAnsi="Times New Roman" w:cs="Times New Roman"/>
        </w:rPr>
        <w:t>. разрыв, повреждение) на тепловых сетях Покупателя, потребителей Покупателя:</w:t>
      </w:r>
    </w:p>
    <w:p w14:paraId="448504EE" w14:textId="77777777" w:rsidR="00D13581" w:rsidRPr="00375FC1" w:rsidRDefault="00D13581" w:rsidP="00D13581">
      <w:pPr>
        <w:suppressAutoHyphens/>
        <w:ind w:firstLine="539"/>
        <w:jc w:val="both"/>
        <w:rPr>
          <w:rFonts w:ascii="Times New Roman" w:hAnsi="Times New Roman" w:cs="Times New Roman"/>
        </w:rPr>
      </w:pPr>
      <w:r w:rsidRPr="00375FC1">
        <w:rPr>
          <w:rFonts w:ascii="Times New Roman" w:hAnsi="Times New Roman" w:cs="Times New Roman"/>
        </w:rPr>
        <w:t>- информировать Поставщика немедленно после того, как Покупателю стало известно о такой ситуации;</w:t>
      </w:r>
    </w:p>
    <w:p w14:paraId="3E1B08B6" w14:textId="77777777" w:rsidR="00D13581" w:rsidRPr="00375FC1" w:rsidRDefault="00D13581" w:rsidP="00D13581">
      <w:pPr>
        <w:widowControl/>
        <w:suppressAutoHyphens/>
        <w:ind w:firstLine="540"/>
        <w:jc w:val="both"/>
        <w:rPr>
          <w:rFonts w:ascii="Times New Roman" w:hAnsi="Times New Roman" w:cs="Times New Roman"/>
        </w:rPr>
      </w:pPr>
      <w:r w:rsidRPr="00375FC1">
        <w:rPr>
          <w:rFonts w:ascii="Times New Roman" w:hAnsi="Times New Roman" w:cs="Times New Roman"/>
        </w:rPr>
        <w:t>- самостоятельно отключать поврежденный участок на своих сетях, или, при отсутствии возможности, подать заявку на отключение Поставщику;</w:t>
      </w:r>
    </w:p>
    <w:p w14:paraId="2E29F753" w14:textId="77777777" w:rsidR="00D13581" w:rsidRPr="00375FC1" w:rsidRDefault="00D13581" w:rsidP="00D13581">
      <w:pPr>
        <w:widowControl/>
        <w:suppressAutoHyphens/>
        <w:ind w:firstLine="540"/>
        <w:jc w:val="both"/>
        <w:rPr>
          <w:rFonts w:ascii="Times New Roman" w:hAnsi="Times New Roman" w:cs="Times New Roman"/>
        </w:rPr>
      </w:pPr>
      <w:r w:rsidRPr="00375FC1">
        <w:rPr>
          <w:rFonts w:ascii="Times New Roman" w:hAnsi="Times New Roman" w:cs="Times New Roman"/>
        </w:rPr>
        <w:t>- принимать меры по предотвращению замораживания тепловых сетей и теплопотребляющих установок Покупателя;</w:t>
      </w:r>
    </w:p>
    <w:p w14:paraId="1B01F063" w14:textId="77777777" w:rsidR="00D13581" w:rsidRPr="00375FC1" w:rsidRDefault="00D13581" w:rsidP="00D13581">
      <w:pPr>
        <w:widowControl/>
        <w:suppressAutoHyphens/>
        <w:ind w:firstLine="540"/>
        <w:jc w:val="both"/>
        <w:rPr>
          <w:rFonts w:ascii="Times New Roman" w:hAnsi="Times New Roman" w:cs="Times New Roman"/>
        </w:rPr>
      </w:pPr>
      <w:r w:rsidRPr="00375FC1">
        <w:rPr>
          <w:rFonts w:ascii="Times New Roman" w:hAnsi="Times New Roman" w:cs="Times New Roman"/>
        </w:rPr>
        <w:t>- устранять аварию в разумный срок с момента выявления неисправностей.</w:t>
      </w:r>
    </w:p>
    <w:p w14:paraId="346FD983" w14:textId="77777777" w:rsidR="00D13581" w:rsidRPr="00375FC1" w:rsidRDefault="00D13581" w:rsidP="00D13581">
      <w:pPr>
        <w:suppressAutoHyphens/>
        <w:overflowPunct w:val="0"/>
        <w:ind w:firstLine="540"/>
        <w:jc w:val="both"/>
        <w:textAlignment w:val="baseline"/>
        <w:rPr>
          <w:rFonts w:ascii="Times New Roman" w:hAnsi="Times New Roman" w:cs="Times New Roman"/>
        </w:rPr>
      </w:pPr>
      <w:r w:rsidRPr="00375FC1">
        <w:rPr>
          <w:rFonts w:ascii="Times New Roman" w:hAnsi="Times New Roman" w:cs="Times New Roman"/>
        </w:rPr>
        <w:t xml:space="preserve">В случае возникновения аварии составляется акт, подписываемый Поставщиком и Покупателем, в котором указываются сведения о неисправности (аварии, порыве утечке и т.п.), дата и время обнаружения и отключения поврежденного участка от подачи тепловой энергии, теплоносителя, а также, по возможности, дата и время устранения неисправности, дата и время повышенного расхода теплоносителя, принимаемые меры, размеры повреждения и т.п. При необходимости Поставщик вызывает для составления и подписания акта собственника тепловых сетей. </w:t>
      </w:r>
    </w:p>
    <w:p w14:paraId="41F83E5F" w14:textId="77777777" w:rsidR="00D13581" w:rsidRPr="00375FC1" w:rsidRDefault="00D13581" w:rsidP="00D13581">
      <w:pPr>
        <w:suppressAutoHyphens/>
        <w:overflowPunct w:val="0"/>
        <w:ind w:firstLine="540"/>
        <w:jc w:val="both"/>
        <w:textAlignment w:val="baseline"/>
        <w:rPr>
          <w:rFonts w:ascii="Times New Roman" w:hAnsi="Times New Roman" w:cs="Times New Roman"/>
        </w:rPr>
      </w:pPr>
      <w:r w:rsidRPr="00375FC1">
        <w:rPr>
          <w:rFonts w:ascii="Times New Roman" w:hAnsi="Times New Roman" w:cs="Times New Roman"/>
        </w:rPr>
        <w:t>Об устранении неисправности также составляется акт, подписываемый Поставщиком и Покупателем.</w:t>
      </w:r>
    </w:p>
    <w:p w14:paraId="6B7D9CCC"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 xml:space="preserve">Акты составляются Поставщиком, при этом Покупатель вправе указывать свои замечания к акту. В случае немотивированного отказа Покупателя от подписания акта, об этом делается запись в акте, при этом такой акт считается надлежащим доказательством указанных в нем обстоятельств. </w:t>
      </w:r>
    </w:p>
    <w:p w14:paraId="4CF53997" w14:textId="77777777" w:rsidR="00D13581" w:rsidRPr="00375FC1" w:rsidRDefault="00D13581" w:rsidP="00D13581">
      <w:pPr>
        <w:widowControl/>
        <w:suppressAutoHyphens/>
        <w:ind w:firstLine="540"/>
        <w:jc w:val="both"/>
        <w:rPr>
          <w:rFonts w:ascii="Times New Roman" w:hAnsi="Times New Roman" w:cs="Times New Roman"/>
        </w:rPr>
      </w:pPr>
      <w:r w:rsidRPr="00375FC1">
        <w:rPr>
          <w:rFonts w:ascii="Times New Roman" w:hAnsi="Times New Roman" w:cs="Times New Roman"/>
        </w:rPr>
        <w:t xml:space="preserve">2.3.11. При проведении плановых ремонтных работ Покупатель обязан не менее чем за _______ суток подать заявку на отключение с вызовом представителя Поставщика для составления соответствующего акта. </w:t>
      </w:r>
    </w:p>
    <w:p w14:paraId="76AF3CE1"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Включение отремонтированных тепловых сетей Покупателя, потребителей Покупателя после планового или аварийного ремонта, а также новых объектов производить исключительно с разрешения Поставщика с составлением двухстороннего акта;</w:t>
      </w:r>
    </w:p>
    <w:p w14:paraId="3BBF7A93"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lastRenderedPageBreak/>
        <w:t>2.3.12. Поддерживать давление в обратном трубопроводе разводящих тепловых сетей, обеспечивающее полное заполнение теплопотребляющих установок присоединенных потребителей Покупателя.</w:t>
      </w:r>
    </w:p>
    <w:p w14:paraId="3BCE368A" w14:textId="77777777" w:rsidR="00D13581" w:rsidRPr="00375FC1" w:rsidRDefault="00D13581" w:rsidP="002074C8">
      <w:pPr>
        <w:suppressAutoHyphens/>
        <w:overflowPunct w:val="0"/>
        <w:spacing w:after="120"/>
        <w:ind w:firstLine="539"/>
        <w:jc w:val="both"/>
        <w:textAlignment w:val="baseline"/>
        <w:rPr>
          <w:rFonts w:ascii="Times New Roman" w:eastAsia="Calibri" w:hAnsi="Times New Roman" w:cs="Times New Roman"/>
        </w:rPr>
      </w:pPr>
      <w:r w:rsidRPr="00375FC1">
        <w:rPr>
          <w:rFonts w:ascii="Times New Roman" w:hAnsi="Times New Roman" w:cs="Times New Roman"/>
        </w:rPr>
        <w:t xml:space="preserve">2.3.13. В установленных законодательством РФ случаях и порядке обеспечивать </w:t>
      </w:r>
      <w:r w:rsidRPr="00375FC1">
        <w:rPr>
          <w:rFonts w:ascii="Times New Roman" w:eastAsia="Calibri" w:hAnsi="Times New Roman" w:cs="Times New Roman"/>
        </w:rPr>
        <w:t>периодический (не чаще 1 раза в квартал) доступ уполномоченных представителей Поставщика к приборам учета тепловой энергии и эксплуатационной документации с целью проверки условий их эксплуатации и сохранности, снятия контрольных показаний, а также в любое время при несоблюдении режима потребления тепловой энергии или подачи недостоверных показаний приборов учета.</w:t>
      </w:r>
    </w:p>
    <w:p w14:paraId="710F1D81"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2.3.14. В случае, если транзитные трубопроводы Поставщика проходят в подвальных и (или) полуподвальных помещениях, принадлежащих Покупателю, обеспечивать беспрепятственный доступ к таким трубопроводам сотрудникам Поставщика.</w:t>
      </w:r>
    </w:p>
    <w:p w14:paraId="6BEBC1BE"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2.3.15. Соблюдать оперативно-диспетчерскую дисциплину, выполнять требования Поставщика по режимам потребления тепловой энергии (мощности) и (или) теплоносителя, в том числе по ограничению, прекращению потребления тепловой энергии, теплоносителя по основаниям, установленным настоящим Договором, действующим законодательством РФ, в порядке, предусмотренном приложением № 9;</w:t>
      </w:r>
    </w:p>
    <w:p w14:paraId="4E7474CF"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 xml:space="preserve">2.3.16. Согласовывать с Поставщиком порядок прекращения подачи (потребления) тепловой энергии при выводе оборудования в ремонт, а также при окончании отопительного сезона. </w:t>
      </w:r>
    </w:p>
    <w:p w14:paraId="64B1FA7F" w14:textId="77777777" w:rsidR="00D13581" w:rsidRPr="00375FC1" w:rsidRDefault="00D13581" w:rsidP="002074C8">
      <w:pPr>
        <w:suppressAutoHyphens/>
        <w:overflowPunct w:val="0"/>
        <w:spacing w:after="120"/>
        <w:ind w:firstLine="539"/>
        <w:jc w:val="both"/>
        <w:textAlignment w:val="baseline"/>
      </w:pPr>
      <w:r w:rsidRPr="00375FC1">
        <w:rPr>
          <w:rFonts w:ascii="Times New Roman" w:hAnsi="Times New Roman" w:cs="Times New Roman"/>
        </w:rPr>
        <w:t xml:space="preserve">2.3.17. Выполнять до начала отопительного периода мероприятия согласно требованиям Правил технической эксплуатации тепловых энергоустановок по подготовке </w:t>
      </w:r>
      <w:proofErr w:type="spellStart"/>
      <w:r w:rsidRPr="00375FC1">
        <w:rPr>
          <w:rFonts w:ascii="Times New Roman" w:hAnsi="Times New Roman" w:cs="Times New Roman"/>
        </w:rPr>
        <w:t>энергопринимающих</w:t>
      </w:r>
      <w:proofErr w:type="spellEnd"/>
      <w:r w:rsidRPr="00375FC1">
        <w:rPr>
          <w:rFonts w:ascii="Times New Roman" w:hAnsi="Times New Roman" w:cs="Times New Roman"/>
        </w:rPr>
        <w:t xml:space="preserve"> устройств, систем теплопотребления и тепловых сетей Потребителя к работе в предстоящий отопительный период  с проведением и надлежащей фиксацией их гидравлических испытаний на прочность и плотность (</w:t>
      </w:r>
      <w:proofErr w:type="spellStart"/>
      <w:r w:rsidRPr="00375FC1">
        <w:rPr>
          <w:rFonts w:ascii="Times New Roman" w:hAnsi="Times New Roman" w:cs="Times New Roman"/>
        </w:rPr>
        <w:t>опрессовок</w:t>
      </w:r>
      <w:proofErr w:type="spellEnd"/>
      <w:r w:rsidRPr="00375FC1">
        <w:rPr>
          <w:rFonts w:ascii="Times New Roman" w:hAnsi="Times New Roman" w:cs="Times New Roman"/>
        </w:rPr>
        <w:t>), промывок в присутствии представителя Теплоснабжающей организации; предоставлять возможность проверки готовности узлов учета тепловой энергии к эксплуатации с составлением актов периодической проверки  узлов учета перед каждым отопительным периодом и после очередной поверки или ремонта приборов учета тепловой энергии и теплоносителя.</w:t>
      </w:r>
    </w:p>
    <w:p w14:paraId="1AE3B70D" w14:textId="77777777" w:rsidR="00D13581" w:rsidRPr="00375FC1" w:rsidRDefault="00D13581" w:rsidP="00D13581">
      <w:pPr>
        <w:pStyle w:val="af0"/>
        <w:widowControl/>
        <w:tabs>
          <w:tab w:val="left" w:pos="1134"/>
        </w:tabs>
        <w:suppressAutoHyphens/>
        <w:autoSpaceDE/>
        <w:autoSpaceDN/>
        <w:adjustRightInd/>
        <w:ind w:firstLine="540"/>
        <w:jc w:val="both"/>
        <w:rPr>
          <w:rFonts w:ascii="Times New Roman" w:hAnsi="Times New Roman"/>
        </w:rPr>
      </w:pPr>
      <w:r w:rsidRPr="00375FC1">
        <w:rPr>
          <w:rFonts w:ascii="Times New Roman" w:hAnsi="Times New Roman"/>
        </w:rPr>
        <w:t>2.3.</w:t>
      </w:r>
      <w:r w:rsidRPr="00375FC1">
        <w:rPr>
          <w:rFonts w:ascii="Times New Roman" w:hAnsi="Times New Roman"/>
          <w:lang w:val="ru-RU"/>
        </w:rPr>
        <w:t>18</w:t>
      </w:r>
      <w:r w:rsidRPr="00375FC1">
        <w:rPr>
          <w:rFonts w:ascii="Times New Roman" w:hAnsi="Times New Roman"/>
        </w:rPr>
        <w:t>. Оплачивать затраты, понесенные Поставщиком при отключении, ограничении и включении тепловой энергии согласно заявкам Покупателя.</w:t>
      </w:r>
    </w:p>
    <w:p w14:paraId="2CF22A31"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2.3.19. Обеспечивать надежность теплоснабжения в соответствии с требованиями технических регламентов, иными обязательными требованиями по обеспечению надежности теплоснабжения.</w:t>
      </w:r>
    </w:p>
    <w:p w14:paraId="614963AE"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2.3.20</w:t>
      </w:r>
      <w:r w:rsidRPr="00375FC1">
        <w:rPr>
          <w:rStyle w:val="af4"/>
          <w:rFonts w:ascii="Times New Roman" w:hAnsi="Times New Roman" w:cs="Times New Roman"/>
        </w:rPr>
        <w:footnoteReference w:id="3"/>
      </w:r>
      <w:r w:rsidRPr="00375FC1">
        <w:rPr>
          <w:rFonts w:ascii="Times New Roman" w:hAnsi="Times New Roman" w:cs="Times New Roman"/>
        </w:rPr>
        <w:t xml:space="preserve">. Ежегодно в срок до ____________________, а также при изменении технологических процессов, тепловой нагрузки и режимов потребления тепловой энергии и теплоносителя составлять и согласовывать с Поставщиком </w:t>
      </w:r>
      <w:proofErr w:type="spellStart"/>
      <w:r w:rsidRPr="00375FC1">
        <w:rPr>
          <w:rFonts w:ascii="Times New Roman" w:hAnsi="Times New Roman" w:cs="Times New Roman"/>
        </w:rPr>
        <w:t>пароконденсатный</w:t>
      </w:r>
      <w:proofErr w:type="spellEnd"/>
      <w:r w:rsidRPr="00375FC1">
        <w:rPr>
          <w:rFonts w:ascii="Times New Roman" w:hAnsi="Times New Roman" w:cs="Times New Roman"/>
        </w:rPr>
        <w:t xml:space="preserve"> баланс.</w:t>
      </w:r>
    </w:p>
    <w:p w14:paraId="5781E7CC"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 xml:space="preserve">2.3.21 Соблюдать положения Стандарта взаимодействия, публикуемого на официальном сайте Покупателя.  </w:t>
      </w:r>
    </w:p>
    <w:p w14:paraId="2DA651EE" w14:textId="77777777" w:rsidR="00AE00DC" w:rsidRPr="00375FC1" w:rsidRDefault="00AE00DC"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2.3.22. Рассмотреть, направить замечания или согласовать проект Инвестиционной программы, представленный Поставщиком в порядке, установленном в Стандарте взаимодействия.</w:t>
      </w:r>
    </w:p>
    <w:p w14:paraId="60A1E29D" w14:textId="5E2F07A0" w:rsidR="00F4580F" w:rsidRPr="00375FC1" w:rsidRDefault="00EB73FD" w:rsidP="00F4580F">
      <w:pPr>
        <w:suppressAutoHyphens/>
        <w:spacing w:after="120"/>
        <w:ind w:firstLine="539"/>
        <w:jc w:val="both"/>
        <w:rPr>
          <w:rFonts w:ascii="Times New Roman" w:hAnsi="Times New Roman" w:cs="Times New Roman"/>
        </w:rPr>
      </w:pPr>
      <w:r w:rsidRPr="00375FC1">
        <w:rPr>
          <w:rFonts w:ascii="Times New Roman" w:hAnsi="Times New Roman" w:cs="Times New Roman"/>
        </w:rPr>
        <w:t xml:space="preserve">2.3.23. </w:t>
      </w:r>
      <w:r w:rsidR="00F4580F" w:rsidRPr="00375FC1">
        <w:rPr>
          <w:rFonts w:ascii="Times New Roman" w:hAnsi="Times New Roman" w:cs="Times New Roman"/>
        </w:rPr>
        <w:t xml:space="preserve">Направлять Поставщику </w:t>
      </w:r>
      <w:r w:rsidRPr="00375FC1">
        <w:rPr>
          <w:rFonts w:ascii="Times New Roman" w:hAnsi="Times New Roman" w:cs="Times New Roman"/>
        </w:rPr>
        <w:t xml:space="preserve">в течение 60 календарный дней с даты утверждения Схемы теплоснабжения </w:t>
      </w:r>
      <w:r w:rsidR="00F4580F" w:rsidRPr="00375FC1">
        <w:rPr>
          <w:rFonts w:ascii="Times New Roman" w:hAnsi="Times New Roman" w:cs="Times New Roman"/>
        </w:rPr>
        <w:t>дополнительное соглашение о внесении изменений в согласованную ранее Инвестиционную программу, с указанием перечня изменений в случае, если такие изменения возникли по итогам проведения процедуры актуализации Схемы теплоснабжения</w:t>
      </w:r>
      <w:r w:rsidR="0036656B">
        <w:rPr>
          <w:rFonts w:ascii="Times New Roman" w:hAnsi="Times New Roman" w:cs="Times New Roman"/>
        </w:rPr>
        <w:t>.</w:t>
      </w:r>
    </w:p>
    <w:p w14:paraId="3D7F81FE" w14:textId="77777777" w:rsidR="00F4580F" w:rsidRPr="00375FC1" w:rsidRDefault="00F4580F" w:rsidP="00F4580F">
      <w:pPr>
        <w:suppressAutoHyphens/>
        <w:spacing w:after="120"/>
        <w:ind w:firstLine="539"/>
        <w:jc w:val="both"/>
        <w:rPr>
          <w:rFonts w:ascii="Times New Roman" w:hAnsi="Times New Roman" w:cs="Times New Roman"/>
        </w:rPr>
      </w:pPr>
      <w:r w:rsidRPr="00375FC1">
        <w:rPr>
          <w:rFonts w:ascii="Times New Roman" w:hAnsi="Times New Roman" w:cs="Times New Roman"/>
        </w:rPr>
        <w:t xml:space="preserve">2.3.24. </w:t>
      </w:r>
      <w:r w:rsidR="00EB73FD" w:rsidRPr="00375FC1">
        <w:rPr>
          <w:rFonts w:ascii="Times New Roman" w:hAnsi="Times New Roman" w:cs="Times New Roman"/>
        </w:rPr>
        <w:t>Осуществлять контроль выполнения утвержденной Инвестиционной программы Поставщика, включая периодичность, порядок и представление форм отчетности теплоснабжающих организаций перед Покупателем, в порядке, установленном в Стандарте взаимодействия.</w:t>
      </w:r>
    </w:p>
    <w:p w14:paraId="5FAAC8C2" w14:textId="1ACD6718" w:rsidR="00AE00DC" w:rsidRPr="00375FC1" w:rsidRDefault="00AE00DC" w:rsidP="00AE00DC">
      <w:pPr>
        <w:suppressAutoHyphens/>
        <w:spacing w:after="120"/>
        <w:ind w:firstLine="539"/>
        <w:jc w:val="both"/>
        <w:rPr>
          <w:rFonts w:ascii="Times New Roman" w:hAnsi="Times New Roman" w:cs="Times New Roman"/>
        </w:rPr>
      </w:pPr>
      <w:r w:rsidRPr="00375FC1">
        <w:rPr>
          <w:rFonts w:ascii="Times New Roman" w:hAnsi="Times New Roman" w:cs="Times New Roman"/>
        </w:rPr>
        <w:t xml:space="preserve">2.3.25. Рассматривать, направлять замечания или согласовывать изменения перечня мероприятий Инвестиционной программы, представленной Поставщиком, в порядке, установленном </w:t>
      </w:r>
      <w:r w:rsidR="00FF3F92" w:rsidRPr="00375FC1">
        <w:rPr>
          <w:rFonts w:ascii="Times New Roman" w:hAnsi="Times New Roman" w:cs="Times New Roman"/>
        </w:rPr>
        <w:t xml:space="preserve">настоящим договором и </w:t>
      </w:r>
      <w:r w:rsidRPr="00375FC1">
        <w:rPr>
          <w:rFonts w:ascii="Times New Roman" w:hAnsi="Times New Roman" w:cs="Times New Roman"/>
        </w:rPr>
        <w:t>Стандарт</w:t>
      </w:r>
      <w:r w:rsidR="00FF3F92" w:rsidRPr="00375FC1">
        <w:rPr>
          <w:rFonts w:ascii="Times New Roman" w:hAnsi="Times New Roman" w:cs="Times New Roman"/>
        </w:rPr>
        <w:t>ом</w:t>
      </w:r>
      <w:r w:rsidRPr="00375FC1">
        <w:rPr>
          <w:rFonts w:ascii="Times New Roman" w:hAnsi="Times New Roman" w:cs="Times New Roman"/>
        </w:rPr>
        <w:t xml:space="preserve"> взаимодействия.</w:t>
      </w:r>
    </w:p>
    <w:p w14:paraId="35E4B25D" w14:textId="77777777" w:rsidR="00D13581" w:rsidRPr="00375FC1" w:rsidRDefault="00D13581" w:rsidP="00D13581">
      <w:pPr>
        <w:suppressAutoHyphens/>
        <w:overflowPunct w:val="0"/>
        <w:spacing w:after="120"/>
        <w:ind w:firstLine="539"/>
        <w:jc w:val="both"/>
        <w:textAlignment w:val="baseline"/>
        <w:rPr>
          <w:rFonts w:ascii="Times New Roman" w:hAnsi="Times New Roman" w:cs="Times New Roman"/>
        </w:rPr>
      </w:pPr>
    </w:p>
    <w:p w14:paraId="219B653D" w14:textId="77777777" w:rsidR="00D13581" w:rsidRPr="00375FC1" w:rsidRDefault="00D13581" w:rsidP="00D13581">
      <w:pPr>
        <w:suppressAutoHyphens/>
        <w:overflowPunct w:val="0"/>
        <w:spacing w:after="120"/>
        <w:ind w:firstLine="539"/>
        <w:jc w:val="both"/>
        <w:textAlignment w:val="baseline"/>
        <w:rPr>
          <w:rFonts w:ascii="Times New Roman" w:hAnsi="Times New Roman" w:cs="Times New Roman"/>
          <w:u w:val="single"/>
        </w:rPr>
      </w:pPr>
      <w:r w:rsidRPr="00375FC1">
        <w:rPr>
          <w:rFonts w:ascii="Times New Roman" w:hAnsi="Times New Roman" w:cs="Times New Roman"/>
          <w:u w:val="single"/>
        </w:rPr>
        <w:t>2.4. Поставщик вправе:</w:t>
      </w:r>
    </w:p>
    <w:p w14:paraId="6187ABA0"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2.4.1. Осуществлять контроль за соблюдением установленных в Договоре условий и режимов потребления тепловой энергии (мощности) и (или) теплоносителя, за техническим состоянием и исправностью тепловых сетей, теплопотребляющих установок и состоянием приборов учета Покупателя.</w:t>
      </w:r>
    </w:p>
    <w:p w14:paraId="2CD00A7E" w14:textId="77777777" w:rsidR="00D13581" w:rsidRPr="00375FC1" w:rsidRDefault="00D13581" w:rsidP="00D13581">
      <w:pPr>
        <w:widowControl/>
        <w:suppressAutoHyphens/>
        <w:autoSpaceDE/>
        <w:autoSpaceDN/>
        <w:adjustRightInd/>
        <w:ind w:firstLine="540"/>
        <w:jc w:val="both"/>
        <w:rPr>
          <w:rFonts w:ascii="Times New Roman" w:hAnsi="Times New Roman" w:cs="Times New Roman"/>
        </w:rPr>
      </w:pPr>
      <w:r w:rsidRPr="00375FC1">
        <w:rPr>
          <w:rFonts w:ascii="Times New Roman" w:hAnsi="Times New Roman" w:cs="Times New Roman"/>
        </w:rPr>
        <w:lastRenderedPageBreak/>
        <w:t>2.4.2. Проводить организационно-технические мероприятия по доведению режима потребления тепловой энергии (мощности) и (или) теплоносителя Покупателя до уровня, предусмотренного настоящим Договором, предварительно предупредив Покупателя за сутки, в случаях:</w:t>
      </w:r>
    </w:p>
    <w:p w14:paraId="442F56CB" w14:textId="77777777" w:rsidR="00D13581" w:rsidRPr="00375FC1" w:rsidRDefault="00D13581" w:rsidP="00D13581">
      <w:pPr>
        <w:widowControl/>
        <w:suppressAutoHyphens/>
        <w:autoSpaceDE/>
        <w:autoSpaceDN/>
        <w:adjustRightInd/>
        <w:ind w:firstLine="540"/>
        <w:jc w:val="both"/>
        <w:rPr>
          <w:rFonts w:ascii="Times New Roman" w:hAnsi="Times New Roman" w:cs="Times New Roman"/>
        </w:rPr>
      </w:pPr>
      <w:r w:rsidRPr="00375FC1">
        <w:rPr>
          <w:rFonts w:ascii="Times New Roman" w:hAnsi="Times New Roman" w:cs="Times New Roman"/>
        </w:rPr>
        <w:t>а) превышения установленных Договором тепловых нагрузок (мощности),</w:t>
      </w:r>
    </w:p>
    <w:p w14:paraId="67218D79" w14:textId="77777777" w:rsidR="00D13581" w:rsidRPr="00375FC1" w:rsidRDefault="00D13581" w:rsidP="00D13581">
      <w:pPr>
        <w:widowControl/>
        <w:suppressAutoHyphens/>
        <w:autoSpaceDE/>
        <w:autoSpaceDN/>
        <w:adjustRightInd/>
        <w:ind w:firstLine="540"/>
        <w:jc w:val="both"/>
        <w:rPr>
          <w:rFonts w:ascii="Times New Roman" w:hAnsi="Times New Roman" w:cs="Times New Roman"/>
        </w:rPr>
      </w:pPr>
      <w:r w:rsidRPr="00375FC1">
        <w:rPr>
          <w:rFonts w:ascii="Times New Roman" w:hAnsi="Times New Roman" w:cs="Times New Roman"/>
        </w:rPr>
        <w:t>б) превышения установленных Договором величин потребления тепловой энергии и (или) теплоносителя без согласия Поставщика,</w:t>
      </w:r>
    </w:p>
    <w:p w14:paraId="0D3D5219"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в) бездоговорного потребления тепловой энергии (мощности) и (или) теплоносителя.</w:t>
      </w:r>
    </w:p>
    <w:p w14:paraId="04833538"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 xml:space="preserve">2.4.3. Ограничивать (прекращать) подачу тепловой энергии (мощности) и (или) по основаниям и в порядке, предусмотренным законодательством РФ. </w:t>
      </w:r>
    </w:p>
    <w:p w14:paraId="389D584C" w14:textId="77777777" w:rsidR="00D13581" w:rsidRPr="00375FC1" w:rsidRDefault="00D13581" w:rsidP="00D13581">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 xml:space="preserve">2.4.4. Прекратить или ограничить подачу тепловой энергии (теплоносителя) для проведения плановых работ по ремонту оборудования (тепловых сетей) Поставщика. Поставщик за ___ дней до начала ремонтных работ предупреждает Покупателя о прекращении подачи тепловой энергии, теплоносителя. </w:t>
      </w:r>
      <w:r w:rsidRPr="00375FC1">
        <w:rPr>
          <w:rFonts w:ascii="Times New Roman" w:hAnsi="Times New Roman"/>
        </w:rPr>
        <w:t xml:space="preserve">В случае увеличения объема ремонтных работ сроки </w:t>
      </w:r>
      <w:proofErr w:type="gramStart"/>
      <w:r w:rsidRPr="00375FC1">
        <w:rPr>
          <w:rFonts w:ascii="Times New Roman" w:hAnsi="Times New Roman"/>
        </w:rPr>
        <w:t>проведения</w:t>
      </w:r>
      <w:proofErr w:type="gramEnd"/>
      <w:r w:rsidRPr="00375FC1">
        <w:rPr>
          <w:rFonts w:ascii="Times New Roman" w:hAnsi="Times New Roman"/>
        </w:rPr>
        <w:t xml:space="preserve"> текущего и капитального ремонтов тепловых сетей Поставщика могут быть изменены с обязательным уведомлением Покупателя не менее чем за ____день до планируемого истечения срока прекращения, ограничения подачи тепловой энергии, теплоносителя</w:t>
      </w:r>
      <w:r w:rsidRPr="00375FC1">
        <w:rPr>
          <w:rFonts w:ascii="Times New Roman" w:hAnsi="Times New Roman" w:cs="Times New Roman"/>
        </w:rPr>
        <w:t>.</w:t>
      </w:r>
    </w:p>
    <w:p w14:paraId="438A4B77" w14:textId="77777777" w:rsidR="00115B2D" w:rsidRPr="00375FC1" w:rsidRDefault="00D13581" w:rsidP="00115B2D">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 xml:space="preserve">2.4.5. </w:t>
      </w:r>
      <w:r w:rsidR="00115B2D" w:rsidRPr="00375FC1">
        <w:rPr>
          <w:rFonts w:ascii="Times New Roman" w:hAnsi="Times New Roman" w:cs="Times New Roman"/>
        </w:rPr>
        <w:t>Инициировать внесение изменений в Инвестиционную программу в срок до 30 августа года реализации Инвестиционной программы в порядке, установленном в Стандарте взаимодействия, при этом:</w:t>
      </w:r>
    </w:p>
    <w:p w14:paraId="2B7DEFDF" w14:textId="77777777" w:rsidR="00115B2D" w:rsidRPr="00375FC1" w:rsidRDefault="00115B2D" w:rsidP="00115B2D">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 в перечень и содержание мероприятий Инвестиционной программы в случае наступления объективных причин, влияющих на исполнение мероприятий Инвестиционной программы (в том числе изменение расценок на работы и материалы) - не более одного раза с даты утверждения Сторонами Инвестиционной программы;</w:t>
      </w:r>
    </w:p>
    <w:p w14:paraId="075122DF" w14:textId="1967F71C" w:rsidR="00D13581" w:rsidRPr="00375FC1" w:rsidRDefault="00115B2D" w:rsidP="00115B2D">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 в содержание, требования и даты выполнения контрольных точек – не более трех раз с даты утверждения Сторонами Инвестиционной программы</w:t>
      </w:r>
      <w:r w:rsidR="00D13581" w:rsidRPr="00375FC1">
        <w:rPr>
          <w:rFonts w:ascii="Times New Roman" w:hAnsi="Times New Roman" w:cs="Times New Roman"/>
        </w:rPr>
        <w:t>.</w:t>
      </w:r>
    </w:p>
    <w:p w14:paraId="4EB36E85" w14:textId="77777777" w:rsidR="002074C8" w:rsidRPr="00375FC1" w:rsidRDefault="002074C8" w:rsidP="002074C8">
      <w:pPr>
        <w:suppressAutoHyphens/>
        <w:overflowPunct w:val="0"/>
        <w:spacing w:after="120"/>
        <w:ind w:firstLine="539"/>
        <w:jc w:val="both"/>
        <w:textAlignment w:val="baseline"/>
        <w:rPr>
          <w:rFonts w:ascii="Times New Roman" w:hAnsi="Times New Roman" w:cs="Times New Roman"/>
        </w:rPr>
      </w:pPr>
    </w:p>
    <w:p w14:paraId="54A3D648" w14:textId="77777777" w:rsidR="00D13581" w:rsidRPr="00375FC1" w:rsidRDefault="00D13581" w:rsidP="00D13581">
      <w:pPr>
        <w:suppressAutoHyphens/>
        <w:overflowPunct w:val="0"/>
        <w:spacing w:after="120"/>
        <w:ind w:firstLine="539"/>
        <w:jc w:val="both"/>
        <w:textAlignment w:val="baseline"/>
        <w:rPr>
          <w:rFonts w:ascii="Times New Roman" w:hAnsi="Times New Roman" w:cs="Times New Roman"/>
          <w:u w:val="single"/>
        </w:rPr>
      </w:pPr>
      <w:r w:rsidRPr="00375FC1">
        <w:rPr>
          <w:rFonts w:ascii="Times New Roman" w:hAnsi="Times New Roman" w:cs="Times New Roman"/>
          <w:u w:val="single"/>
        </w:rPr>
        <w:t>2.5. Покупатель вправе:</w:t>
      </w:r>
    </w:p>
    <w:p w14:paraId="2C606C90"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2.5.1. Заявлять Поставщику об ошибках, обнаруженных в платежном документе.</w:t>
      </w:r>
    </w:p>
    <w:p w14:paraId="0A319314"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2.5.2. Получать тепловую энергию (мощность) и (или) теплоноситель в количестве, режиме и с качеством, указанными в Приложении №1 к настоящему Договору.</w:t>
      </w:r>
    </w:p>
    <w:p w14:paraId="2AE413AC" w14:textId="2A7AE2EE" w:rsidR="00D13581" w:rsidRPr="00375FC1" w:rsidRDefault="00D13581" w:rsidP="002074C8">
      <w:pPr>
        <w:pStyle w:val="af0"/>
        <w:tabs>
          <w:tab w:val="left" w:pos="1134"/>
        </w:tabs>
        <w:suppressAutoHyphens/>
        <w:overflowPunct w:val="0"/>
        <w:ind w:firstLine="539"/>
        <w:jc w:val="both"/>
        <w:textAlignment w:val="baseline"/>
        <w:rPr>
          <w:rFonts w:ascii="Times New Roman" w:hAnsi="Times New Roman"/>
          <w:lang w:val="ru-RU" w:eastAsia="ru-RU"/>
        </w:rPr>
      </w:pPr>
      <w:r w:rsidRPr="00375FC1">
        <w:rPr>
          <w:rFonts w:ascii="Times New Roman" w:hAnsi="Times New Roman"/>
          <w:lang w:val="ru-RU" w:eastAsia="ru-RU"/>
        </w:rPr>
        <w:t xml:space="preserve">2.5.3. </w:t>
      </w:r>
      <w:r w:rsidR="00115B2D" w:rsidRPr="00375FC1">
        <w:rPr>
          <w:rFonts w:ascii="Times New Roman" w:hAnsi="Times New Roman"/>
          <w:lang w:val="ru-RU" w:eastAsia="ru-RU"/>
        </w:rPr>
        <w:t>В случае установления факта нарушения обязательств по настоящему Договору, в том числе вследствие неисполнения Инвестиционной программы Поставщика, и соглашения об управлении системой теплоснабжения, направить дополнительное соглашение о внесении изменений в настоящий Договор, связанных с распределением тепловой нагрузки до момента разработки или актуализации Схемы теплоснабжения</w:t>
      </w:r>
      <w:r w:rsidRPr="00375FC1">
        <w:rPr>
          <w:rFonts w:ascii="Times New Roman" w:hAnsi="Times New Roman"/>
          <w:lang w:val="ru-RU" w:eastAsia="ru-RU"/>
        </w:rPr>
        <w:t xml:space="preserve">. </w:t>
      </w:r>
    </w:p>
    <w:p w14:paraId="0AD38A2D"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 xml:space="preserve">2.5.4. Подключать к своим сетям потребителей, а также новые, реконструированные тепловые сети и </w:t>
      </w:r>
      <w:proofErr w:type="spellStart"/>
      <w:r w:rsidRPr="00375FC1">
        <w:rPr>
          <w:rFonts w:ascii="Times New Roman" w:hAnsi="Times New Roman" w:cs="Times New Roman"/>
        </w:rPr>
        <w:t>теплоустановки</w:t>
      </w:r>
      <w:proofErr w:type="spellEnd"/>
      <w:r w:rsidRPr="00375FC1">
        <w:rPr>
          <w:rFonts w:ascii="Times New Roman" w:hAnsi="Times New Roman" w:cs="Times New Roman"/>
        </w:rPr>
        <w:t xml:space="preserve"> только с письменного разрешения Поставщика и внесения Сторонами соответствующих изменений в настоящий Договор.</w:t>
      </w:r>
    </w:p>
    <w:p w14:paraId="706887E8"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2.5.5. Произвести зачет (удержание) предназначенной ему суммы, в том числе убытков или неустойки (пени, штрафов), в счет сумм любых платежей, производимых или причитающихся Поставщику, путем направления заявления о зачете встречных требований.</w:t>
      </w:r>
    </w:p>
    <w:p w14:paraId="7532CBE2"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2.5.6. При неисполнении или ненадлежащем исполнении Поставщиком обязательств по обеспечению параметров качества поставляемой тепловой энергии (мощности), теплоносителя и (или) параметров, отражающих допустимые перерывы в теплоснабжении, повлекшими по его вине несоблюдение значений параметров качества теплоснабжения и (или) параметров, отражающих допустимые перерывы в теплоснабжении у потребителей Покупателя, соблюдать условия и порядок взаимодействия, указанный в Приложении №11 к настоящему Договору.</w:t>
      </w:r>
    </w:p>
    <w:p w14:paraId="38C4A001"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2.5.7. Направлять мотивированный запрос Поставщику о предоставлении необходимой для исполнения Договора технологической информации.</w:t>
      </w:r>
    </w:p>
    <w:p w14:paraId="6A3B066D"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2.5.8. Контролировать ход исполнения Инвестиционной программы Поставщика.</w:t>
      </w:r>
    </w:p>
    <w:p w14:paraId="7572690C" w14:textId="2EF1A20E" w:rsidR="00E7279D" w:rsidRPr="00375FC1" w:rsidRDefault="00E7279D"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 xml:space="preserve">2.5.9. В случае необходимости и при отсутствии инициативы со стороны Поставщика инициировать в порядке, установленном Стандартом взаимодействия, заключение дополнительного соглашения о порядке осуществления </w:t>
      </w:r>
      <w:r w:rsidR="00305F83" w:rsidRPr="00375FC1">
        <w:rPr>
          <w:rFonts w:ascii="Times New Roman" w:hAnsi="Times New Roman" w:cs="Times New Roman"/>
        </w:rPr>
        <w:t>Поставщиком</w:t>
      </w:r>
      <w:r w:rsidRPr="00375FC1">
        <w:rPr>
          <w:rFonts w:ascii="Times New Roman" w:hAnsi="Times New Roman" w:cs="Times New Roman"/>
        </w:rPr>
        <w:t xml:space="preserve"> мероприятий по строительству, реконструкции и (или) (модернизации) объектов теплоснабжения и осуществлению иных мероприятий, указанных в схеме теплоснабжения.</w:t>
      </w:r>
    </w:p>
    <w:p w14:paraId="06E2C37D" w14:textId="3DE11D62" w:rsidR="00115B2D" w:rsidRPr="00375FC1" w:rsidRDefault="00115B2D"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2.5.10. Отказать в согласовании мероприятий Инвестиционной программы Теплосетевой организации и (или) Теплоснабжающей организации в порядке и случаях, предусмотренных Стандартом взаимодействия.</w:t>
      </w:r>
    </w:p>
    <w:p w14:paraId="4134EF50" w14:textId="77777777" w:rsidR="00D13581" w:rsidRPr="00375FC1" w:rsidRDefault="00D13581" w:rsidP="00D13581">
      <w:pPr>
        <w:suppressAutoHyphens/>
        <w:overflowPunct w:val="0"/>
        <w:spacing w:after="120"/>
        <w:ind w:firstLine="539"/>
        <w:jc w:val="both"/>
        <w:textAlignment w:val="baseline"/>
        <w:rPr>
          <w:rFonts w:ascii="Times New Roman" w:hAnsi="Times New Roman" w:cs="Times New Roman"/>
        </w:rPr>
      </w:pPr>
    </w:p>
    <w:p w14:paraId="26CDB6F1" w14:textId="77777777" w:rsidR="00D13581" w:rsidRPr="00375FC1" w:rsidRDefault="00D13581" w:rsidP="0095414C">
      <w:pPr>
        <w:shd w:val="clear" w:color="auto" w:fill="FFFFFF"/>
        <w:tabs>
          <w:tab w:val="left" w:pos="245"/>
        </w:tabs>
        <w:suppressAutoHyphens/>
        <w:spacing w:before="240" w:after="120"/>
        <w:jc w:val="center"/>
        <w:rPr>
          <w:rFonts w:ascii="Times New Roman" w:hAnsi="Times New Roman" w:cs="Times New Roman"/>
        </w:rPr>
      </w:pPr>
      <w:r w:rsidRPr="00375FC1">
        <w:rPr>
          <w:rFonts w:ascii="Times New Roman" w:hAnsi="Times New Roman" w:cs="Times New Roman"/>
          <w:b/>
        </w:rPr>
        <w:t>3. Учет потребленной тепловой энергии и теплоносителя</w:t>
      </w:r>
    </w:p>
    <w:p w14:paraId="3CEFFE16"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3.1. Коммерческий учет тепловой энергии, теплоносителя осуществляется в соответствии с требованиями утвержденных Правил коммерческого учета тепловой энергии, теплоносителя и Методики осуществления коммерческого учета тепловой энергии, теплоносителя.</w:t>
      </w:r>
    </w:p>
    <w:p w14:paraId="5DF37738" w14:textId="77777777" w:rsidR="00D13581" w:rsidRPr="00375FC1" w:rsidRDefault="00D13581" w:rsidP="00D13581">
      <w:pPr>
        <w:suppressAutoHyphens/>
        <w:ind w:firstLine="539"/>
        <w:jc w:val="both"/>
        <w:rPr>
          <w:rFonts w:ascii="Times New Roman" w:hAnsi="Times New Roman" w:cs="Times New Roman"/>
        </w:rPr>
      </w:pPr>
      <w:r w:rsidRPr="00375FC1">
        <w:rPr>
          <w:rFonts w:ascii="Times New Roman" w:hAnsi="Times New Roman" w:cs="Times New Roman"/>
        </w:rPr>
        <w:t>3.2. Точки поставки тепловой энергии должны быть оборудованы приборами учета тепловой энергии, теплоносителя (далее – приборы учета), допущенными к эксплуатации в соответствии с нормативными требованиями.</w:t>
      </w:r>
    </w:p>
    <w:p w14:paraId="60318864" w14:textId="77777777" w:rsidR="00D13581" w:rsidRPr="00375FC1" w:rsidRDefault="00D13581" w:rsidP="00D13581">
      <w:pPr>
        <w:suppressAutoHyphens/>
        <w:ind w:firstLine="539"/>
        <w:jc w:val="both"/>
        <w:rPr>
          <w:rFonts w:ascii="Times New Roman" w:hAnsi="Times New Roman" w:cs="Times New Roman"/>
        </w:rPr>
      </w:pPr>
      <w:r w:rsidRPr="00375FC1">
        <w:rPr>
          <w:rFonts w:ascii="Times New Roman" w:hAnsi="Times New Roman" w:cs="Times New Roman"/>
        </w:rPr>
        <w:t>Поставщик несет ответственность за сохранность и техническое состояние принадлежащих ему приборов учета, за сохранность пломб на средствах измерений и устройствах, входящих в состав приборов учета. Ремонт и замена приборов учета Поставщика производится за счет Поставщика.</w:t>
      </w:r>
    </w:p>
    <w:p w14:paraId="674A577E" w14:textId="77777777" w:rsidR="00D13581" w:rsidRPr="00375FC1" w:rsidRDefault="00D13581" w:rsidP="002074C8">
      <w:pPr>
        <w:suppressAutoHyphens/>
        <w:spacing w:after="120"/>
        <w:ind w:firstLine="539"/>
        <w:jc w:val="both"/>
        <w:rPr>
          <w:rFonts w:ascii="Times New Roman" w:hAnsi="Times New Roman" w:cs="Times New Roman"/>
        </w:rPr>
      </w:pPr>
      <w:r w:rsidRPr="00375FC1">
        <w:rPr>
          <w:rFonts w:ascii="Times New Roman" w:hAnsi="Times New Roman" w:cs="Times New Roman"/>
        </w:rPr>
        <w:t>Установка (перестановка), замена и снятие приборов учета производится только в присутствии представителя Покупателя.</w:t>
      </w:r>
    </w:p>
    <w:p w14:paraId="2A0B5D95" w14:textId="77777777" w:rsidR="00D13581" w:rsidRPr="00375FC1" w:rsidRDefault="00D13581" w:rsidP="00D13581">
      <w:pPr>
        <w:suppressAutoHyphens/>
        <w:ind w:firstLine="539"/>
        <w:jc w:val="both"/>
        <w:rPr>
          <w:rFonts w:ascii="Times New Roman" w:hAnsi="Times New Roman" w:cs="Times New Roman"/>
        </w:rPr>
      </w:pPr>
      <w:r w:rsidRPr="00375FC1">
        <w:rPr>
          <w:rFonts w:ascii="Times New Roman" w:hAnsi="Times New Roman" w:cs="Times New Roman"/>
        </w:rPr>
        <w:t xml:space="preserve">3.3. Учет отпущенной тепловой энергии и теплоносителя осуществляется приборным методом по допущенным в эксплуатацию представителем Покупателя приборам учета Поставщика, указанным в Приложении №5 к настоящему Договору. </w:t>
      </w:r>
    </w:p>
    <w:p w14:paraId="1111EAAF" w14:textId="77777777" w:rsidR="00D13581" w:rsidRPr="00375FC1" w:rsidRDefault="00D13581" w:rsidP="002074C8">
      <w:pPr>
        <w:suppressAutoHyphens/>
        <w:spacing w:after="120"/>
        <w:ind w:firstLine="539"/>
        <w:jc w:val="both"/>
        <w:rPr>
          <w:rFonts w:ascii="Times New Roman" w:hAnsi="Times New Roman" w:cs="Times New Roman"/>
        </w:rPr>
      </w:pPr>
      <w:r w:rsidRPr="00375FC1">
        <w:rPr>
          <w:rFonts w:ascii="Times New Roman" w:hAnsi="Times New Roman" w:cs="Times New Roman"/>
        </w:rPr>
        <w:t>Снятие и прием показаний приборов (узлов) учета, подключенных к АИИС Покупателя (при наличии), осуществляется Покупателем самостоятельно и дистанционно с использованием такой системы, при этом Поставщику предоставляется доступ к данным такой АИИС по его запросу.</w:t>
      </w:r>
    </w:p>
    <w:p w14:paraId="7764EEF9" w14:textId="77777777" w:rsidR="00D13581" w:rsidRPr="00375FC1" w:rsidRDefault="00D13581" w:rsidP="002074C8">
      <w:pPr>
        <w:suppressAutoHyphens/>
        <w:spacing w:after="120"/>
        <w:ind w:firstLine="539"/>
        <w:jc w:val="both"/>
        <w:rPr>
          <w:rFonts w:ascii="Times New Roman" w:hAnsi="Times New Roman" w:cs="Times New Roman"/>
        </w:rPr>
      </w:pPr>
      <w:r w:rsidRPr="00375FC1">
        <w:rPr>
          <w:rFonts w:ascii="Times New Roman" w:hAnsi="Times New Roman" w:cs="Times New Roman"/>
        </w:rPr>
        <w:t xml:space="preserve">3.4. При отсутствии у Поставщика приборов учета, а также в случае неисправности приборов учета, либо при нарушении установленных пунктом 3.9. настоящего Договора сроков предоставления показаний приборов учета, являющихся собственностью Поставщика, количество отпущенной Покупателю тепловой энергии определяется Поставщиком расчетным (приборно-расчетным) методом в порядке, предусмотренном Приложением № 8 к настоящему Договору. При этом при отсутствии, неисправности приборов учета, истечении срока их поверки, включая вывод из работы для ремонта или поверки количество поставленной тепловой энергии в многоквартирные дома и жилые дома определяется Поставщиком расчетным (приборно-расчетным) методом в порядке, предусмотренном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РФ от 06.05.2011 № 354, и Правилами, обязательными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w:t>
      </w:r>
      <w:proofErr w:type="spellStart"/>
      <w:r w:rsidRPr="00375FC1">
        <w:rPr>
          <w:rFonts w:ascii="Times New Roman" w:hAnsi="Times New Roman" w:cs="Times New Roman"/>
        </w:rPr>
        <w:t>ресурсоснабжающими</w:t>
      </w:r>
      <w:proofErr w:type="spellEnd"/>
      <w:r w:rsidRPr="00375FC1">
        <w:rPr>
          <w:rFonts w:ascii="Times New Roman" w:hAnsi="Times New Roman" w:cs="Times New Roman"/>
        </w:rPr>
        <w:t xml:space="preserve"> организациями, утвержденными постановлением Правительства РФ от 14.02.2012 № 124.</w:t>
      </w:r>
    </w:p>
    <w:p w14:paraId="7630B785" w14:textId="0030FC6A" w:rsidR="00D13581" w:rsidRPr="00375FC1" w:rsidRDefault="00D13581" w:rsidP="00D13581">
      <w:pPr>
        <w:suppressAutoHyphens/>
        <w:ind w:firstLine="539"/>
        <w:jc w:val="both"/>
        <w:rPr>
          <w:rFonts w:ascii="Times New Roman" w:hAnsi="Times New Roman" w:cs="Times New Roman"/>
        </w:rPr>
      </w:pPr>
      <w:r w:rsidRPr="00375FC1">
        <w:rPr>
          <w:rFonts w:ascii="Times New Roman" w:hAnsi="Times New Roman" w:cs="Times New Roman"/>
        </w:rPr>
        <w:t>3.5. При размещении приборов учета не на границе балансовой принадлежности тепловых сетей, расчет количества учтенной ими энергии увеличивается (в случае установки приборов учета на сетях Покупателя после границы балансовой принадлежности Сторон) или уменьшается (в случае установки приборов учета на сетях Поставщика до границы балансовой принадлежности Сторон) на величину тепловых потерь в трубопроводах и утечек в сети от границы балансовой принадлежности Сторон до места установки приборов учета. Величина потерь рассчитывается в соответствии с Порядком определения нормативов технологических потерь при передаче тепловой энергии, теплоносителя (утв. приказом Минэнерго России № 325 от 30.12.2008 г.).</w:t>
      </w:r>
    </w:p>
    <w:p w14:paraId="45FD6D44" w14:textId="77777777" w:rsidR="00D13581" w:rsidRPr="00375FC1" w:rsidRDefault="00D13581" w:rsidP="002074C8">
      <w:pPr>
        <w:suppressAutoHyphens/>
        <w:spacing w:after="120"/>
        <w:ind w:firstLine="539"/>
        <w:jc w:val="both"/>
        <w:rPr>
          <w:rFonts w:ascii="Times New Roman" w:hAnsi="Times New Roman" w:cs="Times New Roman"/>
        </w:rPr>
      </w:pPr>
      <w:r w:rsidRPr="00375FC1">
        <w:rPr>
          <w:rFonts w:ascii="Times New Roman" w:hAnsi="Times New Roman" w:cs="Times New Roman"/>
        </w:rPr>
        <w:t>Объем тепловых потерь определяется в соответствии с Приложением № 7 к настоящему Договору.</w:t>
      </w:r>
    </w:p>
    <w:p w14:paraId="26559E99" w14:textId="77777777" w:rsidR="00D13581" w:rsidRPr="00375FC1" w:rsidRDefault="00D13581" w:rsidP="002074C8">
      <w:pPr>
        <w:suppressAutoHyphens/>
        <w:spacing w:after="120"/>
        <w:ind w:firstLine="539"/>
        <w:jc w:val="both"/>
        <w:rPr>
          <w:rFonts w:ascii="Times New Roman" w:hAnsi="Times New Roman" w:cs="Times New Roman"/>
        </w:rPr>
      </w:pPr>
      <w:r w:rsidRPr="00375FC1">
        <w:rPr>
          <w:rFonts w:ascii="Times New Roman" w:hAnsi="Times New Roman" w:cs="Times New Roman"/>
        </w:rPr>
        <w:t>3.6. Количество потребленного с утечкой теплоносителя/качество и количество возвращаемого конденсата</w:t>
      </w:r>
      <w:r w:rsidRPr="00375FC1">
        <w:rPr>
          <w:rStyle w:val="af4"/>
          <w:rFonts w:ascii="Times New Roman" w:hAnsi="Times New Roman" w:cs="Times New Roman"/>
        </w:rPr>
        <w:footnoteReference w:id="4"/>
      </w:r>
      <w:r w:rsidRPr="00375FC1">
        <w:rPr>
          <w:rFonts w:ascii="Times New Roman" w:hAnsi="Times New Roman" w:cs="Times New Roman"/>
        </w:rPr>
        <w:t xml:space="preserve"> определяется в соответствии с Приложением № 6 к настоящему Договору.</w:t>
      </w:r>
    </w:p>
    <w:p w14:paraId="3DB225B4" w14:textId="77777777" w:rsidR="00D13581" w:rsidRPr="00375FC1" w:rsidRDefault="00D13581" w:rsidP="002074C8">
      <w:pPr>
        <w:suppressAutoHyphens/>
        <w:spacing w:after="120"/>
        <w:ind w:firstLine="539"/>
        <w:jc w:val="both"/>
        <w:rPr>
          <w:rFonts w:ascii="Times New Roman" w:hAnsi="Times New Roman" w:cs="Times New Roman"/>
        </w:rPr>
      </w:pPr>
      <w:r w:rsidRPr="00375FC1">
        <w:rPr>
          <w:rFonts w:ascii="Times New Roman" w:hAnsi="Times New Roman" w:cs="Times New Roman"/>
        </w:rPr>
        <w:t>3.7. При выявлении каких-либо нарушений в функционировании прибора учета Поставщик обязан в течение суток известить об этом обслуживающую прибор учета организацию и Покупателя и составить акт, подписанный представителями Поставщика и обслуживающей прибор учета организации. Поставщик передает этот акт Покупателю вместе с показаниями приборов учета за соответствующий период в сроки, установленные в п. 3.9 настоящего Договора.</w:t>
      </w:r>
    </w:p>
    <w:p w14:paraId="765D4739" w14:textId="77777777" w:rsidR="00D13581" w:rsidRPr="00375FC1" w:rsidRDefault="00D13581" w:rsidP="002074C8">
      <w:pPr>
        <w:suppressAutoHyphens/>
        <w:spacing w:after="120"/>
        <w:ind w:firstLine="539"/>
        <w:jc w:val="both"/>
        <w:rPr>
          <w:rFonts w:ascii="Times New Roman" w:hAnsi="Times New Roman" w:cs="Times New Roman"/>
        </w:rPr>
      </w:pPr>
      <w:r w:rsidRPr="00375FC1">
        <w:rPr>
          <w:rFonts w:ascii="Times New Roman" w:hAnsi="Times New Roman" w:cs="Times New Roman"/>
        </w:rPr>
        <w:t xml:space="preserve">3.8. При установке прибора учета на несколько объектов теплоснабжения, принадлежащих разным лицам, количество потребленных тепловой энергии (теплоносителя) каждым из указанных лиц определяется исходя из показаний прибора учета пропорционально мощности </w:t>
      </w:r>
      <w:proofErr w:type="spellStart"/>
      <w:r w:rsidRPr="00375FC1">
        <w:rPr>
          <w:rFonts w:ascii="Times New Roman" w:hAnsi="Times New Roman" w:cs="Times New Roman"/>
        </w:rPr>
        <w:t>теплопринимающего</w:t>
      </w:r>
      <w:proofErr w:type="spellEnd"/>
      <w:r w:rsidRPr="00375FC1">
        <w:rPr>
          <w:rFonts w:ascii="Times New Roman" w:hAnsi="Times New Roman" w:cs="Times New Roman"/>
        </w:rPr>
        <w:t xml:space="preserve"> устройства объектов теплоснабжения каждого из этих лиц, а при невозможности определения мощности – пропорционально площади помещений их объектов теплоснабжения, если иное не установлено соглашением между ними. </w:t>
      </w:r>
    </w:p>
    <w:p w14:paraId="738257EE" w14:textId="77777777" w:rsidR="00D13581" w:rsidRPr="00375FC1" w:rsidRDefault="00D13581" w:rsidP="002074C8">
      <w:pPr>
        <w:suppressAutoHyphens/>
        <w:spacing w:after="120"/>
        <w:ind w:firstLine="539"/>
        <w:jc w:val="both"/>
        <w:rPr>
          <w:rFonts w:ascii="Times New Roman" w:hAnsi="Times New Roman" w:cs="Times New Roman"/>
        </w:rPr>
      </w:pPr>
      <w:r w:rsidRPr="00375FC1">
        <w:rPr>
          <w:rFonts w:ascii="Times New Roman" w:hAnsi="Times New Roman" w:cs="Times New Roman"/>
        </w:rPr>
        <w:t xml:space="preserve">3.9. Поставщик, имеющий приборы коммерческого учета тепловой энергии, теплоносителя представляет Покупателю ежемесячно до окончания 2-ого дня месяца, следующего за расчетным месяцем, </w:t>
      </w:r>
      <w:r w:rsidRPr="00375FC1">
        <w:rPr>
          <w:rFonts w:ascii="Times New Roman" w:hAnsi="Times New Roman" w:cs="Times New Roman"/>
        </w:rPr>
        <w:lastRenderedPageBreak/>
        <w:t>сведения о показаниях приборов учета по состоянию на 1-е число месяца, следующего за расчетным, а также сведения о текущих показаниях приборов учета в течение 2 (двух) рабочих дней после получения запроса о предоставлении таких сведений от Покупателя. Показания приборов с посуточной разбивкой и накопительным итогом по состоянию на отчетную дату месяца предоставляются любым доступным способом в электронном виде и/или в виде письменного отчета о теплопотреблении по согласованной Сторонами настоящего Договора форме.</w:t>
      </w:r>
    </w:p>
    <w:p w14:paraId="6A7439F9" w14:textId="77777777" w:rsidR="00D13581" w:rsidRPr="00375FC1" w:rsidRDefault="00D13581" w:rsidP="00D13581">
      <w:pPr>
        <w:suppressAutoHyphens/>
        <w:ind w:firstLine="539"/>
        <w:jc w:val="both"/>
        <w:rPr>
          <w:rFonts w:ascii="Times New Roman" w:hAnsi="Times New Roman" w:cs="Times New Roman"/>
        </w:rPr>
      </w:pPr>
      <w:r w:rsidRPr="00375FC1">
        <w:rPr>
          <w:rFonts w:ascii="Times New Roman" w:hAnsi="Times New Roman" w:cs="Times New Roman"/>
        </w:rPr>
        <w:t>3.10. Поставщик</w:t>
      </w:r>
      <w:r w:rsidRPr="00375FC1" w:rsidDel="00F35228">
        <w:rPr>
          <w:rFonts w:ascii="Times New Roman" w:hAnsi="Times New Roman" w:cs="Times New Roman"/>
        </w:rPr>
        <w:t xml:space="preserve"> </w:t>
      </w:r>
      <w:r w:rsidRPr="00375FC1">
        <w:rPr>
          <w:rFonts w:ascii="Times New Roman" w:hAnsi="Times New Roman" w:cs="Times New Roman"/>
        </w:rPr>
        <w:t>обеспечивает беспрепятственный доступ представителей Покупателя</w:t>
      </w:r>
      <w:r w:rsidRPr="00375FC1" w:rsidDel="00F35228">
        <w:rPr>
          <w:rFonts w:ascii="Times New Roman" w:hAnsi="Times New Roman" w:cs="Times New Roman"/>
        </w:rPr>
        <w:t xml:space="preserve"> </w:t>
      </w:r>
      <w:r w:rsidRPr="00375FC1">
        <w:rPr>
          <w:rFonts w:ascii="Times New Roman" w:hAnsi="Times New Roman" w:cs="Times New Roman"/>
        </w:rPr>
        <w:t>или по указанию Покупателя представителей иной организации к узлам учета и приборам учета Покупателя для сверки показаний приборов учета, снятия архивов приборов учета и проверки соблюдения условий эксплуатации приборов узла учета.</w:t>
      </w:r>
    </w:p>
    <w:p w14:paraId="07E0F0AF" w14:textId="77777777" w:rsidR="00D13581" w:rsidRPr="00375FC1" w:rsidRDefault="00D13581" w:rsidP="002074C8">
      <w:pPr>
        <w:suppressAutoHyphens/>
        <w:spacing w:after="120"/>
        <w:ind w:firstLine="539"/>
        <w:jc w:val="both"/>
        <w:rPr>
          <w:rFonts w:ascii="Times New Roman" w:hAnsi="Times New Roman" w:cs="Times New Roman"/>
        </w:rPr>
      </w:pPr>
      <w:r w:rsidRPr="00375FC1">
        <w:rPr>
          <w:rFonts w:ascii="Times New Roman" w:hAnsi="Times New Roman" w:cs="Times New Roman"/>
        </w:rPr>
        <w:t>При выявлении расхождений сведений о показаниях приборов учета Покупателя в отношении объема полученной тепловой энергии, теплоносителя со сведениями, представленными Покупателем, Поставщик составляет Акт сверки показаний приборов учета, подписываемый представителями обеих сторон. Акт сверки показаний приборов учета является основанием для осуществления перерасчета объема полученной тепловой энергии, теплоносителя со дня подписания Акта сверки показаний приборов учета.</w:t>
      </w:r>
    </w:p>
    <w:p w14:paraId="5B7E1A47" w14:textId="77777777" w:rsidR="00D13581" w:rsidRPr="00375FC1" w:rsidRDefault="00D13581" w:rsidP="00EB3573">
      <w:pPr>
        <w:shd w:val="clear" w:color="auto" w:fill="FFFFFF"/>
        <w:tabs>
          <w:tab w:val="left" w:pos="245"/>
        </w:tabs>
        <w:suppressAutoHyphens/>
        <w:spacing w:before="240" w:after="120"/>
        <w:jc w:val="center"/>
        <w:rPr>
          <w:rFonts w:ascii="Times New Roman" w:hAnsi="Times New Roman" w:cs="Times New Roman"/>
          <w:b/>
        </w:rPr>
      </w:pPr>
      <w:r w:rsidRPr="00375FC1">
        <w:rPr>
          <w:rFonts w:ascii="Times New Roman" w:hAnsi="Times New Roman" w:cs="Times New Roman"/>
          <w:b/>
        </w:rPr>
        <w:t>4. Цена и порядок расчетов</w:t>
      </w:r>
    </w:p>
    <w:p w14:paraId="2E5A10E4" w14:textId="22DCA564" w:rsidR="0036656B" w:rsidRPr="0036656B" w:rsidRDefault="0036656B" w:rsidP="00784CD8">
      <w:pPr>
        <w:pStyle w:val="af5"/>
        <w:numPr>
          <w:ilvl w:val="0"/>
          <w:numId w:val="19"/>
        </w:numPr>
        <w:tabs>
          <w:tab w:val="left" w:pos="1134"/>
        </w:tabs>
        <w:suppressAutoHyphens/>
        <w:spacing w:before="240" w:after="120"/>
        <w:ind w:left="0" w:firstLine="567"/>
        <w:contextualSpacing w:val="0"/>
        <w:jc w:val="both"/>
        <w:rPr>
          <w:sz w:val="20"/>
          <w:szCs w:val="20"/>
        </w:rPr>
      </w:pPr>
      <w:r w:rsidRPr="0036656B">
        <w:rPr>
          <w:sz w:val="20"/>
          <w:szCs w:val="20"/>
        </w:rPr>
        <w:t xml:space="preserve">Покупатель оплачивает Поставщику стоимость тепловой энергии (мощности) и (или) невозвращенного теплоносителя в соответствии с законодательством РФ. Порядок определения цены </w:t>
      </w:r>
      <w:r w:rsidR="00BE46EB">
        <w:rPr>
          <w:sz w:val="20"/>
          <w:szCs w:val="20"/>
        </w:rPr>
        <w:t>на тепловую энергию (мощность)</w:t>
      </w:r>
      <w:r w:rsidRPr="0036656B">
        <w:rPr>
          <w:sz w:val="20"/>
          <w:szCs w:val="20"/>
        </w:rPr>
        <w:t xml:space="preserve">, базовых цен (ставок) и их индексации приведен в </w:t>
      </w:r>
      <w:r w:rsidRPr="0036656B">
        <w:rPr>
          <w:b/>
          <w:sz w:val="20"/>
          <w:szCs w:val="20"/>
        </w:rPr>
        <w:t>пунктах 4.1.1 - 4.1.2</w:t>
      </w:r>
      <w:r w:rsidRPr="0036656B">
        <w:rPr>
          <w:sz w:val="20"/>
          <w:szCs w:val="20"/>
        </w:rPr>
        <w:t xml:space="preserve"> Дог</w:t>
      </w:r>
      <w:r w:rsidR="00BE46EB">
        <w:rPr>
          <w:sz w:val="20"/>
          <w:szCs w:val="20"/>
        </w:rPr>
        <w:t xml:space="preserve">овора, </w:t>
      </w:r>
      <w:r w:rsidR="0044295E">
        <w:rPr>
          <w:sz w:val="20"/>
          <w:szCs w:val="20"/>
        </w:rPr>
        <w:t xml:space="preserve">порядок определения </w:t>
      </w:r>
      <w:r w:rsidR="00BE46EB">
        <w:rPr>
          <w:sz w:val="20"/>
          <w:szCs w:val="20"/>
        </w:rPr>
        <w:t>цен</w:t>
      </w:r>
      <w:r w:rsidR="0044295E">
        <w:rPr>
          <w:sz w:val="20"/>
          <w:szCs w:val="20"/>
        </w:rPr>
        <w:t>ы</w:t>
      </w:r>
      <w:r w:rsidR="00BE46EB">
        <w:rPr>
          <w:sz w:val="20"/>
          <w:szCs w:val="20"/>
        </w:rPr>
        <w:t xml:space="preserve"> на теплоноситель</w:t>
      </w:r>
      <w:r w:rsidR="0044295E">
        <w:rPr>
          <w:sz w:val="20"/>
          <w:szCs w:val="20"/>
        </w:rPr>
        <w:t xml:space="preserve"> приведен </w:t>
      </w:r>
      <w:r w:rsidR="0044295E" w:rsidRPr="0044295E">
        <w:rPr>
          <w:b/>
          <w:sz w:val="20"/>
          <w:szCs w:val="20"/>
        </w:rPr>
        <w:t>в пункте 4.5</w:t>
      </w:r>
      <w:r w:rsidR="0044295E">
        <w:rPr>
          <w:sz w:val="20"/>
          <w:szCs w:val="20"/>
        </w:rPr>
        <w:t xml:space="preserve"> Договора.</w:t>
      </w:r>
    </w:p>
    <w:p w14:paraId="5046D27E" w14:textId="4FE2DEEA" w:rsidR="0036656B" w:rsidRPr="0036656B" w:rsidRDefault="0036656B" w:rsidP="00784CD8">
      <w:pPr>
        <w:pStyle w:val="af5"/>
        <w:numPr>
          <w:ilvl w:val="0"/>
          <w:numId w:val="4"/>
        </w:numPr>
        <w:tabs>
          <w:tab w:val="left" w:pos="1134"/>
        </w:tabs>
        <w:suppressAutoHyphens/>
        <w:spacing w:before="120"/>
        <w:ind w:left="0" w:firstLine="567"/>
        <w:jc w:val="both"/>
        <w:rPr>
          <w:sz w:val="20"/>
          <w:szCs w:val="20"/>
        </w:rPr>
      </w:pPr>
      <w:bookmarkStart w:id="0" w:name="_Ref65523040"/>
      <w:r w:rsidRPr="0036656B">
        <w:rPr>
          <w:sz w:val="20"/>
        </w:rPr>
        <w:t>Стороны договорились, что цены на тепловую энергию (мощность), рассчитанные в соответствии с условиями, указанными в настоящем пункте, являются ценами, определяемыми по соглашению сторон Договора.</w:t>
      </w:r>
      <w:r w:rsidRPr="0036656B">
        <w:rPr>
          <w:sz w:val="16"/>
          <w:szCs w:val="20"/>
        </w:rPr>
        <w:t xml:space="preserve"> </w:t>
      </w:r>
    </w:p>
    <w:p w14:paraId="4806198B" w14:textId="77777777" w:rsidR="0036656B" w:rsidRPr="0036656B" w:rsidRDefault="0036656B" w:rsidP="0036656B">
      <w:pPr>
        <w:pStyle w:val="af5"/>
        <w:tabs>
          <w:tab w:val="left" w:pos="1134"/>
        </w:tabs>
        <w:suppressAutoHyphens/>
        <w:spacing w:before="120"/>
        <w:ind w:left="0" w:firstLine="567"/>
        <w:jc w:val="both"/>
        <w:rPr>
          <w:sz w:val="20"/>
          <w:szCs w:val="20"/>
        </w:rPr>
      </w:pPr>
      <w:r w:rsidRPr="0036656B">
        <w:rPr>
          <w:sz w:val="20"/>
          <w:szCs w:val="20"/>
        </w:rPr>
        <w:t xml:space="preserve">Цена </w:t>
      </w:r>
      <w:r w:rsidRPr="0036656B">
        <w:rPr>
          <w:sz w:val="20"/>
        </w:rPr>
        <w:t>на тепловую энергию (мощность)</w:t>
      </w:r>
      <w:r w:rsidRPr="0036656B">
        <w:rPr>
          <w:sz w:val="20"/>
          <w:szCs w:val="20"/>
        </w:rPr>
        <w:t xml:space="preserve"> в отношении расчетного периода </w:t>
      </w:r>
      <w:r w:rsidRPr="0036656B">
        <w:rPr>
          <w:b/>
          <w:i/>
          <w:sz w:val="20"/>
          <w:szCs w:val="20"/>
          <w:lang w:val="en-US"/>
        </w:rPr>
        <w:t>m</w:t>
      </w:r>
      <w:r w:rsidRPr="0036656B">
        <w:rPr>
          <w:sz w:val="20"/>
          <w:szCs w:val="20"/>
        </w:rPr>
        <w:t xml:space="preserve"> (</w:t>
      </w: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Sub>
      </m:oMath>
      <w:r w:rsidRPr="0036656B">
        <w:rPr>
          <w:sz w:val="20"/>
          <w:szCs w:val="20"/>
        </w:rPr>
        <w:t xml:space="preserve">) календарного года </w:t>
      </w:r>
      <w:r w:rsidRPr="0036656B">
        <w:rPr>
          <w:b/>
          <w:i/>
          <w:sz w:val="20"/>
          <w:szCs w:val="20"/>
          <w:lang w:val="en-US"/>
        </w:rPr>
        <w:t>k</w:t>
      </w:r>
      <w:r w:rsidRPr="0036656B">
        <w:rPr>
          <w:sz w:val="20"/>
          <w:szCs w:val="20"/>
        </w:rPr>
        <w:t xml:space="preserve"> определяется по соглашению сторон и рассчитывается по следующей формуле:</w:t>
      </w:r>
      <w:bookmarkEnd w:id="0"/>
    </w:p>
    <w:p w14:paraId="2D0EC74F" w14:textId="77777777" w:rsidR="0036656B" w:rsidRPr="0036656B" w:rsidRDefault="002F18FC" w:rsidP="0036656B">
      <w:pPr>
        <w:tabs>
          <w:tab w:val="left" w:pos="10063"/>
        </w:tabs>
        <w:suppressAutoHyphens/>
        <w:spacing w:before="120"/>
        <w:jc w:val="center"/>
        <w:rPr>
          <w:rFonts w:ascii="Times New Roman" w:hAnsi="Times New Roman" w:cs="Times New Roman"/>
          <w:b/>
          <w:i/>
          <w:vertAlign w:val="subscript"/>
        </w:rPr>
      </w:pPr>
      <m:oMathPara>
        <m:oMath>
          <m:sSub>
            <m:sSubPr>
              <m:ctrlPr>
                <w:rPr>
                  <w:rFonts w:ascii="Cambria Math" w:hAnsi="Cambria Math" w:cs="Times New Roman"/>
                  <w:i/>
                </w:rPr>
              </m:ctrlPr>
            </m:sSubPr>
            <m:e>
              <m:r>
                <w:rPr>
                  <w:rFonts w:ascii="Cambria Math" w:hAnsi="Cambria Math" w:cs="Times New Roman"/>
                </w:rPr>
                <m:t>Ц</m:t>
              </m:r>
            </m:e>
            <m:sub>
              <m:r>
                <w:rPr>
                  <w:rFonts w:ascii="Cambria Math" w:hAnsi="Cambria Math" w:cs="Times New Roman"/>
                  <w:lang w:val="en-US"/>
                </w:rPr>
                <m:t>k,m</m:t>
              </m:r>
            </m:sub>
          </m:sSub>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rPr>
                <m:t>Ц</m:t>
              </m:r>
            </m:e>
            <m:sub>
              <m:r>
                <w:rPr>
                  <w:rFonts w:ascii="Cambria Math" w:hAnsi="Cambria Math" w:cs="Times New Roman"/>
                  <w:lang w:val="en-US"/>
                </w:rPr>
                <m:t>k,m</m:t>
              </m:r>
            </m:sub>
            <m:sup>
              <m:r>
                <w:rPr>
                  <w:rFonts w:ascii="Cambria Math" w:hAnsi="Cambria Math" w:cs="Times New Roman"/>
                </w:rPr>
                <m:t>баз</m:t>
              </m:r>
            </m:sup>
          </m:sSubSup>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К</m:t>
              </m:r>
            </m:e>
            <m:sub>
              <m:sSub>
                <m:sSubPr>
                  <m:ctrlPr>
                    <w:rPr>
                      <w:rFonts w:ascii="Cambria Math" w:hAnsi="Cambria Math" w:cs="Times New Roman"/>
                      <w:i/>
                    </w:rPr>
                  </m:ctrlPr>
                </m:sSubPr>
                <m:e>
                  <m:r>
                    <w:rPr>
                      <w:rFonts w:ascii="Cambria Math" w:hAnsi="Cambria Math" w:cs="Times New Roman"/>
                    </w:rPr>
                    <m:t>цена</m:t>
                  </m:r>
                </m:e>
                <m:sub>
                  <m:r>
                    <w:rPr>
                      <w:rFonts w:ascii="Cambria Math" w:hAnsi="Cambria Math" w:cs="Times New Roman"/>
                      <w:lang w:val="en-US"/>
                    </w:rPr>
                    <m:t>k,m</m:t>
                  </m:r>
                </m:sub>
              </m:sSub>
            </m:sub>
          </m:sSub>
        </m:oMath>
      </m:oMathPara>
    </w:p>
    <w:p w14:paraId="2B00E510" w14:textId="77777777" w:rsidR="0036656B" w:rsidRPr="0036656B" w:rsidRDefault="0036656B" w:rsidP="0036656B">
      <w:pPr>
        <w:tabs>
          <w:tab w:val="left" w:pos="10063"/>
        </w:tabs>
        <w:suppressAutoHyphens/>
        <w:ind w:right="-2" w:firstLine="567"/>
        <w:jc w:val="both"/>
        <w:rPr>
          <w:rFonts w:ascii="Times New Roman" w:hAnsi="Times New Roman" w:cs="Times New Roman"/>
        </w:rPr>
      </w:pPr>
      <w:r w:rsidRPr="0036656B">
        <w:rPr>
          <w:rFonts w:ascii="Times New Roman" w:hAnsi="Times New Roman" w:cs="Times New Roman"/>
        </w:rPr>
        <w:t>где</w:t>
      </w:r>
    </w:p>
    <w:p w14:paraId="5C60559A" w14:textId="365587DF" w:rsidR="0036656B" w:rsidRPr="0036656B" w:rsidRDefault="0036656B" w:rsidP="0036656B">
      <w:pPr>
        <w:suppressAutoHyphens/>
        <w:ind w:firstLine="567"/>
        <w:jc w:val="both"/>
        <w:rPr>
          <w:rFonts w:ascii="Times New Roman" w:hAnsi="Times New Roman" w:cs="Times New Roman"/>
        </w:rPr>
      </w:pPr>
      <w:r w:rsidRPr="0036656B">
        <w:rPr>
          <w:rFonts w:ascii="Times New Roman" w:hAnsi="Times New Roman" w:cs="Times New Roman"/>
          <w:i/>
          <w:lang w:val="en-US"/>
        </w:rPr>
        <w:t>k</w:t>
      </w:r>
      <w:r w:rsidRPr="0036656B">
        <w:rPr>
          <w:rFonts w:ascii="Times New Roman" w:hAnsi="Times New Roman" w:cs="Times New Roman"/>
        </w:rPr>
        <w:t xml:space="preserve"> – </w:t>
      </w:r>
      <w:proofErr w:type="gramStart"/>
      <w:r w:rsidRPr="0036656B">
        <w:rPr>
          <w:rFonts w:ascii="Times New Roman" w:hAnsi="Times New Roman" w:cs="Times New Roman"/>
        </w:rPr>
        <w:t>номер</w:t>
      </w:r>
      <w:proofErr w:type="gramEnd"/>
      <w:r w:rsidRPr="0036656B">
        <w:rPr>
          <w:rFonts w:ascii="Times New Roman" w:hAnsi="Times New Roman" w:cs="Times New Roman"/>
        </w:rPr>
        <w:t xml:space="preserve"> календарного года, в котором должны быть выполнены мероприятия Инвестиционной программы: целое число </w:t>
      </w:r>
      <w:r w:rsidRPr="0036656B">
        <w:rPr>
          <w:rFonts w:ascii="Times New Roman" w:hAnsi="Times New Roman" w:cs="Times New Roman"/>
          <w:b/>
        </w:rPr>
        <w:t xml:space="preserve">начиная с номера календарного года, указанного в пункте </w:t>
      </w:r>
      <w:r w:rsidRPr="0036656B">
        <w:rPr>
          <w:rFonts w:ascii="Times New Roman" w:hAnsi="Times New Roman" w:cs="Times New Roman"/>
          <w:b/>
        </w:rPr>
        <w:fldChar w:fldCharType="begin"/>
      </w:r>
      <w:r w:rsidRPr="0036656B">
        <w:rPr>
          <w:rFonts w:ascii="Times New Roman" w:hAnsi="Times New Roman" w:cs="Times New Roman"/>
          <w:b/>
        </w:rPr>
        <w:instrText xml:space="preserve"> REF _Ref65781280 \r  \* MERGEFORMAT </w:instrText>
      </w:r>
      <w:r w:rsidRPr="0036656B">
        <w:rPr>
          <w:rFonts w:ascii="Times New Roman" w:hAnsi="Times New Roman" w:cs="Times New Roman"/>
          <w:b/>
        </w:rPr>
        <w:fldChar w:fldCharType="separate"/>
      </w:r>
      <w:r w:rsidR="00483165">
        <w:rPr>
          <w:rFonts w:ascii="Times New Roman" w:hAnsi="Times New Roman" w:cs="Times New Roman"/>
          <w:b/>
        </w:rPr>
        <w:t>4.2.4</w:t>
      </w:r>
      <w:r w:rsidRPr="0036656B">
        <w:rPr>
          <w:rFonts w:ascii="Times New Roman" w:hAnsi="Times New Roman" w:cs="Times New Roman"/>
          <w:b/>
        </w:rPr>
        <w:fldChar w:fldCharType="end"/>
      </w:r>
      <w:r w:rsidRPr="0036656B">
        <w:rPr>
          <w:rFonts w:ascii="Times New Roman" w:hAnsi="Times New Roman" w:cs="Times New Roman"/>
          <w:b/>
        </w:rPr>
        <w:t xml:space="preserve"> Договора</w:t>
      </w:r>
      <w:r w:rsidRPr="0036656B">
        <w:rPr>
          <w:rFonts w:ascii="Times New Roman" w:hAnsi="Times New Roman" w:cs="Times New Roman"/>
        </w:rPr>
        <w:t>;</w:t>
      </w:r>
    </w:p>
    <w:p w14:paraId="76C0D706" w14:textId="77777777" w:rsidR="0036656B" w:rsidRPr="0036656B" w:rsidRDefault="0036656B" w:rsidP="0036656B">
      <w:pPr>
        <w:suppressAutoHyphens/>
        <w:ind w:firstLine="567"/>
        <w:jc w:val="both"/>
        <w:rPr>
          <w:rFonts w:ascii="Times New Roman" w:hAnsi="Times New Roman" w:cs="Times New Roman"/>
        </w:rPr>
      </w:pPr>
      <w:r w:rsidRPr="0036656B">
        <w:rPr>
          <w:rFonts w:ascii="Times New Roman" w:hAnsi="Times New Roman" w:cs="Times New Roman"/>
          <w:i/>
          <w:lang w:val="en-US"/>
        </w:rPr>
        <w:t>m</w:t>
      </w:r>
      <w:r w:rsidRPr="0036656B">
        <w:rPr>
          <w:rFonts w:ascii="Times New Roman" w:hAnsi="Times New Roman" w:cs="Times New Roman"/>
        </w:rPr>
        <w:t xml:space="preserve"> – </w:t>
      </w:r>
      <w:proofErr w:type="gramStart"/>
      <w:r w:rsidRPr="0036656B">
        <w:rPr>
          <w:rFonts w:ascii="Times New Roman" w:hAnsi="Times New Roman" w:cs="Times New Roman"/>
        </w:rPr>
        <w:t>порядковый</w:t>
      </w:r>
      <w:proofErr w:type="gramEnd"/>
      <w:r w:rsidRPr="0036656B">
        <w:rPr>
          <w:rFonts w:ascii="Times New Roman" w:hAnsi="Times New Roman" w:cs="Times New Roman"/>
        </w:rPr>
        <w:t xml:space="preserve"> номер расчетного периода (месяца) в соответствующем календарном году, в отношении которого определяется цена Договора: целое число от 1 до 12 включительно, при этом </w:t>
      </w:r>
      <w:r w:rsidRPr="0036656B">
        <w:rPr>
          <w:rFonts w:ascii="Times New Roman" w:hAnsi="Times New Roman" w:cs="Times New Roman"/>
          <w:b/>
          <w:i/>
          <w:lang w:val="en-US"/>
        </w:rPr>
        <w:t>m</w:t>
      </w:r>
      <w:r w:rsidRPr="0036656B">
        <w:rPr>
          <w:rFonts w:ascii="Times New Roman" w:hAnsi="Times New Roman" w:cs="Times New Roman"/>
        </w:rPr>
        <w:t xml:space="preserve">=1 в отношении января, </w:t>
      </w:r>
      <w:r w:rsidRPr="0036656B">
        <w:rPr>
          <w:rFonts w:ascii="Times New Roman" w:hAnsi="Times New Roman" w:cs="Times New Roman"/>
          <w:b/>
          <w:i/>
          <w:lang w:val="en-US"/>
        </w:rPr>
        <w:t>m</w:t>
      </w:r>
      <w:r w:rsidRPr="0036656B">
        <w:rPr>
          <w:rFonts w:ascii="Times New Roman" w:hAnsi="Times New Roman" w:cs="Times New Roman"/>
        </w:rPr>
        <w:t xml:space="preserve">=2 в отношении февраля и так далее до </w:t>
      </w:r>
      <w:r w:rsidRPr="0036656B">
        <w:rPr>
          <w:rFonts w:ascii="Times New Roman" w:hAnsi="Times New Roman" w:cs="Times New Roman"/>
          <w:b/>
          <w:i/>
          <w:lang w:val="en-US"/>
        </w:rPr>
        <w:t>m</w:t>
      </w:r>
      <w:r w:rsidRPr="0036656B">
        <w:rPr>
          <w:rFonts w:ascii="Times New Roman" w:hAnsi="Times New Roman" w:cs="Times New Roman"/>
        </w:rPr>
        <w:t>=12 в отношении декабря;</w:t>
      </w:r>
    </w:p>
    <w:p w14:paraId="5F05F877" w14:textId="5C45D0A4" w:rsidR="0036656B" w:rsidRPr="0036656B" w:rsidRDefault="002F18FC" w:rsidP="0036656B">
      <w:pPr>
        <w:suppressAutoHyphens/>
        <w:ind w:firstLine="567"/>
        <w:jc w:val="both"/>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rPr>
              <m:t>Ц</m:t>
            </m:r>
          </m:e>
          <m:sub>
            <m:r>
              <w:rPr>
                <w:rFonts w:ascii="Cambria Math" w:hAnsi="Cambria Math" w:cs="Times New Roman"/>
                <w:lang w:val="en-US"/>
              </w:rPr>
              <m:t>k</m:t>
            </m:r>
            <m:r>
              <w:rPr>
                <w:rFonts w:ascii="Cambria Math" w:hAnsi="Cambria Math" w:cs="Times New Roman"/>
              </w:rPr>
              <m:t>,</m:t>
            </m:r>
            <m:r>
              <w:rPr>
                <w:rFonts w:ascii="Cambria Math" w:hAnsi="Cambria Math" w:cs="Times New Roman"/>
                <w:lang w:val="en-US"/>
              </w:rPr>
              <m:t>m</m:t>
            </m:r>
          </m:sub>
          <m:sup>
            <m:r>
              <w:rPr>
                <w:rFonts w:ascii="Cambria Math" w:hAnsi="Cambria Math" w:cs="Times New Roman"/>
              </w:rPr>
              <m:t>баз</m:t>
            </m:r>
          </m:sup>
        </m:sSubSup>
      </m:oMath>
      <w:r w:rsidR="0036656B" w:rsidRPr="0036656B">
        <w:rPr>
          <w:rFonts w:ascii="Times New Roman" w:hAnsi="Times New Roman" w:cs="Times New Roman"/>
          <w:b/>
          <w:i/>
          <w:vertAlign w:val="subscript"/>
        </w:rPr>
        <w:t xml:space="preserve"> </w:t>
      </w:r>
      <w:r w:rsidR="0036656B" w:rsidRPr="0036656B">
        <w:rPr>
          <w:rFonts w:ascii="Times New Roman" w:hAnsi="Times New Roman" w:cs="Times New Roman"/>
        </w:rPr>
        <w:t xml:space="preserve">– базовая цена на тепловую энергию (мощность), определенная Сторонами в </w:t>
      </w:r>
      <w:r w:rsidR="0036656B" w:rsidRPr="0036656B">
        <w:rPr>
          <w:rFonts w:ascii="Times New Roman" w:hAnsi="Times New Roman" w:cs="Times New Roman"/>
          <w:b/>
        </w:rPr>
        <w:t xml:space="preserve">пункте </w:t>
      </w:r>
      <w:r w:rsidR="0036656B" w:rsidRPr="0036656B">
        <w:rPr>
          <w:rFonts w:ascii="Times New Roman" w:hAnsi="Times New Roman" w:cs="Times New Roman"/>
          <w:b/>
        </w:rPr>
        <w:fldChar w:fldCharType="begin"/>
      </w:r>
      <w:r w:rsidR="0036656B" w:rsidRPr="0036656B">
        <w:rPr>
          <w:rFonts w:ascii="Times New Roman" w:hAnsi="Times New Roman" w:cs="Times New Roman"/>
          <w:b/>
        </w:rPr>
        <w:instrText xml:space="preserve"> REF _Ref66059740 \r </w:instrText>
      </w:r>
      <w:r w:rsidR="0036656B">
        <w:rPr>
          <w:rFonts w:ascii="Times New Roman" w:hAnsi="Times New Roman" w:cs="Times New Roman"/>
          <w:b/>
        </w:rPr>
        <w:instrText xml:space="preserve"> \* MERGEFORMAT </w:instrText>
      </w:r>
      <w:r w:rsidR="0036656B" w:rsidRPr="0036656B">
        <w:rPr>
          <w:rFonts w:ascii="Times New Roman" w:hAnsi="Times New Roman" w:cs="Times New Roman"/>
          <w:b/>
        </w:rPr>
        <w:fldChar w:fldCharType="separate"/>
      </w:r>
      <w:r w:rsidR="00483165">
        <w:rPr>
          <w:rFonts w:ascii="Times New Roman" w:hAnsi="Times New Roman" w:cs="Times New Roman"/>
          <w:b/>
        </w:rPr>
        <w:t>4.1.2</w:t>
      </w:r>
      <w:r w:rsidR="0036656B" w:rsidRPr="0036656B">
        <w:rPr>
          <w:rFonts w:ascii="Times New Roman" w:hAnsi="Times New Roman" w:cs="Times New Roman"/>
          <w:b/>
        </w:rPr>
        <w:fldChar w:fldCharType="end"/>
      </w:r>
      <w:r w:rsidR="0036656B" w:rsidRPr="0036656B">
        <w:rPr>
          <w:rFonts w:ascii="Times New Roman" w:hAnsi="Times New Roman" w:cs="Times New Roman"/>
        </w:rPr>
        <w:t xml:space="preserve"> Договора, для расчетного периода </w:t>
      </w:r>
      <w:r w:rsidR="0036656B" w:rsidRPr="0036656B">
        <w:rPr>
          <w:rFonts w:ascii="Times New Roman" w:hAnsi="Times New Roman" w:cs="Times New Roman"/>
          <w:b/>
          <w:i/>
          <w:lang w:val="en-US"/>
        </w:rPr>
        <w:t>m</w:t>
      </w:r>
      <w:r w:rsidR="0036656B" w:rsidRPr="0036656B">
        <w:rPr>
          <w:rFonts w:ascii="Times New Roman" w:hAnsi="Times New Roman" w:cs="Times New Roman"/>
        </w:rPr>
        <w:t xml:space="preserve"> календарного года </w:t>
      </w:r>
      <w:r w:rsidR="0036656B" w:rsidRPr="0036656B">
        <w:rPr>
          <w:rFonts w:ascii="Times New Roman" w:hAnsi="Times New Roman" w:cs="Times New Roman"/>
          <w:b/>
          <w:i/>
          <w:lang w:val="en-US"/>
        </w:rPr>
        <w:t>k</w:t>
      </w:r>
      <w:r w:rsidR="0036656B" w:rsidRPr="0036656B">
        <w:rPr>
          <w:rFonts w:ascii="Times New Roman" w:hAnsi="Times New Roman" w:cs="Times New Roman"/>
        </w:rPr>
        <w:t xml:space="preserve"> (в рублях за 1 Гкал, без учета НДС);</w:t>
      </w:r>
    </w:p>
    <w:p w14:paraId="0319CDAB" w14:textId="35D8E5CD" w:rsidR="0036656B" w:rsidRPr="0036656B" w:rsidRDefault="002F18FC" w:rsidP="0036656B">
      <w:pPr>
        <w:suppressAutoHyphens/>
        <w:ind w:firstLine="567"/>
        <w:jc w:val="both"/>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rPr>
              <m:t>К</m:t>
            </m:r>
          </m:e>
          <m:sub>
            <m:sSub>
              <m:sSubPr>
                <m:ctrlPr>
                  <w:rPr>
                    <w:rFonts w:ascii="Cambria Math" w:hAnsi="Cambria Math" w:cs="Times New Roman"/>
                    <w:i/>
                  </w:rPr>
                </m:ctrlPr>
              </m:sSubPr>
              <m:e>
                <m:r>
                  <w:rPr>
                    <w:rFonts w:ascii="Cambria Math" w:hAnsi="Cambria Math" w:cs="Times New Roman"/>
                  </w:rPr>
                  <m:t>цена</m:t>
                </m:r>
              </m:e>
              <m:sub>
                <m:r>
                  <w:rPr>
                    <w:rFonts w:ascii="Cambria Math" w:hAnsi="Cambria Math" w:cs="Times New Roman"/>
                    <w:lang w:val="en-US"/>
                  </w:rPr>
                  <m:t>k</m:t>
                </m:r>
                <m:r>
                  <w:rPr>
                    <w:rFonts w:ascii="Cambria Math" w:hAnsi="Cambria Math" w:cs="Times New Roman"/>
                  </w:rPr>
                  <m:t>, m</m:t>
                </m:r>
              </m:sub>
            </m:sSub>
          </m:sub>
        </m:sSub>
      </m:oMath>
      <w:r w:rsidR="0036656B" w:rsidRPr="0036656B">
        <w:rPr>
          <w:rFonts w:ascii="Times New Roman" w:hAnsi="Times New Roman" w:cs="Times New Roman"/>
        </w:rPr>
        <w:t xml:space="preserve"> - коэффициент, определяемый для расчетного периода </w:t>
      </w:r>
      <w:r w:rsidR="0036656B" w:rsidRPr="0036656B">
        <w:rPr>
          <w:rFonts w:ascii="Times New Roman" w:hAnsi="Times New Roman" w:cs="Times New Roman"/>
          <w:b/>
          <w:i/>
        </w:rPr>
        <w:t>m</w:t>
      </w:r>
      <w:r w:rsidR="0036656B" w:rsidRPr="0036656B">
        <w:rPr>
          <w:rFonts w:ascii="Times New Roman" w:hAnsi="Times New Roman" w:cs="Times New Roman"/>
        </w:rPr>
        <w:t xml:space="preserve"> календарного года </w:t>
      </w:r>
      <w:r w:rsidR="0036656B" w:rsidRPr="0036656B">
        <w:rPr>
          <w:rFonts w:ascii="Times New Roman" w:hAnsi="Times New Roman" w:cs="Times New Roman"/>
          <w:b/>
          <w:i/>
        </w:rPr>
        <w:t>k</w:t>
      </w:r>
      <w:r w:rsidR="0036656B" w:rsidRPr="0036656B">
        <w:rPr>
          <w:rFonts w:ascii="Times New Roman" w:hAnsi="Times New Roman" w:cs="Times New Roman"/>
        </w:rPr>
        <w:t xml:space="preserve"> в соответствии с </w:t>
      </w:r>
      <w:r w:rsidR="0036656B" w:rsidRPr="0036656B">
        <w:rPr>
          <w:rFonts w:ascii="Times New Roman" w:hAnsi="Times New Roman" w:cs="Times New Roman"/>
          <w:b/>
        </w:rPr>
        <w:t xml:space="preserve">пунктом </w:t>
      </w:r>
      <w:r w:rsidR="0036656B" w:rsidRPr="0036656B">
        <w:rPr>
          <w:rFonts w:ascii="Times New Roman" w:hAnsi="Times New Roman" w:cs="Times New Roman"/>
          <w:b/>
        </w:rPr>
        <w:fldChar w:fldCharType="begin"/>
      </w:r>
      <w:r w:rsidR="0036656B" w:rsidRPr="0036656B">
        <w:rPr>
          <w:rFonts w:ascii="Times New Roman" w:hAnsi="Times New Roman" w:cs="Times New Roman"/>
          <w:b/>
        </w:rPr>
        <w:instrText xml:space="preserve"> REF _Ref65580791 \r </w:instrText>
      </w:r>
      <w:r w:rsidR="0036656B">
        <w:rPr>
          <w:rFonts w:ascii="Times New Roman" w:hAnsi="Times New Roman" w:cs="Times New Roman"/>
          <w:b/>
        </w:rPr>
        <w:instrText xml:space="preserve"> \* MERGEFORMAT </w:instrText>
      </w:r>
      <w:r w:rsidR="0036656B" w:rsidRPr="0036656B">
        <w:rPr>
          <w:rFonts w:ascii="Times New Roman" w:hAnsi="Times New Roman" w:cs="Times New Roman"/>
          <w:b/>
        </w:rPr>
        <w:fldChar w:fldCharType="separate"/>
      </w:r>
      <w:r w:rsidR="00483165">
        <w:rPr>
          <w:rFonts w:ascii="Times New Roman" w:hAnsi="Times New Roman" w:cs="Times New Roman"/>
          <w:b/>
        </w:rPr>
        <w:t>4.3</w:t>
      </w:r>
      <w:r w:rsidR="0036656B" w:rsidRPr="0036656B">
        <w:rPr>
          <w:rFonts w:ascii="Times New Roman" w:hAnsi="Times New Roman" w:cs="Times New Roman"/>
          <w:b/>
        </w:rPr>
        <w:fldChar w:fldCharType="end"/>
      </w:r>
      <w:r w:rsidR="0036656B" w:rsidRPr="0036656B">
        <w:rPr>
          <w:rFonts w:ascii="Times New Roman" w:hAnsi="Times New Roman" w:cs="Times New Roman"/>
        </w:rPr>
        <w:t xml:space="preserve"> Договора (в относительных единицах).</w:t>
      </w:r>
    </w:p>
    <w:p w14:paraId="0FF3C3D5" w14:textId="6D736DE8" w:rsidR="0036656B" w:rsidRPr="0036656B" w:rsidRDefault="0036656B" w:rsidP="00784CD8">
      <w:pPr>
        <w:pStyle w:val="af5"/>
        <w:numPr>
          <w:ilvl w:val="0"/>
          <w:numId w:val="4"/>
        </w:numPr>
        <w:tabs>
          <w:tab w:val="left" w:pos="1134"/>
        </w:tabs>
        <w:suppressAutoHyphens/>
        <w:spacing w:before="120"/>
        <w:ind w:left="0" w:firstLine="567"/>
        <w:jc w:val="both"/>
        <w:rPr>
          <w:sz w:val="20"/>
          <w:szCs w:val="20"/>
        </w:rPr>
      </w:pPr>
      <w:bookmarkStart w:id="1" w:name="_Ref66059740"/>
      <w:r w:rsidRPr="0036656B">
        <w:rPr>
          <w:sz w:val="20"/>
          <w:szCs w:val="20"/>
        </w:rPr>
        <w:t>В случае, если тариф на тепловую энергию (мощность), установленный органом исполнительной власти субъекта Российской Федерации в области государственного регулирования цен (тарифов) в отношении Поставщика и действующий на дату, предшествующую дате окончания переходного периода, без учета НДС (далее по тексту – Тариф), выше индикативного предельного уровня цены на тепловую энергию (мощность)</w:t>
      </w:r>
      <w:ins w:id="2" w:author="Ворошков Константин Викторович" w:date="2021-11-02T11:28:00Z">
        <w:r w:rsidR="00EB5C0C" w:rsidRPr="00EB5C0C">
          <w:rPr>
            <w:sz w:val="20"/>
            <w:szCs w:val="20"/>
          </w:rPr>
          <w:t xml:space="preserve"> </w:t>
        </w:r>
        <w:r w:rsidR="00EB5C0C">
          <w:rPr>
            <w:sz w:val="20"/>
            <w:szCs w:val="20"/>
          </w:rPr>
          <w:t>(далее по тексту – ИПУЦ)</w:t>
        </w:r>
      </w:ins>
      <w:r w:rsidRPr="0036656B">
        <w:rPr>
          <w:sz w:val="20"/>
          <w:szCs w:val="20"/>
        </w:rPr>
        <w:t xml:space="preserve">, установленного </w:t>
      </w:r>
      <w:ins w:id="3" w:author="Ворошков Константин Викторович" w:date="2021-11-02T09:50:00Z">
        <w:r w:rsidR="007E515D" w:rsidRPr="0036656B">
          <w:rPr>
            <w:sz w:val="20"/>
            <w:szCs w:val="20"/>
          </w:rPr>
          <w:t>органом исполнительной власти субъекта Российской Федерации в области государственного регулирования цен (тарифов)</w:t>
        </w:r>
      </w:ins>
      <w:ins w:id="4" w:author="Ворошков Константин Викторович" w:date="2021-11-02T15:21:00Z">
        <w:r w:rsidR="00CD4A1F">
          <w:rPr>
            <w:sz w:val="20"/>
            <w:szCs w:val="20"/>
          </w:rPr>
          <w:t xml:space="preserve"> и действующего</w:t>
        </w:r>
      </w:ins>
      <w:ins w:id="5" w:author="Ворошков Константин Викторович" w:date="2021-11-02T09:50:00Z">
        <w:r w:rsidR="007E515D" w:rsidRPr="0036656B">
          <w:rPr>
            <w:sz w:val="20"/>
            <w:szCs w:val="20"/>
          </w:rPr>
          <w:t xml:space="preserve"> </w:t>
        </w:r>
      </w:ins>
      <w:ins w:id="6" w:author="Ворошков Константин Викторович" w:date="2021-11-02T15:21:00Z">
        <w:r w:rsidR="00CD4A1F">
          <w:rPr>
            <w:sz w:val="20"/>
            <w:szCs w:val="20"/>
          </w:rPr>
          <w:t>на дату вступления в силу настоящего договора</w:t>
        </w:r>
        <w:r w:rsidR="00CD4A1F" w:rsidRPr="0036656B">
          <w:rPr>
            <w:sz w:val="20"/>
            <w:szCs w:val="20"/>
          </w:rPr>
          <w:t xml:space="preserve"> </w:t>
        </w:r>
      </w:ins>
      <w:ins w:id="7" w:author="Ворошков Константин Викторович" w:date="2021-11-02T09:50:00Z">
        <w:r w:rsidR="007E515D" w:rsidRPr="0036656B">
          <w:rPr>
            <w:sz w:val="20"/>
            <w:szCs w:val="20"/>
          </w:rPr>
          <w:t xml:space="preserve">в отношении </w:t>
        </w:r>
      </w:ins>
      <w:ins w:id="8" w:author="Ворошков Константин Викторович" w:date="2021-11-02T09:51:00Z">
        <w:r w:rsidR="007E515D">
          <w:rPr>
            <w:sz w:val="20"/>
            <w:szCs w:val="20"/>
          </w:rPr>
          <w:t>категории</w:t>
        </w:r>
      </w:ins>
      <w:ins w:id="9" w:author="Ворошков Константин Викторович" w:date="2021-11-02T10:06:00Z">
        <w:r w:rsidR="00BF2CFD">
          <w:rPr>
            <w:sz w:val="20"/>
            <w:szCs w:val="20"/>
          </w:rPr>
          <w:t xml:space="preserve"> (группы) </w:t>
        </w:r>
      </w:ins>
      <w:ins w:id="10" w:author="Ворошков Константин Викторович" w:date="2021-11-02T09:50:00Z">
        <w:r w:rsidR="007E515D" w:rsidRPr="0036656B">
          <w:rPr>
            <w:sz w:val="20"/>
            <w:szCs w:val="20"/>
          </w:rPr>
          <w:t>потребителей, для которых ЕТО приобретает тепловую энергию (мощность) у Поставщика</w:t>
        </w:r>
        <w:r w:rsidR="007E515D">
          <w:rPr>
            <w:sz w:val="20"/>
            <w:szCs w:val="20"/>
          </w:rPr>
          <w:t xml:space="preserve"> </w:t>
        </w:r>
      </w:ins>
      <w:del w:id="11" w:author="Ворошков Константин Викторович" w:date="2021-11-02T09:19:00Z">
        <w:r w:rsidRPr="0036656B" w:rsidDel="00E23F9F">
          <w:rPr>
            <w:sz w:val="20"/>
            <w:szCs w:val="20"/>
          </w:rPr>
          <w:delText>впервые</w:delText>
        </w:r>
      </w:del>
      <w:del w:id="12" w:author="Ворошков Константин Викторович" w:date="2021-11-02T09:51:00Z">
        <w:r w:rsidRPr="0036656B" w:rsidDel="007E515D">
          <w:rPr>
            <w:sz w:val="20"/>
            <w:szCs w:val="20"/>
          </w:rPr>
          <w:delText xml:space="preserve">, </w:delText>
        </w:r>
      </w:del>
      <w:ins w:id="13" w:author="Ворошков Константин Викторович" w:date="2021-11-02T11:30:00Z">
        <w:r w:rsidR="00EB5C0C">
          <w:rPr>
            <w:sz w:val="20"/>
            <w:szCs w:val="20"/>
          </w:rPr>
          <w:t xml:space="preserve">и </w:t>
        </w:r>
      </w:ins>
      <w:r w:rsidRPr="0036656B">
        <w:rPr>
          <w:sz w:val="20"/>
          <w:szCs w:val="20"/>
        </w:rPr>
        <w:t xml:space="preserve">уменьшенного на </w:t>
      </w:r>
      <w:r w:rsidRPr="0036656B">
        <w:rPr>
          <w:sz w:val="20"/>
          <w:szCs w:val="20"/>
          <w:highlight w:val="green"/>
        </w:rPr>
        <w:t>_____</w:t>
      </w:r>
      <w:r w:rsidRPr="0036656B">
        <w:rPr>
          <w:sz w:val="20"/>
          <w:szCs w:val="20"/>
        </w:rPr>
        <w:t xml:space="preserve"> процентов, то:</w:t>
      </w:r>
      <w:bookmarkEnd w:id="1"/>
    </w:p>
    <w:p w14:paraId="15AC8A64" w14:textId="2867B364" w:rsidR="0036656B" w:rsidRPr="0036656B" w:rsidRDefault="0036656B" w:rsidP="00784CD8">
      <w:pPr>
        <w:pStyle w:val="af5"/>
        <w:numPr>
          <w:ilvl w:val="0"/>
          <w:numId w:val="8"/>
        </w:numPr>
        <w:suppressAutoHyphens/>
        <w:ind w:left="851" w:hanging="284"/>
        <w:jc w:val="both"/>
        <w:rPr>
          <w:sz w:val="20"/>
          <w:szCs w:val="20"/>
        </w:rPr>
      </w:pPr>
      <w:r w:rsidRPr="0036656B">
        <w:rPr>
          <w:sz w:val="20"/>
          <w:szCs w:val="20"/>
        </w:rPr>
        <w:t xml:space="preserve">на дату вступления в силу настоящего Договора и до расчётного периода, в котором </w:t>
      </w:r>
      <w:ins w:id="14" w:author="Ворошков Константин Викторович" w:date="2021-11-02T11:18:00Z">
        <w:r w:rsidR="009D4973">
          <w:rPr>
            <w:sz w:val="20"/>
            <w:szCs w:val="20"/>
          </w:rPr>
          <w:t>ИПУЦ</w:t>
        </w:r>
      </w:ins>
      <w:ins w:id="15" w:author="Ворошков Константин Викторович" w:date="2021-11-02T11:19:00Z">
        <w:r w:rsidR="009D4973">
          <w:rPr>
            <w:sz w:val="20"/>
            <w:szCs w:val="20"/>
          </w:rPr>
          <w:t xml:space="preserve"> (</w:t>
        </w:r>
      </w:ins>
      <w:ins w:id="16" w:author="Ворошков Константин Викторович" w:date="2021-11-02T12:16:00Z">
        <w:r w:rsidR="00A46BC3">
          <w:rPr>
            <w:sz w:val="20"/>
            <w:szCs w:val="20"/>
          </w:rPr>
          <w:t xml:space="preserve">а </w:t>
        </w:r>
      </w:ins>
      <w:ins w:id="17" w:author="Ворошков Константин Викторович" w:date="2021-11-02T11:26:00Z">
        <w:r w:rsidR="009D4973" w:rsidRPr="009D4973">
          <w:rPr>
            <w:sz w:val="20"/>
            <w:szCs w:val="20"/>
          </w:rPr>
          <w:t xml:space="preserve">с </w:t>
        </w:r>
      </w:ins>
      <w:ins w:id="18" w:author="Ворошков Константин Викторович" w:date="2021-11-02T12:30:00Z">
        <w:r w:rsidR="00A35062">
          <w:rPr>
            <w:sz w:val="20"/>
            <w:szCs w:val="20"/>
          </w:rPr>
          <w:t xml:space="preserve">расчетного периода </w:t>
        </w:r>
      </w:ins>
      <w:ins w:id="19" w:author="Ворошков Константин Викторович" w:date="2021-11-02T12:18:00Z">
        <w:r w:rsidR="00A46BC3">
          <w:rPr>
            <w:sz w:val="20"/>
            <w:szCs w:val="20"/>
          </w:rPr>
          <w:t>(полугодия)</w:t>
        </w:r>
      </w:ins>
      <w:ins w:id="20" w:author="Ворошков Константин Викторович" w:date="2021-11-02T11:26:00Z">
        <w:r w:rsidR="009D4973" w:rsidRPr="009D4973">
          <w:rPr>
            <w:sz w:val="20"/>
            <w:szCs w:val="20"/>
          </w:rPr>
          <w:t>, в отношении которого ИПУЦ не рассчитывается и не утверждается</w:t>
        </w:r>
        <w:r w:rsidR="009D4973" w:rsidRPr="0036656B">
          <w:rPr>
            <w:sz w:val="20"/>
            <w:szCs w:val="20"/>
          </w:rPr>
          <w:t xml:space="preserve"> </w:t>
        </w:r>
        <w:r w:rsidR="009D4973">
          <w:rPr>
            <w:sz w:val="20"/>
            <w:szCs w:val="20"/>
          </w:rPr>
          <w:t xml:space="preserve">- </w:t>
        </w:r>
      </w:ins>
      <w:r w:rsidRPr="0036656B">
        <w:rPr>
          <w:sz w:val="20"/>
          <w:szCs w:val="20"/>
        </w:rPr>
        <w:t>предельный уровень цены на тепловую энергию (мощность)</w:t>
      </w:r>
      <w:ins w:id="21" w:author="Ворошков Константин Викторович" w:date="2021-11-02T11:26:00Z">
        <w:r w:rsidR="009D4973">
          <w:rPr>
            <w:sz w:val="20"/>
            <w:szCs w:val="20"/>
          </w:rPr>
          <w:t>)</w:t>
        </w:r>
      </w:ins>
      <w:r w:rsidRPr="0036656B">
        <w:rPr>
          <w:sz w:val="20"/>
          <w:szCs w:val="20"/>
        </w:rPr>
        <w:t xml:space="preserve">, утвержденный </w:t>
      </w:r>
      <w:ins w:id="22" w:author="Ворошков Константин Викторович [2]" w:date="2021-10-19T12:32:00Z">
        <w:r w:rsidR="00F64723">
          <w:rPr>
            <w:sz w:val="20"/>
            <w:szCs w:val="20"/>
          </w:rPr>
          <w:t xml:space="preserve">на соответствующий период </w:t>
        </w:r>
      </w:ins>
      <w:r w:rsidRPr="0036656B">
        <w:rPr>
          <w:sz w:val="20"/>
          <w:szCs w:val="20"/>
        </w:rPr>
        <w:t xml:space="preserve">органом исполнительной власти субъекта Российской Федерации в области государственного регулирования цен (тарифов) в отношении </w:t>
      </w:r>
      <w:ins w:id="23" w:author="Ворошков Константин Викторович" w:date="2021-11-02T10:06:00Z">
        <w:r w:rsidR="00BF2CFD">
          <w:rPr>
            <w:sz w:val="20"/>
            <w:szCs w:val="20"/>
          </w:rPr>
          <w:t>категории (</w:t>
        </w:r>
      </w:ins>
      <w:r w:rsidRPr="0036656B">
        <w:rPr>
          <w:sz w:val="20"/>
          <w:szCs w:val="20"/>
        </w:rPr>
        <w:t>группы</w:t>
      </w:r>
      <w:ins w:id="24" w:author="Ворошков Константин Викторович" w:date="2021-11-02T10:06:00Z">
        <w:r w:rsidR="00BF2CFD">
          <w:rPr>
            <w:sz w:val="20"/>
            <w:szCs w:val="20"/>
          </w:rPr>
          <w:t>)</w:t>
        </w:r>
      </w:ins>
      <w:r w:rsidRPr="0036656B">
        <w:rPr>
          <w:sz w:val="20"/>
          <w:szCs w:val="20"/>
        </w:rPr>
        <w:t xml:space="preserve"> потребителей, для которых ЕТО приобретает тепловую энергию (мощность) у Поставщика, </w:t>
      </w:r>
      <w:ins w:id="25" w:author="Ворошков Константин Викторович" w:date="2021-11-02T11:30:00Z">
        <w:r w:rsidR="00EB5C0C">
          <w:rPr>
            <w:sz w:val="20"/>
            <w:szCs w:val="20"/>
          </w:rPr>
          <w:t xml:space="preserve">и </w:t>
        </w:r>
      </w:ins>
      <w:r w:rsidRPr="0036656B">
        <w:rPr>
          <w:sz w:val="20"/>
          <w:szCs w:val="20"/>
        </w:rPr>
        <w:t xml:space="preserve">уменьшенный на </w:t>
      </w:r>
      <w:r w:rsidRPr="0036656B">
        <w:rPr>
          <w:sz w:val="20"/>
          <w:szCs w:val="20"/>
          <w:highlight w:val="green"/>
        </w:rPr>
        <w:t>_____</w:t>
      </w:r>
      <w:r w:rsidRPr="0036656B">
        <w:rPr>
          <w:sz w:val="20"/>
          <w:szCs w:val="20"/>
        </w:rPr>
        <w:t xml:space="preserve"> процентов, превысит величину Тарифа, базовая цена на тепловую энергию (мощность) (</w:t>
      </w:r>
      <m:oMath>
        <m:sSubSup>
          <m:sSubSupPr>
            <m:ctrlPr>
              <w:rPr>
                <w:rFonts w:ascii="Cambria Math" w:hAnsi="Cambria Math"/>
                <w:i/>
                <w:sz w:val="20"/>
                <w:szCs w:val="20"/>
              </w:rPr>
            </m:ctrlPr>
          </m:sSubSupPr>
          <m:e>
            <m:r>
              <w:rPr>
                <w:rFonts w:ascii="Cambria Math" w:hAnsi="Cambria Math"/>
                <w:sz w:val="20"/>
                <w:szCs w:val="20"/>
              </w:rPr>
              <m:t>Ц</m:t>
            </m: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up>
            <m:r>
              <w:rPr>
                <w:rFonts w:ascii="Cambria Math" w:hAnsi="Cambria Math"/>
                <w:sz w:val="20"/>
                <w:szCs w:val="20"/>
              </w:rPr>
              <m:t>баз</m:t>
            </m:r>
          </m:sup>
        </m:sSubSup>
      </m:oMath>
      <w:r w:rsidRPr="0036656B">
        <w:rPr>
          <w:sz w:val="20"/>
          <w:szCs w:val="20"/>
        </w:rPr>
        <w:t>) принимается равной Тарифу;</w:t>
      </w:r>
    </w:p>
    <w:p w14:paraId="4D539FA2" w14:textId="61B74E2E" w:rsidR="00BF2CFD" w:rsidRDefault="0036656B" w:rsidP="00366E8B">
      <w:pPr>
        <w:pStyle w:val="af5"/>
        <w:numPr>
          <w:ilvl w:val="0"/>
          <w:numId w:val="8"/>
        </w:numPr>
        <w:suppressAutoHyphens/>
        <w:ind w:left="851" w:hanging="284"/>
        <w:jc w:val="both"/>
        <w:rPr>
          <w:ins w:id="26" w:author="Ворошков Константин Викторович [2]" w:date="2021-10-19T12:03:00Z"/>
          <w:sz w:val="20"/>
          <w:szCs w:val="20"/>
        </w:rPr>
      </w:pPr>
      <w:r w:rsidRPr="0036656B">
        <w:rPr>
          <w:sz w:val="20"/>
          <w:szCs w:val="20"/>
        </w:rPr>
        <w:t>начиная с</w:t>
      </w:r>
      <w:ins w:id="27" w:author="Ворошков Константин Викторович [2]" w:date="2021-10-19T12:19:00Z">
        <w:r w:rsidR="00E561C7">
          <w:rPr>
            <w:sz w:val="20"/>
            <w:szCs w:val="20"/>
          </w:rPr>
          <w:t>о второго полугодия</w:t>
        </w:r>
      </w:ins>
      <w:ins w:id="28" w:author="Ворошков Константин Викторович" w:date="2021-11-02T09:20:00Z">
        <w:r w:rsidR="00E23F9F">
          <w:rPr>
            <w:sz w:val="20"/>
            <w:szCs w:val="20"/>
          </w:rPr>
          <w:t xml:space="preserve"> </w:t>
        </w:r>
      </w:ins>
      <w:ins w:id="29" w:author="Ворошков Константин Викторович" w:date="2021-11-02T09:21:00Z">
        <w:r w:rsidR="00E23F9F">
          <w:rPr>
            <w:sz w:val="20"/>
            <w:szCs w:val="20"/>
          </w:rPr>
          <w:t>календарного</w:t>
        </w:r>
      </w:ins>
      <w:ins w:id="30" w:author="Ворошков Константин Викторович" w:date="2021-11-02T09:20:00Z">
        <w:r w:rsidR="00E23F9F">
          <w:rPr>
            <w:sz w:val="20"/>
            <w:szCs w:val="20"/>
          </w:rPr>
          <w:t xml:space="preserve"> года</w:t>
        </w:r>
      </w:ins>
      <w:del w:id="31" w:author="Ворошков Константин Викторович [2]" w:date="2021-10-19T12:19:00Z">
        <w:r w:rsidRPr="0036656B" w:rsidDel="00E561C7">
          <w:rPr>
            <w:sz w:val="20"/>
            <w:szCs w:val="20"/>
          </w:rPr>
          <w:delText xml:space="preserve"> расчетного периода</w:delText>
        </w:r>
      </w:del>
      <w:r w:rsidRPr="0036656B">
        <w:rPr>
          <w:sz w:val="20"/>
          <w:szCs w:val="20"/>
        </w:rPr>
        <w:t xml:space="preserve">, в котором </w:t>
      </w:r>
      <w:ins w:id="32" w:author="Ворошков Константин Викторович" w:date="2021-11-02T11:23:00Z">
        <w:r w:rsidR="009D4973">
          <w:rPr>
            <w:sz w:val="20"/>
            <w:szCs w:val="20"/>
          </w:rPr>
          <w:t xml:space="preserve">ИПУЦ </w:t>
        </w:r>
      </w:ins>
      <w:ins w:id="33" w:author="Ворошков Константин Викторович" w:date="2021-11-02T11:27:00Z">
        <w:r w:rsidR="009D4973">
          <w:rPr>
            <w:sz w:val="20"/>
            <w:szCs w:val="20"/>
          </w:rPr>
          <w:t xml:space="preserve">(а </w:t>
        </w:r>
        <w:r w:rsidR="009D4973" w:rsidRPr="009D4973">
          <w:rPr>
            <w:sz w:val="20"/>
            <w:szCs w:val="20"/>
          </w:rPr>
          <w:t xml:space="preserve">с </w:t>
        </w:r>
      </w:ins>
      <w:ins w:id="34" w:author="Ворошков Константин Викторович" w:date="2021-11-02T12:30:00Z">
        <w:r w:rsidR="00A35062">
          <w:rPr>
            <w:sz w:val="20"/>
            <w:szCs w:val="20"/>
          </w:rPr>
          <w:t xml:space="preserve">расчетного периода </w:t>
        </w:r>
      </w:ins>
      <w:ins w:id="35" w:author="Ворошков Константин Викторович" w:date="2021-11-02T12:18:00Z">
        <w:r w:rsidR="00A46BC3">
          <w:rPr>
            <w:sz w:val="20"/>
            <w:szCs w:val="20"/>
          </w:rPr>
          <w:t>(полугодия)</w:t>
        </w:r>
      </w:ins>
      <w:ins w:id="36" w:author="Ворошков Константин Викторович" w:date="2021-11-02T11:27:00Z">
        <w:r w:rsidR="009D4973" w:rsidRPr="009D4973">
          <w:rPr>
            <w:sz w:val="20"/>
            <w:szCs w:val="20"/>
          </w:rPr>
          <w:t>, в отношении которого ИПУЦ не рассчитывается и не утверждается</w:t>
        </w:r>
        <w:r w:rsidR="009D4973" w:rsidRPr="0036656B">
          <w:rPr>
            <w:sz w:val="20"/>
            <w:szCs w:val="20"/>
          </w:rPr>
          <w:t xml:space="preserve"> </w:t>
        </w:r>
        <w:r w:rsidR="009D4973">
          <w:rPr>
            <w:sz w:val="20"/>
            <w:szCs w:val="20"/>
          </w:rPr>
          <w:t>-</w:t>
        </w:r>
      </w:ins>
      <w:ins w:id="37" w:author="Ворошков Константин Викторович" w:date="2021-11-02T12:17:00Z">
        <w:r w:rsidR="00A46BC3">
          <w:rPr>
            <w:sz w:val="20"/>
            <w:szCs w:val="20"/>
          </w:rPr>
          <w:t xml:space="preserve"> </w:t>
        </w:r>
      </w:ins>
      <w:r w:rsidRPr="0036656B">
        <w:rPr>
          <w:sz w:val="20"/>
          <w:szCs w:val="20"/>
        </w:rPr>
        <w:t>предельный уровень цены на тепловую энергию (мощность)</w:t>
      </w:r>
      <w:ins w:id="38" w:author="Ворошков Константин Викторович" w:date="2021-11-02T11:27:00Z">
        <w:r w:rsidR="009D4973">
          <w:rPr>
            <w:sz w:val="20"/>
            <w:szCs w:val="20"/>
          </w:rPr>
          <w:t>)</w:t>
        </w:r>
      </w:ins>
      <w:r w:rsidRPr="0036656B">
        <w:rPr>
          <w:sz w:val="20"/>
          <w:szCs w:val="20"/>
        </w:rPr>
        <w:t xml:space="preserve">, утвержденный органом исполнительной власти субъекта Российской Федерации в области государственного регулирования цен (тарифов) в отношении </w:t>
      </w:r>
      <w:ins w:id="39" w:author="Ворошков Константин Викторович" w:date="2021-11-02T10:07:00Z">
        <w:r w:rsidR="00BF2CFD">
          <w:rPr>
            <w:sz w:val="20"/>
            <w:szCs w:val="20"/>
          </w:rPr>
          <w:t>категории (</w:t>
        </w:r>
      </w:ins>
      <w:r w:rsidRPr="0036656B">
        <w:rPr>
          <w:sz w:val="20"/>
          <w:szCs w:val="20"/>
        </w:rPr>
        <w:t>группы</w:t>
      </w:r>
      <w:ins w:id="40" w:author="Ворошков Константин Викторович" w:date="2021-11-02T10:07:00Z">
        <w:r w:rsidR="00BF2CFD">
          <w:rPr>
            <w:sz w:val="20"/>
            <w:szCs w:val="20"/>
          </w:rPr>
          <w:t>)</w:t>
        </w:r>
      </w:ins>
      <w:r w:rsidRPr="0036656B">
        <w:rPr>
          <w:sz w:val="20"/>
          <w:szCs w:val="20"/>
        </w:rPr>
        <w:t xml:space="preserve"> потребителей, для которых ЕТО приобретает тепловую энергию (мощность) у Поставщика, уменьшенный на </w:t>
      </w:r>
      <w:r w:rsidRPr="0036656B">
        <w:rPr>
          <w:sz w:val="20"/>
          <w:szCs w:val="20"/>
          <w:highlight w:val="green"/>
        </w:rPr>
        <w:t>_____</w:t>
      </w:r>
      <w:r w:rsidRPr="0036656B">
        <w:rPr>
          <w:sz w:val="20"/>
          <w:szCs w:val="20"/>
        </w:rPr>
        <w:t xml:space="preserve"> процентных </w:t>
      </w:r>
      <w:r w:rsidRPr="0036656B">
        <w:rPr>
          <w:sz w:val="20"/>
          <w:szCs w:val="20"/>
        </w:rPr>
        <w:lastRenderedPageBreak/>
        <w:t xml:space="preserve">пунктов, превысит величину Тарифа, </w:t>
      </w:r>
      <w:ins w:id="41" w:author="Ворошков Константин Викторович [2]" w:date="2021-10-19T12:09:00Z">
        <w:r w:rsidR="001D6C20">
          <w:rPr>
            <w:sz w:val="20"/>
            <w:szCs w:val="20"/>
          </w:rPr>
          <w:t xml:space="preserve">и далее один раз в год со второго полугодия каждого календарного года срока </w:t>
        </w:r>
      </w:ins>
      <w:ins w:id="42" w:author="Ворошков Константин Викторович [2]" w:date="2021-10-19T12:10:00Z">
        <w:r w:rsidR="001D6C20">
          <w:rPr>
            <w:sz w:val="20"/>
            <w:szCs w:val="20"/>
          </w:rPr>
          <w:t>действия</w:t>
        </w:r>
      </w:ins>
      <w:ins w:id="43" w:author="Ворошков Константин Викторович [2]" w:date="2021-10-19T12:09:00Z">
        <w:r w:rsidR="001D6C20">
          <w:rPr>
            <w:sz w:val="20"/>
            <w:szCs w:val="20"/>
          </w:rPr>
          <w:t xml:space="preserve"> Договора </w:t>
        </w:r>
      </w:ins>
      <w:r w:rsidRPr="0036656B">
        <w:rPr>
          <w:sz w:val="20"/>
          <w:szCs w:val="20"/>
        </w:rPr>
        <w:t>базовая цена на тепловую энергию (мощность) (</w:t>
      </w:r>
      <m:oMath>
        <m:sSubSup>
          <m:sSubSupPr>
            <m:ctrlPr>
              <w:rPr>
                <w:rFonts w:ascii="Cambria Math" w:hAnsi="Cambria Math"/>
                <w:i/>
                <w:sz w:val="20"/>
                <w:szCs w:val="20"/>
              </w:rPr>
            </m:ctrlPr>
          </m:sSubSupPr>
          <m:e>
            <m:r>
              <w:rPr>
                <w:rFonts w:ascii="Cambria Math" w:hAnsi="Cambria Math"/>
                <w:sz w:val="20"/>
                <w:szCs w:val="20"/>
              </w:rPr>
              <m:t>Ц</m:t>
            </m: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up>
            <m:r>
              <w:rPr>
                <w:rFonts w:ascii="Cambria Math" w:hAnsi="Cambria Math"/>
                <w:sz w:val="20"/>
                <w:szCs w:val="20"/>
              </w:rPr>
              <m:t>баз</m:t>
            </m:r>
          </m:sup>
        </m:sSubSup>
      </m:oMath>
      <w:r w:rsidRPr="0036656B">
        <w:rPr>
          <w:sz w:val="20"/>
          <w:szCs w:val="20"/>
        </w:rPr>
        <w:t>) принимается равной</w:t>
      </w:r>
      <w:ins w:id="44" w:author="Ворошков Константин Викторович" w:date="2021-11-02T09:39:00Z">
        <w:r w:rsidR="00CE622C">
          <w:rPr>
            <w:sz w:val="20"/>
            <w:szCs w:val="20"/>
          </w:rPr>
          <w:t xml:space="preserve"> </w:t>
        </w:r>
      </w:ins>
      <w:ins w:id="45" w:author="Ворошков Константин Викторович" w:date="2021-11-02T11:32:00Z">
        <w:r w:rsidR="00EB5C0C">
          <w:rPr>
            <w:sz w:val="20"/>
            <w:szCs w:val="20"/>
          </w:rPr>
          <w:t xml:space="preserve">ИПУЦ (а </w:t>
        </w:r>
        <w:r w:rsidR="00EB5C0C" w:rsidRPr="009D4973">
          <w:rPr>
            <w:sz w:val="20"/>
            <w:szCs w:val="20"/>
          </w:rPr>
          <w:t xml:space="preserve">с </w:t>
        </w:r>
      </w:ins>
      <w:ins w:id="46" w:author="Ворошков Константин Викторович" w:date="2021-11-02T12:32:00Z">
        <w:r w:rsidR="00024F69">
          <w:rPr>
            <w:sz w:val="20"/>
            <w:szCs w:val="20"/>
          </w:rPr>
          <w:t xml:space="preserve">расчетного </w:t>
        </w:r>
      </w:ins>
      <w:ins w:id="47" w:author="Ворошков Константин Викторович" w:date="2021-11-02T12:18:00Z">
        <w:r w:rsidR="00A46BC3" w:rsidRPr="009D4973">
          <w:rPr>
            <w:sz w:val="20"/>
            <w:szCs w:val="20"/>
          </w:rPr>
          <w:t xml:space="preserve">периода </w:t>
        </w:r>
        <w:r w:rsidR="00A46BC3">
          <w:rPr>
            <w:sz w:val="20"/>
            <w:szCs w:val="20"/>
          </w:rPr>
          <w:t>(полугодия)</w:t>
        </w:r>
      </w:ins>
      <w:ins w:id="48" w:author="Ворошков Константин Викторович" w:date="2021-11-02T11:32:00Z">
        <w:r w:rsidR="00EB5C0C" w:rsidRPr="009D4973">
          <w:rPr>
            <w:sz w:val="20"/>
            <w:szCs w:val="20"/>
          </w:rPr>
          <w:t>, в отношении которого ИПУЦ не рассчитывается и не утверждается</w:t>
        </w:r>
        <w:r w:rsidR="00EB5C0C" w:rsidRPr="0036656B">
          <w:rPr>
            <w:sz w:val="20"/>
            <w:szCs w:val="20"/>
          </w:rPr>
          <w:t xml:space="preserve"> </w:t>
        </w:r>
        <w:r w:rsidR="00EB5C0C">
          <w:rPr>
            <w:sz w:val="20"/>
            <w:szCs w:val="20"/>
          </w:rPr>
          <w:t xml:space="preserve">- </w:t>
        </w:r>
      </w:ins>
      <w:r w:rsidRPr="0036656B">
        <w:rPr>
          <w:sz w:val="20"/>
          <w:szCs w:val="20"/>
        </w:rPr>
        <w:t>предельному уровню цены на тепловую энергию (мощность)</w:t>
      </w:r>
      <w:ins w:id="49" w:author="Ворошков Константин Викторович" w:date="2021-11-02T11:32:00Z">
        <w:r w:rsidR="00EB5C0C">
          <w:rPr>
            <w:sz w:val="20"/>
            <w:szCs w:val="20"/>
          </w:rPr>
          <w:t>)</w:t>
        </w:r>
      </w:ins>
      <w:r w:rsidRPr="0036656B">
        <w:rPr>
          <w:sz w:val="20"/>
          <w:szCs w:val="20"/>
        </w:rPr>
        <w:t xml:space="preserve">, утвержденному органом исполнительной власти субъекта Российской Федерации в области государственного регулирования цен (тарифов) в отношении группы потребителей, для которых ЕТО приобретает тепловую энергию (мощность) у Поставщика, </w:t>
      </w:r>
      <w:ins w:id="50" w:author="Ворошков Константин Викторович" w:date="2021-11-02T11:30:00Z">
        <w:r w:rsidR="00EB5C0C">
          <w:rPr>
            <w:sz w:val="20"/>
            <w:szCs w:val="20"/>
          </w:rPr>
          <w:t xml:space="preserve">и </w:t>
        </w:r>
      </w:ins>
      <w:r w:rsidRPr="0036656B">
        <w:rPr>
          <w:sz w:val="20"/>
          <w:szCs w:val="20"/>
        </w:rPr>
        <w:t xml:space="preserve">уменьшенному на </w:t>
      </w:r>
      <w:r w:rsidRPr="0036656B">
        <w:rPr>
          <w:sz w:val="20"/>
          <w:szCs w:val="20"/>
          <w:highlight w:val="green"/>
        </w:rPr>
        <w:t>_____</w:t>
      </w:r>
      <w:r w:rsidRPr="0036656B">
        <w:rPr>
          <w:sz w:val="20"/>
          <w:szCs w:val="20"/>
        </w:rPr>
        <w:t xml:space="preserve"> процентов</w:t>
      </w:r>
      <w:ins w:id="51" w:author="Ворошков Константин Викторович" w:date="2021-11-02T10:05:00Z">
        <w:r w:rsidR="00BF2CFD">
          <w:rPr>
            <w:sz w:val="20"/>
            <w:szCs w:val="20"/>
          </w:rPr>
          <w:t xml:space="preserve">, с учетом </w:t>
        </w:r>
      </w:ins>
      <w:ins w:id="52" w:author="Ворошков Константин Викторович" w:date="2021-11-02T12:18:00Z">
        <w:r w:rsidR="00A46BC3">
          <w:rPr>
            <w:sz w:val="20"/>
            <w:szCs w:val="20"/>
          </w:rPr>
          <w:t xml:space="preserve">применения </w:t>
        </w:r>
      </w:ins>
      <w:ins w:id="53" w:author="Ворошков Константин Викторович" w:date="2021-11-02T10:07:00Z">
        <w:r w:rsidR="00BF2CFD">
          <w:rPr>
            <w:sz w:val="20"/>
            <w:szCs w:val="20"/>
          </w:rPr>
          <w:t>положений</w:t>
        </w:r>
      </w:ins>
      <w:ins w:id="54" w:author="Ворошков Константин Викторович" w:date="2021-11-02T10:05:00Z">
        <w:r w:rsidR="00BF2CFD">
          <w:rPr>
            <w:sz w:val="20"/>
            <w:szCs w:val="20"/>
          </w:rPr>
          <w:t xml:space="preserve"> </w:t>
        </w:r>
      </w:ins>
      <w:ins w:id="55" w:author="Ворошков Константин Викторович" w:date="2021-11-02T13:59:00Z">
        <w:r w:rsidR="000C72C1">
          <w:rPr>
            <w:sz w:val="20"/>
            <w:szCs w:val="20"/>
          </w:rPr>
          <w:t xml:space="preserve">последнего абзаца </w:t>
        </w:r>
      </w:ins>
      <w:ins w:id="56" w:author="Ворошков Константин Викторович" w:date="2021-11-02T10:05:00Z">
        <w:r w:rsidR="00BF2CFD">
          <w:rPr>
            <w:sz w:val="20"/>
            <w:szCs w:val="20"/>
          </w:rPr>
          <w:t>настоящего пункта</w:t>
        </w:r>
      </w:ins>
      <w:r w:rsidRPr="0036656B">
        <w:rPr>
          <w:sz w:val="20"/>
          <w:szCs w:val="20"/>
        </w:rPr>
        <w:t>.</w:t>
      </w:r>
    </w:p>
    <w:p w14:paraId="6D749329" w14:textId="4ED263A6" w:rsidR="0036656B" w:rsidRPr="0036656B" w:rsidRDefault="0036656B" w:rsidP="0036656B">
      <w:pPr>
        <w:suppressAutoHyphens/>
        <w:ind w:firstLine="567"/>
        <w:jc w:val="both"/>
        <w:rPr>
          <w:rFonts w:ascii="Times New Roman" w:hAnsi="Times New Roman" w:cs="Times New Roman"/>
        </w:rPr>
      </w:pPr>
      <w:r w:rsidRPr="0036656B">
        <w:rPr>
          <w:rFonts w:ascii="Times New Roman" w:hAnsi="Times New Roman" w:cs="Times New Roman"/>
        </w:rPr>
        <w:t xml:space="preserve">В случае, если Тариф ниже </w:t>
      </w:r>
      <w:del w:id="57" w:author="Ворошков Константин Викторович" w:date="2021-11-02T11:27:00Z">
        <w:r w:rsidRPr="0036656B" w:rsidDel="00EB5C0C">
          <w:rPr>
            <w:rFonts w:ascii="Times New Roman" w:hAnsi="Times New Roman" w:cs="Times New Roman"/>
          </w:rPr>
          <w:delText>индикативного предельного уровня цены на тепловую энергию (мощность)</w:delText>
        </w:r>
      </w:del>
      <w:ins w:id="58" w:author="Ворошков Константин Викторович" w:date="2021-11-02T11:27:00Z">
        <w:r w:rsidR="00EB5C0C">
          <w:rPr>
            <w:rFonts w:ascii="Times New Roman" w:hAnsi="Times New Roman" w:cs="Times New Roman"/>
          </w:rPr>
          <w:t>ИПУЦ</w:t>
        </w:r>
      </w:ins>
      <w:r w:rsidRPr="0036656B">
        <w:rPr>
          <w:rFonts w:ascii="Times New Roman" w:hAnsi="Times New Roman" w:cs="Times New Roman"/>
        </w:rPr>
        <w:t xml:space="preserve">, </w:t>
      </w:r>
      <w:r w:rsidRPr="00EB5C0C">
        <w:rPr>
          <w:rFonts w:ascii="Times New Roman" w:hAnsi="Times New Roman" w:cs="Times New Roman"/>
        </w:rPr>
        <w:t xml:space="preserve">установленного </w:t>
      </w:r>
      <w:ins w:id="59" w:author="Ворошков Константин Викторович" w:date="2021-11-02T11:29:00Z">
        <w:r w:rsidR="00EB5C0C" w:rsidRPr="00EB5C0C">
          <w:rPr>
            <w:rFonts w:ascii="Times New Roman" w:hAnsi="Times New Roman" w:cs="Times New Roman"/>
          </w:rPr>
          <w:t xml:space="preserve">органом исполнительной власти субъекта Российской Федерации в области государственного регулирования цен (тарифов) </w:t>
        </w:r>
      </w:ins>
      <w:ins w:id="60" w:author="Ворошков Константин Викторович" w:date="2021-11-02T15:28:00Z">
        <w:r w:rsidR="005B63A4">
          <w:rPr>
            <w:rFonts w:ascii="Times New Roman" w:hAnsi="Times New Roman" w:cs="Times New Roman"/>
          </w:rPr>
          <w:t xml:space="preserve">и действующего </w:t>
        </w:r>
        <w:r w:rsidR="005B63A4" w:rsidRPr="00EB5C0C">
          <w:rPr>
            <w:rFonts w:ascii="Times New Roman" w:hAnsi="Times New Roman" w:cs="Times New Roman"/>
          </w:rPr>
          <w:t xml:space="preserve">на дату вступления в силу настоящего договора </w:t>
        </w:r>
      </w:ins>
      <w:ins w:id="61" w:author="Ворошков Константин Викторович" w:date="2021-11-02T11:29:00Z">
        <w:r w:rsidR="00EB5C0C" w:rsidRPr="00EB5C0C">
          <w:rPr>
            <w:rFonts w:ascii="Times New Roman" w:hAnsi="Times New Roman" w:cs="Times New Roman"/>
          </w:rPr>
          <w:t>в отношении категории (группы) потребителей, для которых ЕТО приобретает тепловую энергию (мощность) у Поставщика</w:t>
        </w:r>
      </w:ins>
      <w:del w:id="62" w:author="Ворошков Константин Викторович" w:date="2021-11-02T11:29:00Z">
        <w:r w:rsidRPr="0036656B" w:rsidDel="00EB5C0C">
          <w:rPr>
            <w:rFonts w:ascii="Times New Roman" w:hAnsi="Times New Roman" w:cs="Times New Roman"/>
          </w:rPr>
          <w:delText>впервые</w:delText>
        </w:r>
      </w:del>
      <w:r w:rsidRPr="0036656B">
        <w:rPr>
          <w:rFonts w:ascii="Times New Roman" w:hAnsi="Times New Roman" w:cs="Times New Roman"/>
        </w:rPr>
        <w:t xml:space="preserve">, уменьшенного на </w:t>
      </w:r>
      <w:r w:rsidRPr="0036656B">
        <w:rPr>
          <w:rFonts w:ascii="Times New Roman" w:hAnsi="Times New Roman" w:cs="Times New Roman"/>
          <w:highlight w:val="green"/>
        </w:rPr>
        <w:t>_____</w:t>
      </w:r>
      <w:r w:rsidRPr="0036656B">
        <w:rPr>
          <w:rFonts w:ascii="Times New Roman" w:hAnsi="Times New Roman" w:cs="Times New Roman"/>
        </w:rPr>
        <w:t xml:space="preserve"> процентов, то:</w:t>
      </w:r>
    </w:p>
    <w:p w14:paraId="2C3E74DF" w14:textId="27435231" w:rsidR="0036656B" w:rsidRDefault="0036656B" w:rsidP="00784CD8">
      <w:pPr>
        <w:pStyle w:val="af5"/>
        <w:numPr>
          <w:ilvl w:val="0"/>
          <w:numId w:val="29"/>
        </w:numPr>
        <w:suppressAutoHyphens/>
        <w:ind w:left="851" w:hanging="284"/>
        <w:jc w:val="both"/>
        <w:rPr>
          <w:ins w:id="63" w:author="Ворошков Константин Викторович" w:date="2021-11-02T11:39:00Z"/>
          <w:sz w:val="20"/>
          <w:szCs w:val="20"/>
        </w:rPr>
      </w:pPr>
      <w:r w:rsidRPr="0036656B">
        <w:rPr>
          <w:sz w:val="20"/>
          <w:szCs w:val="20"/>
        </w:rPr>
        <w:t xml:space="preserve">на дату вступления в силу настоящего Договора и до окончания первого полугодия </w:t>
      </w:r>
      <w:r w:rsidRPr="0036656B">
        <w:rPr>
          <w:sz w:val="20"/>
          <w:szCs w:val="20"/>
          <w:highlight w:val="green"/>
        </w:rPr>
        <w:t>_____</w:t>
      </w:r>
      <w:r w:rsidRPr="0036656B">
        <w:rPr>
          <w:sz w:val="20"/>
          <w:szCs w:val="20"/>
        </w:rPr>
        <w:t xml:space="preserve"> года цена на тепловую энергию (мощность) (</w:t>
      </w:r>
      <m:oMath>
        <m:sSub>
          <m:sSubPr>
            <m:ctrlPr>
              <w:rPr>
                <w:rFonts w:ascii="Cambria Math" w:hAnsi="Cambria Math"/>
                <w:sz w:val="20"/>
                <w:szCs w:val="20"/>
              </w:rPr>
            </m:ctrlPr>
          </m:sSubPr>
          <m:e>
            <m:r>
              <m:rPr>
                <m:sty m:val="p"/>
              </m:rPr>
              <w:rPr>
                <w:rFonts w:ascii="Cambria Math" w:hAnsi="Cambria Math"/>
                <w:sz w:val="20"/>
                <w:szCs w:val="20"/>
              </w:rPr>
              <m:t>Ц</m:t>
            </m:r>
          </m:e>
          <m:sub>
            <m:r>
              <m:rPr>
                <m:sty m:val="p"/>
              </m:rPr>
              <w:rPr>
                <w:rFonts w:ascii="Cambria Math" w:hAnsi="Cambria Math"/>
                <w:sz w:val="20"/>
                <w:szCs w:val="20"/>
              </w:rPr>
              <m:t>баз</m:t>
            </m:r>
          </m:sub>
        </m:sSub>
      </m:oMath>
      <w:r w:rsidRPr="0036656B">
        <w:rPr>
          <w:sz w:val="20"/>
          <w:szCs w:val="20"/>
        </w:rPr>
        <w:t>)  определяется равной Тарифу;</w:t>
      </w:r>
    </w:p>
    <w:p w14:paraId="5CB4F8B7" w14:textId="3B40DEEE" w:rsidR="00D76689" w:rsidRPr="0036656B" w:rsidDel="00205F29" w:rsidRDefault="00D76689" w:rsidP="00784CD8">
      <w:pPr>
        <w:pStyle w:val="af5"/>
        <w:numPr>
          <w:ilvl w:val="0"/>
          <w:numId w:val="29"/>
        </w:numPr>
        <w:suppressAutoHyphens/>
        <w:ind w:left="851" w:hanging="284"/>
        <w:jc w:val="both"/>
        <w:rPr>
          <w:del w:id="64" w:author="Ворошков Константин Викторович" w:date="2021-11-02T15:52:00Z"/>
          <w:sz w:val="20"/>
          <w:szCs w:val="20"/>
        </w:rPr>
      </w:pPr>
    </w:p>
    <w:p w14:paraId="731654EB" w14:textId="7724E890" w:rsidR="0036656B" w:rsidRPr="0036656B" w:rsidRDefault="0036656B" w:rsidP="00EB5C0C">
      <w:pPr>
        <w:pStyle w:val="af5"/>
        <w:numPr>
          <w:ilvl w:val="0"/>
          <w:numId w:val="29"/>
        </w:numPr>
        <w:suppressAutoHyphens/>
        <w:ind w:left="851" w:hanging="284"/>
        <w:jc w:val="both"/>
        <w:rPr>
          <w:sz w:val="20"/>
          <w:szCs w:val="20"/>
        </w:rPr>
      </w:pPr>
      <w:r w:rsidRPr="00EB5C0C">
        <w:rPr>
          <w:sz w:val="20"/>
          <w:szCs w:val="20"/>
        </w:rPr>
        <w:t xml:space="preserve">начиная со второго полугодия </w:t>
      </w:r>
      <w:r w:rsidRPr="00F90025">
        <w:rPr>
          <w:sz w:val="20"/>
          <w:szCs w:val="20"/>
          <w:highlight w:val="green"/>
        </w:rPr>
        <w:t>_____</w:t>
      </w:r>
      <w:r w:rsidRPr="00EB5C0C">
        <w:rPr>
          <w:sz w:val="20"/>
          <w:szCs w:val="20"/>
        </w:rPr>
        <w:t xml:space="preserve"> года и далее один раз в год со второго полугодия каждого календарного года срока действия настоящего Договора цена на тепловую энергию (мощность), принятая Сторонами в первом полугодии соответствующего календарного года, индексируется </w:t>
      </w:r>
      <w:ins w:id="65" w:author="Ворошков Константин Викторович" w:date="2021-11-02T15:52:00Z">
        <w:r w:rsidR="00205F29" w:rsidRPr="00EB5C0C">
          <w:rPr>
            <w:sz w:val="20"/>
            <w:szCs w:val="20"/>
          </w:rPr>
          <w:t>на величину изменени</w:t>
        </w:r>
        <w:r w:rsidR="00205F29">
          <w:rPr>
            <w:sz w:val="20"/>
            <w:szCs w:val="20"/>
          </w:rPr>
          <w:t>я</w:t>
        </w:r>
        <w:r w:rsidR="00205F29" w:rsidRPr="00EB5C0C">
          <w:rPr>
            <w:sz w:val="20"/>
            <w:szCs w:val="20"/>
          </w:rPr>
          <w:t xml:space="preserve"> (рост</w:t>
        </w:r>
        <w:r w:rsidR="00205F29">
          <w:rPr>
            <w:sz w:val="20"/>
            <w:szCs w:val="20"/>
          </w:rPr>
          <w:t>а</w:t>
        </w:r>
        <w:r w:rsidR="00205F29" w:rsidRPr="00EB5C0C">
          <w:rPr>
            <w:sz w:val="20"/>
            <w:szCs w:val="20"/>
          </w:rPr>
          <w:t xml:space="preserve">) </w:t>
        </w:r>
        <w:r w:rsidR="00205F29" w:rsidRPr="00D76689">
          <w:rPr>
            <w:sz w:val="20"/>
            <w:szCs w:val="20"/>
            <w:vertAlign w:val="superscript"/>
          </w:rPr>
          <w:footnoteReference w:id="5"/>
        </w:r>
        <w:r w:rsidR="00205F29" w:rsidRPr="00EB5C0C">
          <w:rPr>
            <w:sz w:val="20"/>
            <w:szCs w:val="20"/>
          </w:rPr>
          <w:t xml:space="preserve"> ИПУЦ (</w:t>
        </w:r>
        <w:r w:rsidR="00205F29" w:rsidRPr="009C3B9A">
          <w:rPr>
            <w:sz w:val="20"/>
            <w:szCs w:val="20"/>
          </w:rPr>
          <w:t xml:space="preserve">а начиная с </w:t>
        </w:r>
        <w:r w:rsidR="00205F29">
          <w:rPr>
            <w:sz w:val="20"/>
            <w:szCs w:val="20"/>
          </w:rPr>
          <w:t>расчетного периода (полугодия)</w:t>
        </w:r>
        <w:r w:rsidR="00205F29" w:rsidRPr="009C3B9A">
          <w:rPr>
            <w:sz w:val="20"/>
            <w:szCs w:val="20"/>
          </w:rPr>
          <w:t xml:space="preserve">, в отношении которого ИПУЦ не рассчитывается и не утверждается - в соответствии с изменением (ростом) предельного уровня цены на тепловую энергию (мощность)), утвержденного органом исполнительной власти субъекта Российской Федерации в области государственного регулирования цен (тарифов) в отношении </w:t>
        </w:r>
        <w:r w:rsidR="00205F29">
          <w:rPr>
            <w:sz w:val="20"/>
            <w:szCs w:val="20"/>
          </w:rPr>
          <w:t>категории (</w:t>
        </w:r>
        <w:r w:rsidR="00205F29" w:rsidRPr="009C3B9A">
          <w:rPr>
            <w:sz w:val="20"/>
            <w:szCs w:val="20"/>
          </w:rPr>
          <w:t>группы</w:t>
        </w:r>
        <w:r w:rsidR="00205F29">
          <w:rPr>
            <w:sz w:val="20"/>
            <w:szCs w:val="20"/>
          </w:rPr>
          <w:t>)</w:t>
        </w:r>
        <w:r w:rsidR="00205F29" w:rsidRPr="009C3B9A">
          <w:rPr>
            <w:sz w:val="20"/>
            <w:szCs w:val="20"/>
          </w:rPr>
          <w:t xml:space="preserve"> потребителей, для которых ЕТО приобретает тепловую энергию (мощность) у Поставщика</w:t>
        </w:r>
        <w:r w:rsidR="00205F29">
          <w:rPr>
            <w:sz w:val="20"/>
            <w:szCs w:val="20"/>
          </w:rPr>
          <w:t>, с учетом применения положений последнего абзаца настоящего пункта</w:t>
        </w:r>
        <w:r w:rsidR="00205F29" w:rsidRPr="0036656B">
          <w:rPr>
            <w:sz w:val="20"/>
            <w:szCs w:val="20"/>
          </w:rPr>
          <w:t>.</w:t>
        </w:r>
      </w:ins>
      <w:del w:id="68" w:author="Ворошков Константин Викторович" w:date="2021-11-02T15:52:00Z">
        <w:r w:rsidRPr="009C3B9A" w:rsidDel="00205F29">
          <w:rPr>
            <w:sz w:val="20"/>
            <w:szCs w:val="20"/>
          </w:rPr>
          <w:delText>исходя из следующих принципов:</w:delText>
        </w:r>
      </w:del>
    </w:p>
    <w:p w14:paraId="3AC4A745" w14:textId="08017A66" w:rsidR="0036656B" w:rsidRPr="009C3B9A" w:rsidDel="00205F29" w:rsidRDefault="0036656B" w:rsidP="00D76689">
      <w:pPr>
        <w:pStyle w:val="af5"/>
        <w:numPr>
          <w:ilvl w:val="0"/>
          <w:numId w:val="29"/>
        </w:numPr>
        <w:suppressAutoHyphens/>
        <w:ind w:left="851" w:hanging="284"/>
        <w:jc w:val="both"/>
        <w:rPr>
          <w:del w:id="69" w:author="Ворошков Константин Викторович" w:date="2021-11-02T15:51:00Z"/>
          <w:sz w:val="20"/>
          <w:szCs w:val="20"/>
        </w:rPr>
      </w:pPr>
      <w:del w:id="70" w:author="Ворошков Константин Викторович" w:date="2021-11-02T15:51:00Z">
        <w:r w:rsidRPr="00EB5C0C" w:rsidDel="00205F29">
          <w:rPr>
            <w:sz w:val="20"/>
            <w:szCs w:val="20"/>
          </w:rPr>
          <w:delText>в соответствии с изменением (ростом)</w:delText>
        </w:r>
        <w:r w:rsidR="004D6253" w:rsidRPr="00D76689" w:rsidDel="00205F29">
          <w:rPr>
            <w:sz w:val="20"/>
            <w:szCs w:val="20"/>
          </w:rPr>
          <w:footnoteReference w:id="6"/>
        </w:r>
        <w:r w:rsidRPr="00EB5C0C" w:rsidDel="00205F29">
          <w:rPr>
            <w:sz w:val="20"/>
            <w:szCs w:val="20"/>
          </w:rPr>
          <w:delText xml:space="preserve"> индикативного предельного уровня цены на тепловую энергию (мощность) (далее – ИПУЦ</w:delText>
        </w:r>
        <w:r w:rsidRPr="009C3B9A" w:rsidDel="00205F29">
          <w:rPr>
            <w:sz w:val="20"/>
            <w:szCs w:val="20"/>
          </w:rPr>
          <w:delText xml:space="preserve">), рассчитанного и утвержденного органом исполнительной власти субъекта Российской Федерации в области государственного регулирования цен (тарифов), </w:delText>
        </w:r>
      </w:del>
    </w:p>
    <w:p w14:paraId="2551CB20" w14:textId="15FDC9EE" w:rsidR="0036656B" w:rsidDel="00205F29" w:rsidRDefault="0036656B" w:rsidP="00D76689">
      <w:pPr>
        <w:pStyle w:val="af5"/>
        <w:numPr>
          <w:ilvl w:val="0"/>
          <w:numId w:val="29"/>
        </w:numPr>
        <w:suppressAutoHyphens/>
        <w:ind w:left="851" w:hanging="284"/>
        <w:jc w:val="both"/>
        <w:rPr>
          <w:del w:id="73" w:author="Ворошков Константин Викторович" w:date="2021-11-02T15:51:00Z"/>
          <w:sz w:val="20"/>
          <w:szCs w:val="20"/>
        </w:rPr>
      </w:pPr>
      <w:del w:id="74" w:author="Ворошков Константин Викторович" w:date="2021-11-02T15:51:00Z">
        <w:r w:rsidRPr="0036656B" w:rsidDel="00205F29">
          <w:rPr>
            <w:sz w:val="20"/>
            <w:szCs w:val="20"/>
          </w:rPr>
          <w:delText>начиная с периода регулирования, в отношении которого ИПУЦ не рассчитывается и не утверждается – в соответствии с изменением (ростом) предельного уровня цены на тепловую энергию (мощность), утвержденного органом исполнительной власти субъекта Российской Федерации в области государственного регулирования цен (тарифов) в отношении системы теплоснабжения, в которой функционирует Поставщик.</w:delText>
        </w:r>
      </w:del>
    </w:p>
    <w:p w14:paraId="39C11586" w14:textId="16893EA4" w:rsidR="00C509B2" w:rsidRPr="00C509B2" w:rsidRDefault="003354FC" w:rsidP="00366E8B">
      <w:pPr>
        <w:suppressAutoHyphens/>
        <w:ind w:firstLine="567"/>
        <w:jc w:val="both"/>
        <w:rPr>
          <w:ins w:id="75" w:author="Ворошков Константин Викторович" w:date="2021-11-01T18:22:00Z"/>
          <w:rFonts w:ascii="Times New Roman" w:hAnsi="Times New Roman" w:cs="Times New Roman"/>
        </w:rPr>
      </w:pPr>
      <w:ins w:id="76" w:author="Ворошков Константин Викторович" w:date="2021-11-02T12:21:00Z">
        <w:r>
          <w:rPr>
            <w:rFonts w:ascii="Times New Roman" w:hAnsi="Times New Roman" w:cs="Times New Roman"/>
          </w:rPr>
          <w:t xml:space="preserve">При этом Стороны согласились, что </w:t>
        </w:r>
      </w:ins>
      <w:ins w:id="77" w:author="Ворошков Константин Викторович" w:date="2021-11-02T12:24:00Z">
        <w:r>
          <w:rPr>
            <w:rFonts w:ascii="Times New Roman" w:hAnsi="Times New Roman" w:cs="Times New Roman"/>
          </w:rPr>
          <w:t xml:space="preserve">величина индексации </w:t>
        </w:r>
      </w:ins>
      <w:ins w:id="78" w:author="Ворошков Константин Викторович" w:date="2021-11-02T12:21:00Z">
        <w:r>
          <w:rPr>
            <w:rFonts w:ascii="Times New Roman" w:hAnsi="Times New Roman" w:cs="Times New Roman"/>
          </w:rPr>
          <w:t>б</w:t>
        </w:r>
      </w:ins>
      <w:ins w:id="79" w:author="Ворошков Константин Викторович" w:date="2021-11-01T18:22:00Z">
        <w:r w:rsidR="00366E8B">
          <w:rPr>
            <w:rFonts w:ascii="Times New Roman" w:hAnsi="Times New Roman" w:cs="Times New Roman"/>
          </w:rPr>
          <w:t>азов</w:t>
        </w:r>
      </w:ins>
      <w:ins w:id="80" w:author="Ворошков Константин Викторович" w:date="2021-11-02T12:24:00Z">
        <w:r>
          <w:rPr>
            <w:rFonts w:ascii="Times New Roman" w:hAnsi="Times New Roman" w:cs="Times New Roman"/>
          </w:rPr>
          <w:t>ой</w:t>
        </w:r>
      </w:ins>
      <w:ins w:id="81" w:author="Ворошков Константин Викторович" w:date="2021-11-01T18:22:00Z">
        <w:r w:rsidR="00366E8B">
          <w:rPr>
            <w:rFonts w:ascii="Times New Roman" w:hAnsi="Times New Roman" w:cs="Times New Roman"/>
          </w:rPr>
          <w:t xml:space="preserve"> </w:t>
        </w:r>
      </w:ins>
      <w:ins w:id="82" w:author="Ворошков Константин Викторович" w:date="2021-11-02T12:21:00Z">
        <w:r>
          <w:rPr>
            <w:rFonts w:ascii="Times New Roman" w:hAnsi="Times New Roman" w:cs="Times New Roman"/>
          </w:rPr>
          <w:t>цен</w:t>
        </w:r>
      </w:ins>
      <w:ins w:id="83" w:author="Ворошков Константин Викторович" w:date="2021-11-02T12:24:00Z">
        <w:r>
          <w:rPr>
            <w:rFonts w:ascii="Times New Roman" w:hAnsi="Times New Roman" w:cs="Times New Roman"/>
          </w:rPr>
          <w:t>ы</w:t>
        </w:r>
      </w:ins>
      <w:ins w:id="84" w:author="Ворошков Константин Викторович" w:date="2021-11-01T18:22:00Z">
        <w:r w:rsidR="00C509B2" w:rsidRPr="00C509B2">
          <w:rPr>
            <w:rFonts w:ascii="Times New Roman" w:hAnsi="Times New Roman" w:cs="Times New Roman"/>
          </w:rPr>
          <w:t xml:space="preserve"> </w:t>
        </w:r>
      </w:ins>
      <w:ins w:id="85" w:author="Ворошков Константин Викторович" w:date="2021-11-01T18:23:00Z">
        <w:r w:rsidR="00CB4B3D" w:rsidRPr="0036656B">
          <w:rPr>
            <w:rFonts w:ascii="Times New Roman" w:hAnsi="Times New Roman" w:cs="Times New Roman"/>
          </w:rPr>
          <w:t>на тепловую энергию (мощность)</w:t>
        </w:r>
        <w:r w:rsidR="00CB4B3D">
          <w:rPr>
            <w:rFonts w:ascii="Times New Roman" w:hAnsi="Times New Roman" w:cs="Times New Roman"/>
          </w:rPr>
          <w:t xml:space="preserve">, </w:t>
        </w:r>
      </w:ins>
      <w:ins w:id="86" w:author="Ворошков Константин Викторович" w:date="2021-11-02T12:21:00Z">
        <w:r>
          <w:rPr>
            <w:rFonts w:ascii="Times New Roman" w:hAnsi="Times New Roman" w:cs="Times New Roman"/>
          </w:rPr>
          <w:t>определ</w:t>
        </w:r>
      </w:ins>
      <w:ins w:id="87" w:author="Ворошков Константин Викторович" w:date="2021-11-02T12:25:00Z">
        <w:r>
          <w:rPr>
            <w:rFonts w:ascii="Times New Roman" w:hAnsi="Times New Roman" w:cs="Times New Roman"/>
          </w:rPr>
          <w:t>енная в соответствии с вышеуказанными условиями настоящего пункта</w:t>
        </w:r>
      </w:ins>
      <w:ins w:id="88" w:author="Ворошков Константин Викторович" w:date="2021-11-01T18:26:00Z">
        <w:r w:rsidR="00CB4B3D">
          <w:rPr>
            <w:rFonts w:ascii="Times New Roman" w:hAnsi="Times New Roman" w:cs="Times New Roman"/>
          </w:rPr>
          <w:t xml:space="preserve">, </w:t>
        </w:r>
      </w:ins>
      <w:ins w:id="89" w:author="Ворошков Константин Викторович" w:date="2021-11-01T18:22:00Z">
        <w:r w:rsidR="00C509B2" w:rsidRPr="00C509B2">
          <w:rPr>
            <w:rFonts w:ascii="Times New Roman" w:hAnsi="Times New Roman" w:cs="Times New Roman"/>
          </w:rPr>
          <w:t>не может превышать величину</w:t>
        </w:r>
      </w:ins>
      <w:ins w:id="90" w:author="Ворошков Константин Викторович" w:date="2021-11-02T12:25:00Z">
        <w:r>
          <w:rPr>
            <w:rFonts w:ascii="Times New Roman" w:hAnsi="Times New Roman" w:cs="Times New Roman"/>
          </w:rPr>
          <w:t xml:space="preserve"> </w:t>
        </w:r>
      </w:ins>
      <w:ins w:id="91" w:author="Ворошков Константин Викторович" w:date="2021-11-01T18:22:00Z">
        <w:r w:rsidR="00C509B2" w:rsidRPr="00C509B2">
          <w:rPr>
            <w:rFonts w:ascii="Times New Roman" w:hAnsi="Times New Roman" w:cs="Times New Roman"/>
          </w:rPr>
          <w:t xml:space="preserve">изменения (роста) </w:t>
        </w:r>
      </w:ins>
      <w:ins w:id="92" w:author="Ворошков Константин Викторович" w:date="2021-11-02T12:29:00Z">
        <w:r w:rsidR="00A35062">
          <w:rPr>
            <w:rFonts w:ascii="Times New Roman" w:hAnsi="Times New Roman" w:cs="Times New Roman"/>
          </w:rPr>
          <w:t>в том же расчетном периоде (полугодии</w:t>
        </w:r>
      </w:ins>
      <w:ins w:id="93" w:author="Ворошков Константин Викторович" w:date="2021-11-02T12:30:00Z">
        <w:r w:rsidR="00A35062">
          <w:rPr>
            <w:rFonts w:ascii="Times New Roman" w:hAnsi="Times New Roman" w:cs="Times New Roman"/>
          </w:rPr>
          <w:t>)</w:t>
        </w:r>
      </w:ins>
      <w:ins w:id="94" w:author="Ворошков Константин Викторович" w:date="2021-11-02T12:27:00Z">
        <w:r>
          <w:rPr>
            <w:rFonts w:ascii="Times New Roman" w:hAnsi="Times New Roman" w:cs="Times New Roman"/>
          </w:rPr>
          <w:t xml:space="preserve"> </w:t>
        </w:r>
      </w:ins>
      <w:ins w:id="95" w:author="Ворошков Константин Викторович" w:date="2021-11-01T18:22:00Z">
        <w:r w:rsidR="00C509B2" w:rsidRPr="00C509B2">
          <w:rPr>
            <w:rFonts w:ascii="Times New Roman" w:hAnsi="Times New Roman" w:cs="Times New Roman"/>
          </w:rPr>
          <w:t xml:space="preserve">цены на тепловую энергию (мощность) для категории </w:t>
        </w:r>
      </w:ins>
      <w:ins w:id="96" w:author="Ворошков Константин Викторович" w:date="2021-11-02T10:12:00Z">
        <w:r w:rsidR="00366E8B">
          <w:rPr>
            <w:rFonts w:ascii="Times New Roman" w:hAnsi="Times New Roman" w:cs="Times New Roman"/>
          </w:rPr>
          <w:t xml:space="preserve">(группы) </w:t>
        </w:r>
      </w:ins>
      <w:ins w:id="97" w:author="Ворошков Константин Викторович" w:date="2021-11-01T18:22:00Z">
        <w:r w:rsidR="00C509B2" w:rsidRPr="00C509B2">
          <w:rPr>
            <w:rFonts w:ascii="Times New Roman" w:hAnsi="Times New Roman" w:cs="Times New Roman"/>
          </w:rPr>
          <w:t xml:space="preserve">потребителей, в отношении которых </w:t>
        </w:r>
      </w:ins>
      <w:ins w:id="98" w:author="Ворошков Константин Викторович" w:date="2021-11-01T18:26:00Z">
        <w:r w:rsidR="00366E8B">
          <w:rPr>
            <w:rFonts w:ascii="Times New Roman" w:hAnsi="Times New Roman" w:cs="Times New Roman"/>
          </w:rPr>
          <w:t>ЕТО</w:t>
        </w:r>
        <w:r w:rsidR="00CB4B3D" w:rsidRPr="00CB4B3D">
          <w:rPr>
            <w:rFonts w:ascii="Times New Roman" w:hAnsi="Times New Roman" w:cs="Times New Roman"/>
          </w:rPr>
          <w:t xml:space="preserve"> приобретает тепловую энергию (мощность) у Поставщика</w:t>
        </w:r>
      </w:ins>
      <w:ins w:id="99" w:author="Ворошков Константин Викторович" w:date="2021-11-01T18:22:00Z">
        <w:r w:rsidR="00C509B2" w:rsidRPr="00C509B2">
          <w:rPr>
            <w:rFonts w:ascii="Times New Roman" w:hAnsi="Times New Roman" w:cs="Times New Roman"/>
          </w:rPr>
          <w:t>, предусмотренную Стандартом качества обслуживания потребителей и региональными особенностями его применения в муниципальном образовании (Порядком определения цены), установленным в соответствии с положениями действующих на момент оплаты нормативных правовых актов, обязательствами Теплоснабжающей организации по определению цен на тепловую энергию (мощность) исходя из положений соглашения об исполнении схемы теплоснабжения, заключенного между Теплоснабжающей организацией и администрацией муниципального образования</w:t>
        </w:r>
      </w:ins>
      <w:ins w:id="100" w:author="Ворошков Константин Викторович" w:date="2021-11-02T11:41:00Z">
        <w:r w:rsidR="00D76689">
          <w:rPr>
            <w:rFonts w:ascii="Times New Roman" w:hAnsi="Times New Roman" w:cs="Times New Roman"/>
          </w:rPr>
          <w:t>,</w:t>
        </w:r>
      </w:ins>
      <w:ins w:id="101" w:author="Ворошков Константин Викторович" w:date="2021-11-01T18:22:00Z">
        <w:r w:rsidR="00C509B2" w:rsidRPr="00C509B2">
          <w:rPr>
            <w:rFonts w:ascii="Times New Roman" w:hAnsi="Times New Roman" w:cs="Times New Roman"/>
          </w:rPr>
          <w:t xml:space="preserve"> и опубликованным на официальном сайте </w:t>
        </w:r>
      </w:ins>
      <w:ins w:id="102" w:author="Ворошков Константин Викторович" w:date="2021-11-01T18:27:00Z">
        <w:r w:rsidR="00CB4B3D" w:rsidRPr="00CB4B3D">
          <w:rPr>
            <w:rFonts w:ascii="Times New Roman" w:hAnsi="Times New Roman" w:cs="Times New Roman"/>
          </w:rPr>
          <w:t>Покупател</w:t>
        </w:r>
        <w:r w:rsidR="00CB4B3D">
          <w:rPr>
            <w:rFonts w:ascii="Times New Roman" w:hAnsi="Times New Roman" w:cs="Times New Roman"/>
          </w:rPr>
          <w:t>я</w:t>
        </w:r>
        <w:r w:rsidR="00CB4B3D" w:rsidRPr="00CB4B3D">
          <w:rPr>
            <w:rFonts w:ascii="Times New Roman" w:hAnsi="Times New Roman" w:cs="Times New Roman"/>
          </w:rPr>
          <w:t xml:space="preserve"> (ЕТО)</w:t>
        </w:r>
      </w:ins>
      <w:ins w:id="103" w:author="Ворошков Константин Викторович" w:date="2021-11-01T18:22:00Z">
        <w:r w:rsidR="00C509B2" w:rsidRPr="00C509B2">
          <w:rPr>
            <w:rFonts w:ascii="Times New Roman" w:hAnsi="Times New Roman" w:cs="Times New Roman"/>
          </w:rPr>
          <w:t>.</w:t>
        </w:r>
      </w:ins>
    </w:p>
    <w:p w14:paraId="4DEA41EC" w14:textId="77777777" w:rsidR="0036656B" w:rsidRPr="0036656B" w:rsidRDefault="0036656B" w:rsidP="00784CD8">
      <w:pPr>
        <w:pStyle w:val="af5"/>
        <w:numPr>
          <w:ilvl w:val="0"/>
          <w:numId w:val="19"/>
        </w:numPr>
        <w:tabs>
          <w:tab w:val="left" w:pos="1134"/>
        </w:tabs>
        <w:suppressAutoHyphens/>
        <w:spacing w:before="240" w:after="120"/>
        <w:ind w:left="0" w:firstLine="567"/>
        <w:contextualSpacing w:val="0"/>
        <w:jc w:val="both"/>
        <w:rPr>
          <w:sz w:val="20"/>
          <w:szCs w:val="20"/>
        </w:rPr>
      </w:pPr>
      <w:r w:rsidRPr="0036656B">
        <w:rPr>
          <w:sz w:val="20"/>
          <w:szCs w:val="20"/>
        </w:rPr>
        <w:t>Порядок определения объема (плановой стоимости) Инвестиционной программы.</w:t>
      </w:r>
    </w:p>
    <w:p w14:paraId="2EEFD686" w14:textId="4C9875DB" w:rsidR="0036656B" w:rsidRPr="0036656B" w:rsidRDefault="0036656B" w:rsidP="00784CD8">
      <w:pPr>
        <w:pStyle w:val="af5"/>
        <w:numPr>
          <w:ilvl w:val="0"/>
          <w:numId w:val="5"/>
        </w:numPr>
        <w:tabs>
          <w:tab w:val="left" w:pos="1134"/>
        </w:tabs>
        <w:spacing w:before="120"/>
        <w:ind w:left="0" w:firstLine="567"/>
        <w:contextualSpacing w:val="0"/>
        <w:jc w:val="both"/>
        <w:rPr>
          <w:sz w:val="20"/>
          <w:szCs w:val="20"/>
        </w:rPr>
      </w:pPr>
      <w:bookmarkStart w:id="104" w:name="_Ref65544437"/>
      <w:r w:rsidRPr="0036656B">
        <w:rPr>
          <w:sz w:val="20"/>
          <w:szCs w:val="20"/>
        </w:rPr>
        <w:t>Для целей определения цены настоящего Договора базовый объем Инвестиционной программы за один календарный год (</w:t>
      </w:r>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sub>
          <m:sup>
            <m:r>
              <w:rPr>
                <w:rFonts w:ascii="Cambria Math" w:hAnsi="Cambria Math"/>
                <w:sz w:val="20"/>
                <w:szCs w:val="20"/>
              </w:rPr>
              <m:t>БАЗА</m:t>
            </m:r>
          </m:sup>
        </m:sSubSup>
      </m:oMath>
      <w:r w:rsidRPr="0036656B">
        <w:rPr>
          <w:sz w:val="20"/>
          <w:szCs w:val="20"/>
        </w:rPr>
        <w:t xml:space="preserve">) составляет </w:t>
      </w:r>
      <w:r w:rsidRPr="0036656B">
        <w:rPr>
          <w:sz w:val="20"/>
          <w:szCs w:val="20"/>
          <w:highlight w:val="green"/>
        </w:rPr>
        <w:t>_____</w:t>
      </w:r>
      <w:r w:rsidRPr="0036656B">
        <w:rPr>
          <w:sz w:val="20"/>
          <w:szCs w:val="20"/>
        </w:rPr>
        <w:t xml:space="preserve"> руб. без учета НДС. Указанная величина подлежит ежегодной индексации на величину (в %) изменения базовой цены </w:t>
      </w:r>
      <w:r w:rsidRPr="0036656B">
        <w:rPr>
          <w:sz w:val="20"/>
        </w:rPr>
        <w:t xml:space="preserve">на тепловую энергию (мощность) </w:t>
      </w:r>
      <m:oMath>
        <m:r>
          <w:rPr>
            <w:rFonts w:ascii="Cambria Math" w:hAnsi="Cambria Math"/>
            <w:sz w:val="20"/>
          </w:rPr>
          <m:t xml:space="preserve"> </m:t>
        </m:r>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Ц</m:t>
            </m: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up>
            <m:r>
              <w:rPr>
                <w:rFonts w:ascii="Cambria Math" w:hAnsi="Cambria Math"/>
                <w:sz w:val="20"/>
                <w:szCs w:val="20"/>
              </w:rPr>
              <m:t>баз</m:t>
            </m:r>
          </m:sup>
        </m:sSubSup>
      </m:oMath>
      <w:r w:rsidRPr="0036656B">
        <w:rPr>
          <w:sz w:val="20"/>
          <w:szCs w:val="20"/>
        </w:rPr>
        <w:t xml:space="preserve">)  в течение (со второго полугодия) календарного года, предшествующего году, на который формируется Инвестиционная программа, и ежегодно учитывается Сторонами в качестве базового источника финансирования мероприятий Инвестиционной программы при определении объема Инвестиционной программы (плановой стоимости всех мероприятий Инвестиционной программы </w:t>
      </w:r>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sub>
          <m:sup>
            <m:r>
              <w:rPr>
                <w:rFonts w:ascii="Cambria Math" w:hAnsi="Cambria Math"/>
                <w:sz w:val="20"/>
                <w:szCs w:val="20"/>
              </w:rPr>
              <m:t>ИРП</m:t>
            </m:r>
          </m:sup>
        </m:sSubSup>
      </m:oMath>
      <w:r w:rsidRPr="0036656B">
        <w:rPr>
          <w:sz w:val="20"/>
          <w:szCs w:val="20"/>
        </w:rPr>
        <w:t xml:space="preserve">) и формировании мероприятий Инвестиционной программы в соответствии с </w:t>
      </w:r>
      <w:r w:rsidRPr="0036656B">
        <w:rPr>
          <w:b/>
          <w:sz w:val="20"/>
          <w:szCs w:val="20"/>
        </w:rPr>
        <w:t xml:space="preserve">пунктом </w:t>
      </w:r>
      <w:r w:rsidRPr="0036656B">
        <w:rPr>
          <w:b/>
          <w:sz w:val="20"/>
          <w:szCs w:val="20"/>
        </w:rPr>
        <w:fldChar w:fldCharType="begin"/>
      </w:r>
      <w:r w:rsidRPr="0036656B">
        <w:rPr>
          <w:b/>
          <w:sz w:val="20"/>
          <w:szCs w:val="20"/>
        </w:rPr>
        <w:instrText xml:space="preserve"> REF _Ref65543647 \r </w:instrText>
      </w:r>
      <w:r>
        <w:rPr>
          <w:b/>
          <w:sz w:val="20"/>
          <w:szCs w:val="20"/>
        </w:rPr>
        <w:instrText xml:space="preserve"> \* MERGEFORMAT </w:instrText>
      </w:r>
      <w:r w:rsidRPr="0036656B">
        <w:rPr>
          <w:b/>
          <w:sz w:val="20"/>
          <w:szCs w:val="20"/>
        </w:rPr>
        <w:fldChar w:fldCharType="separate"/>
      </w:r>
      <w:r w:rsidR="00483165">
        <w:rPr>
          <w:b/>
          <w:sz w:val="20"/>
          <w:szCs w:val="20"/>
        </w:rPr>
        <w:t>4.2.3</w:t>
      </w:r>
      <w:r w:rsidRPr="0036656B">
        <w:rPr>
          <w:b/>
          <w:sz w:val="20"/>
          <w:szCs w:val="20"/>
        </w:rPr>
        <w:fldChar w:fldCharType="end"/>
      </w:r>
      <w:r w:rsidRPr="0036656B">
        <w:rPr>
          <w:sz w:val="20"/>
          <w:szCs w:val="20"/>
        </w:rPr>
        <w:t xml:space="preserve"> Договора на каждый очередной календарный год.</w:t>
      </w:r>
      <w:bookmarkEnd w:id="104"/>
    </w:p>
    <w:p w14:paraId="420599B6" w14:textId="41ED36EA" w:rsidR="0036656B" w:rsidRPr="0036656B" w:rsidRDefault="0036656B" w:rsidP="00784CD8">
      <w:pPr>
        <w:pStyle w:val="af5"/>
        <w:numPr>
          <w:ilvl w:val="0"/>
          <w:numId w:val="5"/>
        </w:numPr>
        <w:tabs>
          <w:tab w:val="left" w:pos="1134"/>
        </w:tabs>
        <w:spacing w:before="120"/>
        <w:ind w:left="0" w:firstLine="567"/>
        <w:contextualSpacing w:val="0"/>
        <w:jc w:val="both"/>
        <w:rPr>
          <w:sz w:val="20"/>
          <w:szCs w:val="20"/>
        </w:rPr>
      </w:pPr>
      <w:bookmarkStart w:id="105" w:name="_Ref65544377"/>
      <w:bookmarkStart w:id="106" w:name="_Ref65682721"/>
      <w:r w:rsidRPr="0036656B">
        <w:rPr>
          <w:sz w:val="20"/>
          <w:szCs w:val="20"/>
        </w:rPr>
        <w:lastRenderedPageBreak/>
        <w:t xml:space="preserve">В связи с тем, что тепловая энергия (мощность) может поставляться Поставщиком для обеспечения собственного потребления (не связанного с потреблением на хозяйственные нужды, необходимые для поддержания и обеспечения работы принадлежащего Поставщику источника тепловой энергии) стороны договорились об установлении коэффициента </w:t>
      </w:r>
      <m:oMath>
        <m:sSub>
          <m:sSubPr>
            <m:ctrlPr>
              <w:rPr>
                <w:rFonts w:ascii="Cambria Math" w:hAnsi="Cambria Math"/>
                <w:i/>
                <w:sz w:val="20"/>
                <w:szCs w:val="20"/>
              </w:rPr>
            </m:ctrlPr>
          </m:sSubPr>
          <m:e>
            <m:r>
              <w:rPr>
                <w:rFonts w:ascii="Cambria Math" w:hAnsi="Cambria Math"/>
                <w:sz w:val="20"/>
                <w:szCs w:val="20"/>
                <w:lang w:val="en-US"/>
              </w:rPr>
              <m:t>K</m:t>
            </m:r>
          </m:e>
          <m:sub>
            <m:r>
              <w:rPr>
                <w:rFonts w:ascii="Cambria Math" w:hAnsi="Cambria Math"/>
                <w:sz w:val="20"/>
                <w:szCs w:val="20"/>
              </w:rPr>
              <m:t>доля</m:t>
            </m:r>
          </m:sub>
        </m:sSub>
      </m:oMath>
      <w:r w:rsidRPr="0036656B">
        <w:rPr>
          <w:sz w:val="20"/>
          <w:szCs w:val="20"/>
        </w:rPr>
        <w:t xml:space="preserve">, равного </w:t>
      </w:r>
      <w:r w:rsidRPr="0036656B">
        <w:rPr>
          <w:sz w:val="20"/>
          <w:szCs w:val="20"/>
          <w:highlight w:val="green"/>
        </w:rPr>
        <w:t>_____</w:t>
      </w:r>
      <w:r w:rsidRPr="0036656B">
        <w:rPr>
          <w:sz w:val="20"/>
          <w:szCs w:val="20"/>
        </w:rPr>
        <w:t xml:space="preserve"> и соответствующего доле возмещения со стороны Покупателя объема Инвестиционной программы. Коэффициент </w:t>
      </w:r>
      <m:oMath>
        <m:sSub>
          <m:sSubPr>
            <m:ctrlPr>
              <w:rPr>
                <w:rFonts w:ascii="Cambria Math" w:hAnsi="Cambria Math"/>
                <w:i/>
                <w:sz w:val="20"/>
                <w:szCs w:val="20"/>
              </w:rPr>
            </m:ctrlPr>
          </m:sSubPr>
          <m:e>
            <m:r>
              <w:rPr>
                <w:rFonts w:ascii="Cambria Math" w:hAnsi="Cambria Math"/>
                <w:sz w:val="20"/>
                <w:szCs w:val="20"/>
                <w:lang w:val="en-US"/>
              </w:rPr>
              <m:t>K</m:t>
            </m:r>
          </m:e>
          <m:sub>
            <m:r>
              <w:rPr>
                <w:rFonts w:ascii="Cambria Math" w:hAnsi="Cambria Math"/>
                <w:sz w:val="20"/>
                <w:szCs w:val="20"/>
              </w:rPr>
              <m:t>доля</m:t>
            </m:r>
          </m:sub>
        </m:sSub>
      </m:oMath>
      <w:r w:rsidRPr="0036656B">
        <w:rPr>
          <w:sz w:val="20"/>
          <w:szCs w:val="20"/>
        </w:rPr>
        <w:t xml:space="preserve"> может быть изменен по соглашению Сторон.</w:t>
      </w:r>
      <w:bookmarkEnd w:id="105"/>
      <w:r w:rsidRPr="0036656B">
        <w:rPr>
          <w:sz w:val="20"/>
          <w:szCs w:val="20"/>
        </w:rPr>
        <w:t xml:space="preserve"> Произведение величины </w:t>
      </w:r>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sub>
          <m:sup>
            <m:r>
              <w:rPr>
                <w:rFonts w:ascii="Cambria Math" w:hAnsi="Cambria Math"/>
                <w:sz w:val="20"/>
                <w:szCs w:val="20"/>
              </w:rPr>
              <m:t>БАЗА</m:t>
            </m:r>
          </m:sup>
        </m:sSubSup>
      </m:oMath>
      <w:r w:rsidRPr="0036656B">
        <w:rPr>
          <w:sz w:val="20"/>
          <w:szCs w:val="20"/>
        </w:rPr>
        <w:t xml:space="preserve">, определенной в </w:t>
      </w:r>
      <w:r w:rsidRPr="0036656B">
        <w:rPr>
          <w:b/>
          <w:sz w:val="20"/>
          <w:szCs w:val="20"/>
        </w:rPr>
        <w:t xml:space="preserve">пункте </w:t>
      </w:r>
      <w:r w:rsidRPr="0036656B">
        <w:rPr>
          <w:b/>
          <w:sz w:val="20"/>
          <w:szCs w:val="20"/>
        </w:rPr>
        <w:fldChar w:fldCharType="begin"/>
      </w:r>
      <w:r w:rsidRPr="0036656B">
        <w:rPr>
          <w:b/>
          <w:sz w:val="20"/>
          <w:szCs w:val="20"/>
        </w:rPr>
        <w:instrText xml:space="preserve"> REF _Ref65544437 \r </w:instrText>
      </w:r>
      <w:r>
        <w:rPr>
          <w:b/>
          <w:sz w:val="20"/>
          <w:szCs w:val="20"/>
        </w:rPr>
        <w:instrText xml:space="preserve"> \* MERGEFORMAT </w:instrText>
      </w:r>
      <w:r w:rsidRPr="0036656B">
        <w:rPr>
          <w:b/>
          <w:sz w:val="20"/>
          <w:szCs w:val="20"/>
        </w:rPr>
        <w:fldChar w:fldCharType="separate"/>
      </w:r>
      <w:r w:rsidR="00483165">
        <w:rPr>
          <w:b/>
          <w:sz w:val="20"/>
          <w:szCs w:val="20"/>
        </w:rPr>
        <w:t>4.2.1</w:t>
      </w:r>
      <w:r w:rsidRPr="0036656B">
        <w:rPr>
          <w:b/>
          <w:sz w:val="20"/>
          <w:szCs w:val="20"/>
        </w:rPr>
        <w:fldChar w:fldCharType="end"/>
      </w:r>
      <w:r w:rsidRPr="0036656B">
        <w:rPr>
          <w:sz w:val="20"/>
          <w:szCs w:val="20"/>
        </w:rPr>
        <w:t xml:space="preserve"> Договора, и величины </w:t>
      </w:r>
      <w:proofErr w:type="spellStart"/>
      <w:r w:rsidRPr="0036656B">
        <w:rPr>
          <w:i/>
          <w:sz w:val="20"/>
          <w:szCs w:val="20"/>
        </w:rPr>
        <w:t>К</w:t>
      </w:r>
      <w:r w:rsidRPr="0036656B">
        <w:rPr>
          <w:i/>
          <w:sz w:val="20"/>
          <w:szCs w:val="20"/>
          <w:vertAlign w:val="subscript"/>
        </w:rPr>
        <w:t>доля</w:t>
      </w:r>
      <w:proofErr w:type="spellEnd"/>
      <w:r w:rsidRPr="0036656B">
        <w:rPr>
          <w:sz w:val="20"/>
          <w:szCs w:val="20"/>
        </w:rPr>
        <w:t xml:space="preserve">, определенной в </w:t>
      </w:r>
      <w:r w:rsidRPr="0036656B">
        <w:rPr>
          <w:b/>
          <w:sz w:val="20"/>
          <w:szCs w:val="20"/>
        </w:rPr>
        <w:t>настоящем пункте</w:t>
      </w:r>
      <w:r w:rsidRPr="0036656B">
        <w:rPr>
          <w:sz w:val="20"/>
          <w:szCs w:val="20"/>
        </w:rPr>
        <w:t xml:space="preserve">, является величиной базового возмещения со стороны Покупателя объема Инвестиционной программы (плановой стоимости всех мероприятий Инвестиционной программы </w:t>
      </w:r>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sub>
          <m:sup>
            <m:r>
              <w:rPr>
                <w:rFonts w:ascii="Cambria Math" w:hAnsi="Cambria Math"/>
                <w:sz w:val="20"/>
                <w:szCs w:val="20"/>
              </w:rPr>
              <m:t>ИРП</m:t>
            </m:r>
          </m:sup>
        </m:sSubSup>
      </m:oMath>
      <w:r w:rsidRPr="0036656B">
        <w:rPr>
          <w:sz w:val="20"/>
          <w:szCs w:val="20"/>
        </w:rPr>
        <w:t>), согласованной Сторонами на соответствующий календарный год.</w:t>
      </w:r>
      <w:bookmarkEnd w:id="106"/>
      <w:r w:rsidRPr="0036656B">
        <w:rPr>
          <w:sz w:val="20"/>
          <w:szCs w:val="20"/>
        </w:rPr>
        <w:t xml:space="preserve"> </w:t>
      </w:r>
    </w:p>
    <w:p w14:paraId="6BE6BC72" w14:textId="43EADB79" w:rsidR="0036656B" w:rsidRPr="0036656B" w:rsidRDefault="0036656B" w:rsidP="00784CD8">
      <w:pPr>
        <w:pStyle w:val="af5"/>
        <w:numPr>
          <w:ilvl w:val="0"/>
          <w:numId w:val="5"/>
        </w:numPr>
        <w:tabs>
          <w:tab w:val="left" w:pos="1134"/>
        </w:tabs>
        <w:suppressAutoHyphens/>
        <w:autoSpaceDE w:val="0"/>
        <w:autoSpaceDN w:val="0"/>
        <w:adjustRightInd w:val="0"/>
        <w:spacing w:before="120" w:after="120"/>
        <w:ind w:left="0" w:firstLine="567"/>
        <w:contextualSpacing w:val="0"/>
        <w:jc w:val="both"/>
        <w:rPr>
          <w:sz w:val="20"/>
          <w:szCs w:val="20"/>
        </w:rPr>
      </w:pPr>
      <w:bookmarkStart w:id="107" w:name="_Ref65543647"/>
      <w:r w:rsidRPr="0036656B">
        <w:rPr>
          <w:sz w:val="20"/>
          <w:szCs w:val="20"/>
        </w:rPr>
        <w:t xml:space="preserve">Объем Инвестиционной программы (плановая стоимость мероприятий Инвестиционной программы) на календарный год может быть изменен (увеличен или уменьшен) по сравнению с базовым объемом Инвестиционной программы, определяемым в соответствии с </w:t>
      </w:r>
      <w:r w:rsidRPr="0036656B">
        <w:rPr>
          <w:b/>
          <w:sz w:val="20"/>
          <w:szCs w:val="20"/>
        </w:rPr>
        <w:t xml:space="preserve">пунктом </w:t>
      </w:r>
      <w:r w:rsidRPr="0036656B">
        <w:rPr>
          <w:b/>
          <w:sz w:val="20"/>
          <w:szCs w:val="20"/>
        </w:rPr>
        <w:fldChar w:fldCharType="begin"/>
      </w:r>
      <w:r w:rsidRPr="0036656B">
        <w:rPr>
          <w:b/>
          <w:sz w:val="20"/>
          <w:szCs w:val="20"/>
        </w:rPr>
        <w:instrText xml:space="preserve"> REF _Ref65544437 \r </w:instrText>
      </w:r>
      <w:r>
        <w:rPr>
          <w:b/>
          <w:sz w:val="20"/>
          <w:szCs w:val="20"/>
        </w:rPr>
        <w:instrText xml:space="preserve"> \* MERGEFORMAT </w:instrText>
      </w:r>
      <w:r w:rsidRPr="0036656B">
        <w:rPr>
          <w:b/>
          <w:sz w:val="20"/>
          <w:szCs w:val="20"/>
        </w:rPr>
        <w:fldChar w:fldCharType="separate"/>
      </w:r>
      <w:r w:rsidR="00483165">
        <w:rPr>
          <w:b/>
          <w:sz w:val="20"/>
          <w:szCs w:val="20"/>
        </w:rPr>
        <w:t>4.2.1</w:t>
      </w:r>
      <w:r w:rsidRPr="0036656B">
        <w:rPr>
          <w:b/>
          <w:sz w:val="20"/>
          <w:szCs w:val="20"/>
        </w:rPr>
        <w:fldChar w:fldCharType="end"/>
      </w:r>
      <w:r w:rsidRPr="0036656B">
        <w:rPr>
          <w:sz w:val="20"/>
          <w:szCs w:val="20"/>
        </w:rPr>
        <w:t xml:space="preserve"> Договора, в срок и в порядке, предусмотренные в Стандарте взаимодействия и Договоре, путем подписания Сторонами дополнительного соглашения к Договору (Приложения №12). В случае, если Стороны не достигли согласия в отношении объема Инвестиционной программы на календарный год и не подписали дополнительное соглашение к Договору, то объем Инвестиционной программы на календарный год считается согласованным в неоспариваемой Сторонами части, что подтверждается деловой перепиской Сторон.</w:t>
      </w:r>
      <w:bookmarkEnd w:id="107"/>
      <w:r w:rsidRPr="0036656B">
        <w:rPr>
          <w:sz w:val="20"/>
          <w:szCs w:val="20"/>
        </w:rPr>
        <w:t xml:space="preserve"> </w:t>
      </w:r>
    </w:p>
    <w:p w14:paraId="0DD85FBF" w14:textId="77777777" w:rsidR="0036656B" w:rsidRPr="0036656B" w:rsidRDefault="0036656B" w:rsidP="00784CD8">
      <w:pPr>
        <w:pStyle w:val="af5"/>
        <w:numPr>
          <w:ilvl w:val="0"/>
          <w:numId w:val="5"/>
        </w:numPr>
        <w:tabs>
          <w:tab w:val="left" w:pos="1134"/>
        </w:tabs>
        <w:spacing w:before="120" w:after="120"/>
        <w:ind w:left="0" w:firstLine="567"/>
        <w:contextualSpacing w:val="0"/>
        <w:jc w:val="both"/>
        <w:rPr>
          <w:sz w:val="20"/>
          <w:szCs w:val="20"/>
        </w:rPr>
      </w:pPr>
      <w:bookmarkStart w:id="108" w:name="_Ref65781280"/>
      <w:r w:rsidRPr="0036656B">
        <w:rPr>
          <w:sz w:val="20"/>
          <w:szCs w:val="20"/>
        </w:rPr>
        <w:t xml:space="preserve">Стороны определили, что на </w:t>
      </w:r>
      <w:r w:rsidRPr="0036656B">
        <w:rPr>
          <w:sz w:val="20"/>
          <w:szCs w:val="20"/>
          <w:highlight w:val="green"/>
        </w:rPr>
        <w:t>_____</w:t>
      </w:r>
      <w:r w:rsidRPr="0036656B">
        <w:rPr>
          <w:sz w:val="20"/>
          <w:szCs w:val="20"/>
        </w:rPr>
        <w:t xml:space="preserve"> год</w:t>
      </w:r>
      <w:r w:rsidRPr="0036656B">
        <w:rPr>
          <w:i/>
          <w:sz w:val="20"/>
          <w:szCs w:val="20"/>
        </w:rPr>
        <w:t xml:space="preserve"> </w:t>
      </w:r>
      <w:r w:rsidRPr="0036656B">
        <w:rPr>
          <w:sz w:val="20"/>
          <w:szCs w:val="20"/>
        </w:rPr>
        <w:t>объем Инвестиционной программы не устанавливается.</w:t>
      </w:r>
      <w:bookmarkEnd w:id="108"/>
    </w:p>
    <w:p w14:paraId="40DDDF74" w14:textId="77777777" w:rsidR="0036656B" w:rsidRPr="0036656B" w:rsidRDefault="0036656B" w:rsidP="00784CD8">
      <w:pPr>
        <w:pStyle w:val="af5"/>
        <w:numPr>
          <w:ilvl w:val="0"/>
          <w:numId w:val="19"/>
        </w:numPr>
        <w:tabs>
          <w:tab w:val="left" w:pos="1134"/>
        </w:tabs>
        <w:suppressAutoHyphens/>
        <w:spacing w:before="240" w:after="120"/>
        <w:ind w:left="0" w:firstLine="567"/>
        <w:contextualSpacing w:val="0"/>
        <w:jc w:val="both"/>
        <w:rPr>
          <w:sz w:val="20"/>
          <w:szCs w:val="20"/>
        </w:rPr>
      </w:pPr>
      <w:bookmarkStart w:id="109" w:name="_Ref65580791"/>
      <w:r w:rsidRPr="0036656B">
        <w:rPr>
          <w:sz w:val="20"/>
          <w:szCs w:val="20"/>
        </w:rPr>
        <w:t xml:space="preserve">Порядок определения коэффициента </w:t>
      </w:r>
      <m:oMath>
        <m:r>
          <w:rPr>
            <w:rFonts w:ascii="Cambria Math" w:hAnsi="Cambria Math"/>
            <w:sz w:val="20"/>
            <w:szCs w:val="20"/>
          </w:rPr>
          <m:t xml:space="preserve"> </m:t>
        </m:r>
        <m:sSub>
          <m:sSubPr>
            <m:ctrlPr>
              <w:rPr>
                <w:rFonts w:ascii="Cambria Math" w:hAnsi="Cambria Math"/>
                <w:i/>
                <w:sz w:val="20"/>
                <w:szCs w:val="20"/>
              </w:rPr>
            </m:ctrlPr>
          </m:sSubPr>
          <m:e>
            <m:r>
              <w:rPr>
                <w:rFonts w:ascii="Cambria Math" w:hAnsi="Cambria Math"/>
                <w:sz w:val="20"/>
                <w:szCs w:val="20"/>
              </w:rPr>
              <m:t>К</m:t>
            </m:r>
          </m:e>
          <m:sub>
            <m:sSub>
              <m:sSubPr>
                <m:ctrlPr>
                  <w:rPr>
                    <w:rFonts w:ascii="Cambria Math" w:hAnsi="Cambria Math"/>
                    <w:i/>
                    <w:sz w:val="20"/>
                    <w:szCs w:val="20"/>
                  </w:rPr>
                </m:ctrlPr>
              </m:sSubPr>
              <m:e>
                <m:r>
                  <w:rPr>
                    <w:rFonts w:ascii="Cambria Math" w:hAnsi="Cambria Math"/>
                    <w:sz w:val="20"/>
                    <w:szCs w:val="20"/>
                  </w:rPr>
                  <m:t>цена</m:t>
                </m: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Sub>
          </m:sub>
        </m:sSub>
      </m:oMath>
      <w:r w:rsidRPr="0036656B">
        <w:rPr>
          <w:sz w:val="20"/>
          <w:szCs w:val="20"/>
        </w:rPr>
        <w:t>.</w:t>
      </w:r>
      <w:bookmarkEnd w:id="109"/>
    </w:p>
    <w:p w14:paraId="1AD24068" w14:textId="1A88ED17" w:rsidR="0036656B" w:rsidRPr="0036656B" w:rsidRDefault="0036656B" w:rsidP="00784CD8">
      <w:pPr>
        <w:pStyle w:val="af5"/>
        <w:numPr>
          <w:ilvl w:val="0"/>
          <w:numId w:val="6"/>
        </w:numPr>
        <w:tabs>
          <w:tab w:val="left" w:pos="1134"/>
        </w:tabs>
        <w:suppressAutoHyphens/>
        <w:ind w:left="0" w:firstLine="567"/>
        <w:contextualSpacing w:val="0"/>
        <w:jc w:val="both"/>
        <w:rPr>
          <w:sz w:val="20"/>
          <w:szCs w:val="20"/>
        </w:rPr>
      </w:pPr>
      <w:r w:rsidRPr="0036656B">
        <w:rPr>
          <w:sz w:val="20"/>
          <w:szCs w:val="20"/>
        </w:rPr>
        <w:t>Коэффициент</w:t>
      </w:r>
      <w:r w:rsidRPr="0036656B">
        <w:rPr>
          <w:b/>
          <w:sz w:val="20"/>
          <w:szCs w:val="20"/>
        </w:rPr>
        <w:t xml:space="preserve"> </w:t>
      </w:r>
      <m:oMath>
        <m:r>
          <m:rPr>
            <m:sty m:val="bi"/>
          </m:rPr>
          <w:rPr>
            <w:rFonts w:ascii="Cambria Math" w:hAnsi="Cambria Math"/>
            <w:sz w:val="20"/>
            <w:szCs w:val="20"/>
          </w:rPr>
          <m:t xml:space="preserve"> </m:t>
        </m:r>
        <m:sSub>
          <m:sSubPr>
            <m:ctrlPr>
              <w:rPr>
                <w:rFonts w:ascii="Cambria Math" w:hAnsi="Cambria Math"/>
                <w:b/>
                <w:i/>
                <w:sz w:val="20"/>
                <w:szCs w:val="20"/>
              </w:rPr>
            </m:ctrlPr>
          </m:sSubPr>
          <m:e>
            <m:r>
              <m:rPr>
                <m:sty m:val="bi"/>
              </m:rPr>
              <w:rPr>
                <w:rFonts w:ascii="Cambria Math" w:hAnsi="Cambria Math"/>
                <w:sz w:val="20"/>
                <w:szCs w:val="20"/>
              </w:rPr>
              <m:t>К</m:t>
            </m:r>
          </m:e>
          <m:sub>
            <m:sSub>
              <m:sSubPr>
                <m:ctrlPr>
                  <w:rPr>
                    <w:rFonts w:ascii="Cambria Math" w:hAnsi="Cambria Math"/>
                    <w:b/>
                    <w:i/>
                    <w:sz w:val="20"/>
                    <w:szCs w:val="20"/>
                  </w:rPr>
                </m:ctrlPr>
              </m:sSubPr>
              <m:e>
                <m:r>
                  <m:rPr>
                    <m:sty m:val="bi"/>
                  </m:rPr>
                  <w:rPr>
                    <w:rFonts w:ascii="Cambria Math" w:hAnsi="Cambria Math"/>
                    <w:sz w:val="20"/>
                    <w:szCs w:val="20"/>
                  </w:rPr>
                  <m:t>цена</m:t>
                </m:r>
              </m:e>
              <m:sub>
                <m:r>
                  <m:rPr>
                    <m:sty m:val="bi"/>
                  </m:rPr>
                  <w:rPr>
                    <w:rFonts w:ascii="Cambria Math" w:hAnsi="Cambria Math"/>
                    <w:sz w:val="20"/>
                    <w:szCs w:val="20"/>
                    <w:lang w:val="en-US"/>
                  </w:rPr>
                  <m:t>k</m:t>
                </m:r>
                <m:r>
                  <m:rPr>
                    <m:sty m:val="bi"/>
                  </m:rPr>
                  <w:rPr>
                    <w:rFonts w:ascii="Cambria Math" w:hAnsi="Cambria Math"/>
                    <w:sz w:val="20"/>
                    <w:szCs w:val="20"/>
                  </w:rPr>
                  <m:t>,</m:t>
                </m:r>
                <m:r>
                  <m:rPr>
                    <m:sty m:val="bi"/>
                  </m:rPr>
                  <w:rPr>
                    <w:rFonts w:ascii="Cambria Math" w:hAnsi="Cambria Math"/>
                    <w:sz w:val="20"/>
                    <w:szCs w:val="20"/>
                    <w:lang w:val="en-US"/>
                  </w:rPr>
                  <m:t>m</m:t>
                </m:r>
              </m:sub>
            </m:sSub>
          </m:sub>
        </m:sSub>
      </m:oMath>
      <w:r w:rsidRPr="0036656B">
        <w:rPr>
          <w:sz w:val="20"/>
          <w:szCs w:val="20"/>
        </w:rPr>
        <w:t xml:space="preserve"> для расчетного периода </w:t>
      </w:r>
      <w:r w:rsidRPr="0036656B">
        <w:rPr>
          <w:b/>
          <w:i/>
          <w:sz w:val="20"/>
          <w:szCs w:val="20"/>
          <w:lang w:val="en-US"/>
        </w:rPr>
        <w:t>m</w:t>
      </w:r>
      <w:r w:rsidRPr="0036656B">
        <w:rPr>
          <w:sz w:val="20"/>
          <w:szCs w:val="20"/>
        </w:rPr>
        <w:t xml:space="preserve"> календарного года </w:t>
      </w:r>
      <w:r w:rsidRPr="0036656B">
        <w:rPr>
          <w:b/>
          <w:i/>
          <w:sz w:val="20"/>
          <w:szCs w:val="20"/>
          <w:lang w:val="en-US"/>
        </w:rPr>
        <w:t>k</w:t>
      </w:r>
      <w:r w:rsidRPr="0036656B">
        <w:rPr>
          <w:sz w:val="20"/>
          <w:szCs w:val="20"/>
        </w:rPr>
        <w:t xml:space="preserve"> определяется для целей корректировки цены Договора в связи с изменением объема Инвестиционной программы, предусмотренным </w:t>
      </w:r>
      <w:r w:rsidRPr="0036656B">
        <w:rPr>
          <w:b/>
          <w:sz w:val="20"/>
          <w:szCs w:val="20"/>
        </w:rPr>
        <w:t xml:space="preserve">пунктом </w:t>
      </w:r>
      <w:r w:rsidRPr="0036656B">
        <w:rPr>
          <w:b/>
          <w:sz w:val="20"/>
          <w:szCs w:val="20"/>
        </w:rPr>
        <w:fldChar w:fldCharType="begin"/>
      </w:r>
      <w:r w:rsidRPr="0036656B">
        <w:rPr>
          <w:b/>
          <w:sz w:val="20"/>
          <w:szCs w:val="20"/>
        </w:rPr>
        <w:instrText xml:space="preserve"> REF _Ref65543647 \r </w:instrText>
      </w:r>
      <w:r>
        <w:rPr>
          <w:b/>
          <w:sz w:val="20"/>
          <w:szCs w:val="20"/>
        </w:rPr>
        <w:instrText xml:space="preserve"> \* MERGEFORMAT </w:instrText>
      </w:r>
      <w:r w:rsidRPr="0036656B">
        <w:rPr>
          <w:b/>
          <w:sz w:val="20"/>
          <w:szCs w:val="20"/>
        </w:rPr>
        <w:fldChar w:fldCharType="separate"/>
      </w:r>
      <w:r w:rsidR="00483165">
        <w:rPr>
          <w:b/>
          <w:sz w:val="20"/>
          <w:szCs w:val="20"/>
        </w:rPr>
        <w:t>4.2.3</w:t>
      </w:r>
      <w:r w:rsidRPr="0036656B">
        <w:rPr>
          <w:b/>
          <w:sz w:val="20"/>
          <w:szCs w:val="20"/>
        </w:rPr>
        <w:fldChar w:fldCharType="end"/>
      </w:r>
      <w:r w:rsidRPr="0036656B">
        <w:rPr>
          <w:sz w:val="20"/>
          <w:szCs w:val="20"/>
        </w:rPr>
        <w:t xml:space="preserve"> Договора, лимитами на максимальное увеличение и максимальное снижение стоимости Договора, предусмотренные </w:t>
      </w:r>
      <w:r w:rsidRPr="0036656B">
        <w:rPr>
          <w:b/>
          <w:sz w:val="20"/>
          <w:szCs w:val="20"/>
        </w:rPr>
        <w:t xml:space="preserve">пунктами </w:t>
      </w:r>
      <w:r w:rsidRPr="0036656B">
        <w:rPr>
          <w:b/>
          <w:sz w:val="20"/>
          <w:szCs w:val="20"/>
        </w:rPr>
        <w:fldChar w:fldCharType="begin"/>
      </w:r>
      <w:r w:rsidRPr="0036656B">
        <w:rPr>
          <w:b/>
          <w:sz w:val="20"/>
          <w:szCs w:val="20"/>
        </w:rPr>
        <w:instrText xml:space="preserve"> REF _Ref65543160 \r  \* MERGEFORMAT </w:instrText>
      </w:r>
      <w:r w:rsidRPr="0036656B">
        <w:rPr>
          <w:b/>
          <w:sz w:val="20"/>
          <w:szCs w:val="20"/>
        </w:rPr>
        <w:fldChar w:fldCharType="separate"/>
      </w:r>
      <w:r w:rsidR="00483165">
        <w:rPr>
          <w:b/>
          <w:sz w:val="20"/>
          <w:szCs w:val="20"/>
        </w:rPr>
        <w:t>4.3.2.7</w:t>
      </w:r>
      <w:r w:rsidRPr="0036656B">
        <w:rPr>
          <w:b/>
          <w:sz w:val="20"/>
          <w:szCs w:val="20"/>
        </w:rPr>
        <w:fldChar w:fldCharType="end"/>
      </w:r>
      <w:r w:rsidRPr="0036656B">
        <w:rPr>
          <w:b/>
          <w:sz w:val="20"/>
          <w:szCs w:val="20"/>
        </w:rPr>
        <w:t xml:space="preserve"> и </w:t>
      </w:r>
      <w:r w:rsidRPr="0036656B">
        <w:rPr>
          <w:b/>
          <w:sz w:val="20"/>
          <w:szCs w:val="20"/>
        </w:rPr>
        <w:fldChar w:fldCharType="begin"/>
      </w:r>
      <w:r w:rsidRPr="0036656B">
        <w:rPr>
          <w:b/>
          <w:sz w:val="20"/>
          <w:szCs w:val="20"/>
        </w:rPr>
        <w:instrText xml:space="preserve"> REF _Ref65523178 \r  \* MERGEFORMAT </w:instrText>
      </w:r>
      <w:r w:rsidRPr="0036656B">
        <w:rPr>
          <w:b/>
          <w:sz w:val="20"/>
          <w:szCs w:val="20"/>
        </w:rPr>
        <w:fldChar w:fldCharType="separate"/>
      </w:r>
      <w:r w:rsidR="00483165">
        <w:rPr>
          <w:b/>
          <w:sz w:val="20"/>
          <w:szCs w:val="20"/>
        </w:rPr>
        <w:t>4.3.3</w:t>
      </w:r>
      <w:r w:rsidRPr="0036656B">
        <w:rPr>
          <w:b/>
          <w:sz w:val="20"/>
          <w:szCs w:val="20"/>
        </w:rPr>
        <w:fldChar w:fldCharType="end"/>
      </w:r>
      <w:r w:rsidRPr="0036656B">
        <w:rPr>
          <w:sz w:val="20"/>
          <w:szCs w:val="20"/>
        </w:rPr>
        <w:t xml:space="preserve"> Договора соответственно, выполнением или не выполнением контрольных точек в течение отчетного календарного года </w:t>
      </w:r>
      <w:r w:rsidRPr="0036656B">
        <w:rPr>
          <w:b/>
          <w:i/>
          <w:sz w:val="20"/>
          <w:szCs w:val="20"/>
          <w:lang w:val="en-US"/>
        </w:rPr>
        <w:t>k</w:t>
      </w:r>
      <w:r w:rsidRPr="0036656B">
        <w:rPr>
          <w:sz w:val="20"/>
          <w:szCs w:val="20"/>
        </w:rPr>
        <w:t xml:space="preserve"> , предусмотренных в Инвестиционной программе, фактическим выполнением или невыполнением мероприятий Инвестиционной программы по итогам отчетного календарного года </w:t>
      </w:r>
      <w:r w:rsidRPr="0036656B">
        <w:rPr>
          <w:b/>
          <w:i/>
          <w:sz w:val="20"/>
          <w:szCs w:val="20"/>
          <w:lang w:val="en-US"/>
        </w:rPr>
        <w:t>k</w:t>
      </w:r>
      <w:r w:rsidRPr="0036656B">
        <w:rPr>
          <w:sz w:val="20"/>
          <w:szCs w:val="20"/>
        </w:rPr>
        <w:t>, и в зависимости от фактического объема поставки тепловой энергии (мощности) (</w:t>
      </w:r>
      <m:oMath>
        <m:sSub>
          <m:sSubPr>
            <m:ctrlPr>
              <w:rPr>
                <w:rFonts w:ascii="Cambria Math" w:hAnsi="Cambria Math"/>
                <w:i/>
                <w:sz w:val="20"/>
                <w:szCs w:val="20"/>
              </w:rPr>
            </m:ctrlPr>
          </m:sSubPr>
          <m:e>
            <m:r>
              <w:rPr>
                <w:rFonts w:ascii="Cambria Math" w:hAnsi="Cambria Math"/>
                <w:sz w:val="20"/>
                <w:szCs w:val="20"/>
                <w:lang w:val="en-US"/>
              </w:rPr>
              <m:t>V</m:t>
            </m:r>
          </m:e>
          <m:sub>
            <m:sSub>
              <m:sSubPr>
                <m:ctrlPr>
                  <w:rPr>
                    <w:rFonts w:ascii="Cambria Math" w:hAnsi="Cambria Math"/>
                    <w:i/>
                    <w:sz w:val="20"/>
                    <w:szCs w:val="20"/>
                  </w:rPr>
                </m:ctrlPr>
              </m:sSubPr>
              <m:e>
                <m:r>
                  <w:rPr>
                    <w:rFonts w:ascii="Cambria Math" w:hAnsi="Cambria Math"/>
                    <w:sz w:val="20"/>
                    <w:szCs w:val="20"/>
                  </w:rPr>
                  <m:t>факт</m:t>
                </m: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Sub>
          </m:sub>
        </m:sSub>
      </m:oMath>
      <w:r w:rsidRPr="0036656B">
        <w:rPr>
          <w:sz w:val="20"/>
          <w:szCs w:val="20"/>
        </w:rPr>
        <w:t xml:space="preserve">) за расчётный период </w:t>
      </w:r>
      <w:r w:rsidRPr="0036656B">
        <w:rPr>
          <w:b/>
          <w:i/>
          <w:sz w:val="20"/>
          <w:szCs w:val="20"/>
          <w:lang w:val="en-US"/>
        </w:rPr>
        <w:t>m</w:t>
      </w:r>
      <w:r w:rsidRPr="0036656B">
        <w:rPr>
          <w:sz w:val="20"/>
          <w:szCs w:val="20"/>
        </w:rPr>
        <w:t xml:space="preserve"> календарного года</w:t>
      </w:r>
      <w:r w:rsidRPr="0036656B">
        <w:rPr>
          <w:b/>
          <w:i/>
          <w:sz w:val="20"/>
          <w:szCs w:val="20"/>
        </w:rPr>
        <w:t xml:space="preserve"> </w:t>
      </w:r>
      <w:r w:rsidRPr="0036656B">
        <w:rPr>
          <w:b/>
          <w:i/>
          <w:sz w:val="20"/>
          <w:szCs w:val="20"/>
          <w:lang w:val="en-US"/>
        </w:rPr>
        <w:t>k</w:t>
      </w:r>
      <w:r w:rsidRPr="0036656B">
        <w:rPr>
          <w:sz w:val="20"/>
          <w:szCs w:val="20"/>
        </w:rPr>
        <w:t xml:space="preserve"> и номера календарного года </w:t>
      </w:r>
      <w:r w:rsidRPr="0036656B">
        <w:rPr>
          <w:b/>
          <w:i/>
          <w:sz w:val="20"/>
          <w:szCs w:val="20"/>
          <w:lang w:val="en-US"/>
        </w:rPr>
        <w:t>k</w:t>
      </w:r>
      <w:r w:rsidRPr="0036656B">
        <w:rPr>
          <w:sz w:val="20"/>
          <w:szCs w:val="20"/>
        </w:rPr>
        <w:t xml:space="preserve"> рассчитывается следующим образом:</w:t>
      </w:r>
    </w:p>
    <w:p w14:paraId="0EFD9267" w14:textId="142E8CA0" w:rsidR="0036656B" w:rsidRPr="0036656B" w:rsidRDefault="0036656B" w:rsidP="00784CD8">
      <w:pPr>
        <w:pStyle w:val="af5"/>
        <w:numPr>
          <w:ilvl w:val="0"/>
          <w:numId w:val="21"/>
        </w:numPr>
        <w:suppressAutoHyphens/>
        <w:spacing w:before="120" w:after="120"/>
        <w:ind w:left="851" w:hanging="284"/>
        <w:contextualSpacing w:val="0"/>
        <w:jc w:val="both"/>
        <w:rPr>
          <w:sz w:val="20"/>
          <w:szCs w:val="20"/>
        </w:rPr>
      </w:pPr>
      <w:r w:rsidRPr="0036656B">
        <w:rPr>
          <w:sz w:val="20"/>
          <w:szCs w:val="20"/>
        </w:rPr>
        <w:t xml:space="preserve">при </w:t>
      </w:r>
      <m:oMath>
        <m:sSub>
          <m:sSubPr>
            <m:ctrlPr>
              <w:rPr>
                <w:rFonts w:ascii="Cambria Math" w:hAnsi="Cambria Math"/>
                <w:i/>
                <w:sz w:val="20"/>
                <w:szCs w:val="20"/>
              </w:rPr>
            </m:ctrlPr>
          </m:sSubPr>
          <m:e>
            <m:r>
              <w:rPr>
                <w:rFonts w:ascii="Cambria Math" w:hAnsi="Cambria Math"/>
                <w:sz w:val="20"/>
                <w:szCs w:val="20"/>
                <w:lang w:val="en-US"/>
              </w:rPr>
              <m:t>V</m:t>
            </m:r>
          </m:e>
          <m:sub>
            <m:sSub>
              <m:sSubPr>
                <m:ctrlPr>
                  <w:rPr>
                    <w:rFonts w:ascii="Cambria Math" w:hAnsi="Cambria Math"/>
                    <w:i/>
                    <w:sz w:val="20"/>
                    <w:szCs w:val="20"/>
                  </w:rPr>
                </m:ctrlPr>
              </m:sSubPr>
              <m:e>
                <m:r>
                  <w:rPr>
                    <w:rFonts w:ascii="Cambria Math" w:hAnsi="Cambria Math"/>
                    <w:sz w:val="20"/>
                    <w:szCs w:val="20"/>
                  </w:rPr>
                  <m:t>факт</m:t>
                </m: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Sub>
          </m:sub>
        </m:sSub>
        <m:r>
          <w:rPr>
            <w:rFonts w:ascii="Cambria Math" w:hAnsi="Cambria Math"/>
            <w:sz w:val="20"/>
            <w:szCs w:val="20"/>
          </w:rPr>
          <m:t>=0</m:t>
        </m:r>
      </m:oMath>
      <w:r w:rsidRPr="0036656B">
        <w:rPr>
          <w:sz w:val="20"/>
          <w:szCs w:val="20"/>
        </w:rPr>
        <w:t xml:space="preserve"> либо </w:t>
      </w:r>
      <w:r w:rsidRPr="0036656B">
        <w:rPr>
          <w:b/>
          <w:i/>
          <w:sz w:val="20"/>
          <w:szCs w:val="20"/>
          <w:lang w:val="en-US"/>
        </w:rPr>
        <w:t>k</w:t>
      </w:r>
      <w:r w:rsidRPr="0036656B">
        <w:rPr>
          <w:b/>
          <w:i/>
          <w:sz w:val="20"/>
          <w:szCs w:val="20"/>
        </w:rPr>
        <w:t xml:space="preserve"> </w:t>
      </w:r>
      <w:r w:rsidRPr="0036656B">
        <w:rPr>
          <w:sz w:val="20"/>
          <w:szCs w:val="20"/>
        </w:rPr>
        <w:t xml:space="preserve">= номеру календарного года, указанному </w:t>
      </w:r>
      <w:r w:rsidRPr="0036656B">
        <w:rPr>
          <w:b/>
          <w:sz w:val="20"/>
          <w:szCs w:val="20"/>
        </w:rPr>
        <w:t xml:space="preserve">в пункте </w:t>
      </w:r>
      <w:r w:rsidRPr="0036656B">
        <w:rPr>
          <w:b/>
          <w:sz w:val="20"/>
          <w:szCs w:val="20"/>
        </w:rPr>
        <w:fldChar w:fldCharType="begin"/>
      </w:r>
      <w:r w:rsidRPr="0036656B">
        <w:rPr>
          <w:b/>
          <w:sz w:val="20"/>
          <w:szCs w:val="20"/>
        </w:rPr>
        <w:instrText xml:space="preserve"> REF _Ref65781280 \r  \* MERGEFORMAT </w:instrText>
      </w:r>
      <w:r w:rsidRPr="0036656B">
        <w:rPr>
          <w:b/>
          <w:sz w:val="20"/>
          <w:szCs w:val="20"/>
        </w:rPr>
        <w:fldChar w:fldCharType="separate"/>
      </w:r>
      <w:r w:rsidR="00483165">
        <w:rPr>
          <w:b/>
          <w:sz w:val="20"/>
          <w:szCs w:val="20"/>
        </w:rPr>
        <w:t>4.2.4</w:t>
      </w:r>
      <w:r w:rsidRPr="0036656B">
        <w:rPr>
          <w:b/>
          <w:sz w:val="20"/>
          <w:szCs w:val="20"/>
        </w:rPr>
        <w:fldChar w:fldCharType="end"/>
      </w:r>
      <w:r w:rsidRPr="0036656B">
        <w:rPr>
          <w:sz w:val="20"/>
          <w:szCs w:val="20"/>
        </w:rPr>
        <w:t xml:space="preserve"> Договора (выполнение любого из условий):</w:t>
      </w:r>
    </w:p>
    <w:p w14:paraId="30E62ADF" w14:textId="77777777" w:rsidR="0036656B" w:rsidRPr="0036656B" w:rsidRDefault="002F18FC" w:rsidP="0036656B">
      <w:pPr>
        <w:pStyle w:val="af5"/>
        <w:suppressAutoHyphens/>
        <w:spacing w:before="120" w:after="120"/>
        <w:ind w:left="567"/>
        <w:contextualSpacing w:val="0"/>
        <w:jc w:val="center"/>
        <w:rPr>
          <w:sz w:val="20"/>
          <w:szCs w:val="20"/>
        </w:rPr>
      </w:pPr>
      <m:oMath>
        <m:sSub>
          <m:sSubPr>
            <m:ctrlPr>
              <w:rPr>
                <w:rFonts w:ascii="Cambria Math" w:hAnsi="Cambria Math"/>
                <w:i/>
                <w:sz w:val="20"/>
                <w:szCs w:val="20"/>
              </w:rPr>
            </m:ctrlPr>
          </m:sSubPr>
          <m:e>
            <m:r>
              <w:rPr>
                <w:rFonts w:ascii="Cambria Math" w:hAnsi="Cambria Math"/>
                <w:sz w:val="20"/>
                <w:szCs w:val="20"/>
              </w:rPr>
              <m:t>К</m:t>
            </m:r>
          </m:e>
          <m:sub>
            <m:sSub>
              <m:sSubPr>
                <m:ctrlPr>
                  <w:rPr>
                    <w:rFonts w:ascii="Cambria Math" w:hAnsi="Cambria Math"/>
                    <w:i/>
                    <w:sz w:val="20"/>
                    <w:szCs w:val="20"/>
                  </w:rPr>
                </m:ctrlPr>
              </m:sSubPr>
              <m:e>
                <m:r>
                  <w:rPr>
                    <w:rFonts w:ascii="Cambria Math" w:hAnsi="Cambria Math"/>
                    <w:sz w:val="20"/>
                    <w:szCs w:val="20"/>
                  </w:rPr>
                  <m:t>цена</m:t>
                </m:r>
              </m:e>
              <m:sub>
                <m:r>
                  <w:rPr>
                    <w:rFonts w:ascii="Cambria Math" w:hAnsi="Cambria Math"/>
                    <w:sz w:val="20"/>
                    <w:szCs w:val="20"/>
                    <w:lang w:val="en-US"/>
                  </w:rPr>
                  <m:t>k,m</m:t>
                </m:r>
              </m:sub>
            </m:sSub>
          </m:sub>
        </m:sSub>
        <m:r>
          <w:rPr>
            <w:rFonts w:ascii="Cambria Math" w:hAnsi="Cambria Math"/>
            <w:sz w:val="20"/>
            <w:szCs w:val="20"/>
          </w:rPr>
          <m:t>=1</m:t>
        </m:r>
      </m:oMath>
      <w:r w:rsidR="0036656B" w:rsidRPr="0036656B">
        <w:rPr>
          <w:sz w:val="20"/>
          <w:szCs w:val="20"/>
        </w:rPr>
        <w:t>;</w:t>
      </w:r>
    </w:p>
    <w:p w14:paraId="0907825C" w14:textId="12B0AEC2" w:rsidR="0036656B" w:rsidRPr="0036656B" w:rsidRDefault="0036656B" w:rsidP="00784CD8">
      <w:pPr>
        <w:pStyle w:val="af5"/>
        <w:numPr>
          <w:ilvl w:val="0"/>
          <w:numId w:val="21"/>
        </w:numPr>
        <w:suppressAutoHyphens/>
        <w:spacing w:before="120" w:after="120"/>
        <w:ind w:left="851" w:hanging="284"/>
        <w:contextualSpacing w:val="0"/>
        <w:jc w:val="both"/>
        <w:rPr>
          <w:sz w:val="20"/>
          <w:szCs w:val="20"/>
        </w:rPr>
      </w:pPr>
      <w:r w:rsidRPr="0036656B">
        <w:rPr>
          <w:sz w:val="20"/>
          <w:szCs w:val="20"/>
        </w:rPr>
        <w:t xml:space="preserve">при </w:t>
      </w:r>
      <m:oMath>
        <m:sSub>
          <m:sSubPr>
            <m:ctrlPr>
              <w:rPr>
                <w:rFonts w:ascii="Cambria Math" w:hAnsi="Cambria Math"/>
                <w:i/>
                <w:sz w:val="20"/>
                <w:szCs w:val="20"/>
              </w:rPr>
            </m:ctrlPr>
          </m:sSubPr>
          <m:e>
            <m:r>
              <w:rPr>
                <w:rFonts w:ascii="Cambria Math" w:hAnsi="Cambria Math"/>
                <w:sz w:val="20"/>
                <w:szCs w:val="20"/>
                <w:lang w:val="en-US"/>
              </w:rPr>
              <m:t>V</m:t>
            </m:r>
          </m:e>
          <m:sub>
            <m:sSub>
              <m:sSubPr>
                <m:ctrlPr>
                  <w:rPr>
                    <w:rFonts w:ascii="Cambria Math" w:hAnsi="Cambria Math"/>
                    <w:i/>
                    <w:sz w:val="20"/>
                    <w:szCs w:val="20"/>
                  </w:rPr>
                </m:ctrlPr>
              </m:sSubPr>
              <m:e>
                <m:r>
                  <w:rPr>
                    <w:rFonts w:ascii="Cambria Math" w:hAnsi="Cambria Math"/>
                    <w:sz w:val="20"/>
                    <w:szCs w:val="20"/>
                  </w:rPr>
                  <m:t>факт</m:t>
                </m: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Sub>
          </m:sub>
        </m:sSub>
        <m:r>
          <w:rPr>
            <w:rFonts w:ascii="Cambria Math" w:hAnsi="Cambria Math"/>
            <w:sz w:val="20"/>
            <w:szCs w:val="20"/>
          </w:rPr>
          <m:t>≠0</m:t>
        </m:r>
      </m:oMath>
      <w:r w:rsidRPr="0036656B">
        <w:rPr>
          <w:sz w:val="20"/>
          <w:szCs w:val="20"/>
        </w:rPr>
        <w:t xml:space="preserve"> и </w:t>
      </w:r>
      <w:r w:rsidRPr="0036656B">
        <w:rPr>
          <w:b/>
          <w:i/>
          <w:sz w:val="20"/>
          <w:szCs w:val="20"/>
          <w:lang w:val="en-US"/>
        </w:rPr>
        <w:t>k</w:t>
      </w:r>
      <w:r w:rsidRPr="0036656B">
        <w:rPr>
          <w:b/>
          <w:i/>
          <w:sz w:val="20"/>
          <w:szCs w:val="20"/>
        </w:rPr>
        <w:t xml:space="preserve"> </w:t>
      </w:r>
      <w:r w:rsidRPr="0036656B">
        <w:rPr>
          <w:sz w:val="20"/>
          <w:szCs w:val="20"/>
        </w:rPr>
        <w:t xml:space="preserve">&gt; номера календарного года, указанного </w:t>
      </w:r>
      <w:r w:rsidRPr="0036656B">
        <w:rPr>
          <w:b/>
          <w:sz w:val="20"/>
          <w:szCs w:val="20"/>
        </w:rPr>
        <w:t xml:space="preserve">в пункте </w:t>
      </w:r>
      <w:r w:rsidRPr="0036656B">
        <w:rPr>
          <w:b/>
          <w:sz w:val="20"/>
          <w:szCs w:val="20"/>
        </w:rPr>
        <w:fldChar w:fldCharType="begin"/>
      </w:r>
      <w:r w:rsidRPr="0036656B">
        <w:rPr>
          <w:b/>
          <w:sz w:val="20"/>
          <w:szCs w:val="20"/>
        </w:rPr>
        <w:instrText xml:space="preserve"> REF _Ref65781280 \r  \* MERGEFORMAT </w:instrText>
      </w:r>
      <w:r w:rsidRPr="0036656B">
        <w:rPr>
          <w:b/>
          <w:sz w:val="20"/>
          <w:szCs w:val="20"/>
        </w:rPr>
        <w:fldChar w:fldCharType="separate"/>
      </w:r>
      <w:r w:rsidR="00483165">
        <w:rPr>
          <w:b/>
          <w:sz w:val="20"/>
          <w:szCs w:val="20"/>
        </w:rPr>
        <w:t>4.2.4</w:t>
      </w:r>
      <w:r w:rsidRPr="0036656B">
        <w:rPr>
          <w:b/>
          <w:sz w:val="20"/>
          <w:szCs w:val="20"/>
        </w:rPr>
        <w:fldChar w:fldCharType="end"/>
      </w:r>
      <w:r w:rsidRPr="0036656B">
        <w:rPr>
          <w:sz w:val="20"/>
          <w:szCs w:val="20"/>
        </w:rPr>
        <w:t xml:space="preserve"> Договора (одновременное выполнение условий):</w:t>
      </w:r>
    </w:p>
    <w:p w14:paraId="0020B2A2" w14:textId="77777777" w:rsidR="0036656B" w:rsidRPr="0036656B" w:rsidRDefault="002F18FC" w:rsidP="0036656B">
      <w:pPr>
        <w:suppressAutoHyphens/>
        <w:jc w:val="center"/>
        <w:rPr>
          <w:rFonts w:ascii="Times New Roman" w:hAnsi="Times New Roman" w:cs="Times New Roman"/>
          <w:lang w:val="en-US"/>
        </w:rPr>
      </w:pPr>
      <m:oMathPara>
        <m:oMath>
          <m:sSub>
            <m:sSubPr>
              <m:ctrlPr>
                <w:rPr>
                  <w:rFonts w:ascii="Cambria Math" w:hAnsi="Cambria Math" w:cs="Times New Roman"/>
                  <w:i/>
                </w:rPr>
              </m:ctrlPr>
            </m:sSubPr>
            <m:e>
              <m:r>
                <w:rPr>
                  <w:rFonts w:ascii="Cambria Math" w:hAnsi="Cambria Math" w:cs="Times New Roman"/>
                </w:rPr>
                <m:t>К</m:t>
              </m:r>
            </m:e>
            <m:sub>
              <m:sSub>
                <m:sSubPr>
                  <m:ctrlPr>
                    <w:rPr>
                      <w:rFonts w:ascii="Cambria Math" w:hAnsi="Cambria Math" w:cs="Times New Roman"/>
                      <w:i/>
                    </w:rPr>
                  </m:ctrlPr>
                </m:sSubPr>
                <m:e>
                  <m:r>
                    <w:rPr>
                      <w:rFonts w:ascii="Cambria Math" w:hAnsi="Cambria Math" w:cs="Times New Roman"/>
                    </w:rPr>
                    <m:t>цена</m:t>
                  </m:r>
                </m:e>
                <m:sub>
                  <m:r>
                    <w:rPr>
                      <w:rFonts w:ascii="Cambria Math" w:hAnsi="Cambria Math" w:cs="Times New Roman"/>
                      <w:lang w:val="en-US"/>
                    </w:rPr>
                    <m:t>k,m</m:t>
                  </m:r>
                </m:sub>
              </m:sSub>
            </m:sub>
          </m:sSub>
          <m:r>
            <w:rPr>
              <w:rFonts w:ascii="Cambria Math" w:hAnsi="Cambria Math" w:cs="Times New Roman"/>
            </w:rPr>
            <m:t>=</m:t>
          </m:r>
          <m:f>
            <m:fPr>
              <m:ctrlPr>
                <w:rPr>
                  <w:rFonts w:ascii="Cambria Math" w:hAnsi="Cambria Math" w:cs="Times New Roman"/>
                  <w:i/>
                </w:rPr>
              </m:ctrlPr>
            </m:fPr>
            <m:num>
              <m:sSubSup>
                <m:sSubSupPr>
                  <m:ctrlPr>
                    <w:rPr>
                      <w:rFonts w:ascii="Cambria Math" w:hAnsi="Cambria Math" w:cs="Times New Roman"/>
                      <w:i/>
                    </w:rPr>
                  </m:ctrlPr>
                </m:sSubSupPr>
                <m:e>
                  <m:r>
                    <w:rPr>
                      <w:rFonts w:ascii="Cambria Math" w:hAnsi="Cambria Math" w:cs="Times New Roman"/>
                    </w:rPr>
                    <m:t>Ц</m:t>
                  </m:r>
                </m:e>
                <m:sub>
                  <m:r>
                    <w:rPr>
                      <w:rFonts w:ascii="Cambria Math" w:hAnsi="Cambria Math" w:cs="Times New Roman"/>
                      <w:lang w:val="en-US"/>
                    </w:rPr>
                    <m:t>k,m</m:t>
                  </m:r>
                </m:sub>
                <m:sup>
                  <m:r>
                    <w:rPr>
                      <w:rFonts w:ascii="Cambria Math" w:hAnsi="Cambria Math" w:cs="Times New Roman"/>
                    </w:rPr>
                    <m:t>баз</m:t>
                  </m:r>
                </m:sup>
              </m:sSubSup>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lang w:val="en-US"/>
                    </w:rPr>
                    <m:t>V</m:t>
                  </m:r>
                </m:e>
                <m:sub>
                  <m:sSub>
                    <m:sSubPr>
                      <m:ctrlPr>
                        <w:rPr>
                          <w:rFonts w:ascii="Cambria Math" w:hAnsi="Cambria Math" w:cs="Times New Roman"/>
                          <w:i/>
                        </w:rPr>
                      </m:ctrlPr>
                    </m:sSubPr>
                    <m:e>
                      <m:r>
                        <w:rPr>
                          <w:rFonts w:ascii="Cambria Math" w:hAnsi="Cambria Math" w:cs="Times New Roman"/>
                        </w:rPr>
                        <m:t>факт</m:t>
                      </m:r>
                    </m:e>
                    <m:sub>
                      <m:r>
                        <w:rPr>
                          <w:rFonts w:ascii="Cambria Math" w:hAnsi="Cambria Math" w:cs="Times New Roman"/>
                          <w:lang w:val="en-US"/>
                        </w:rPr>
                        <m:t>k,m</m:t>
                      </m:r>
                    </m:sub>
                  </m:sSub>
                </m:sub>
              </m:sSub>
              <m:r>
                <w:rPr>
                  <w:rFonts w:ascii="Cambria Math" w:hAnsi="Cambria Math" w:cs="Times New Roman"/>
                </w:rPr>
                <m:t>+</m:t>
              </m:r>
              <m:sSubSup>
                <m:sSubSupPr>
                  <m:ctrlPr>
                    <w:rPr>
                      <w:rFonts w:ascii="Cambria Math" w:hAnsi="Cambria Math" w:cs="Times New Roman"/>
                      <w:i/>
                      <w:lang w:val="en-US"/>
                    </w:rPr>
                  </m:ctrlPr>
                </m:sSubSupPr>
                <m:e>
                  <m:r>
                    <w:rPr>
                      <w:rFonts w:ascii="Cambria Math" w:hAnsi="Cambria Math" w:cs="Times New Roman"/>
                      <w:lang w:val="en-US"/>
                    </w:rPr>
                    <m:t>S</m:t>
                  </m:r>
                </m:e>
                <m:sub>
                  <m:r>
                    <w:rPr>
                      <w:rFonts w:ascii="Cambria Math" w:hAnsi="Cambria Math" w:cs="Times New Roman"/>
                      <w:lang w:val="en-US"/>
                    </w:rPr>
                    <m:t>k,m</m:t>
                  </m:r>
                </m:sub>
                <m:sup>
                  <m:r>
                    <w:rPr>
                      <w:rFonts w:ascii="Cambria Math" w:hAnsi="Cambria Math" w:cs="Times New Roman"/>
                    </w:rPr>
                    <m:t>+</m:t>
                  </m:r>
                </m:sup>
              </m:sSubSup>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rPr>
                    <m:t>∆</m:t>
                  </m:r>
                  <m:r>
                    <w:rPr>
                      <w:rFonts w:ascii="Cambria Math" w:hAnsi="Cambria Math" w:cs="Times New Roman"/>
                      <w:lang w:val="en-US"/>
                    </w:rPr>
                    <m:t>S</m:t>
                  </m:r>
                </m:e>
                <m:sub>
                  <m:r>
                    <w:rPr>
                      <w:rFonts w:ascii="Cambria Math" w:hAnsi="Cambria Math" w:cs="Times New Roman"/>
                    </w:rPr>
                    <m:t>k,m</m:t>
                  </m:r>
                </m:sub>
                <m:sup>
                  <m:r>
                    <w:rPr>
                      <w:rFonts w:ascii="Cambria Math" w:hAnsi="Cambria Math" w:cs="Times New Roman"/>
                    </w:rPr>
                    <m:t>+</m:t>
                  </m:r>
                </m:sup>
              </m:sSubSup>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rPr>
                    <m:t>S</m:t>
                  </m:r>
                </m:e>
                <m:sub>
                  <m:r>
                    <w:rPr>
                      <w:rFonts w:ascii="Cambria Math" w:hAnsi="Cambria Math" w:cs="Times New Roman"/>
                      <w:lang w:val="en-US"/>
                    </w:rPr>
                    <m:t>k,m</m:t>
                  </m:r>
                </m:sub>
                <m:sup>
                  <m:r>
                    <w:rPr>
                      <w:rFonts w:ascii="Cambria Math" w:hAnsi="Cambria Math" w:cs="Times New Roman"/>
                    </w:rPr>
                    <m:t>-</m:t>
                  </m:r>
                </m:sup>
              </m:sSubSup>
            </m:num>
            <m:den>
              <m:sSubSup>
                <m:sSubSupPr>
                  <m:ctrlPr>
                    <w:rPr>
                      <w:rFonts w:ascii="Cambria Math" w:hAnsi="Cambria Math" w:cs="Times New Roman"/>
                      <w:i/>
                    </w:rPr>
                  </m:ctrlPr>
                </m:sSubSupPr>
                <m:e>
                  <m:r>
                    <w:rPr>
                      <w:rFonts w:ascii="Cambria Math" w:hAnsi="Cambria Math" w:cs="Times New Roman"/>
                    </w:rPr>
                    <m:t>Ц</m:t>
                  </m:r>
                </m:e>
                <m:sub>
                  <m:r>
                    <w:rPr>
                      <w:rFonts w:ascii="Cambria Math" w:hAnsi="Cambria Math" w:cs="Times New Roman"/>
                      <w:lang w:val="en-US"/>
                    </w:rPr>
                    <m:t>k,m</m:t>
                  </m:r>
                </m:sub>
                <m:sup>
                  <m:r>
                    <w:rPr>
                      <w:rFonts w:ascii="Cambria Math" w:hAnsi="Cambria Math" w:cs="Times New Roman"/>
                    </w:rPr>
                    <m:t>баз</m:t>
                  </m:r>
                </m:sup>
              </m:sSubSup>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lang w:val="en-US"/>
                    </w:rPr>
                    <m:t>V</m:t>
                  </m:r>
                </m:e>
                <m:sub>
                  <m:sSub>
                    <m:sSubPr>
                      <m:ctrlPr>
                        <w:rPr>
                          <w:rFonts w:ascii="Cambria Math" w:hAnsi="Cambria Math" w:cs="Times New Roman"/>
                          <w:i/>
                        </w:rPr>
                      </m:ctrlPr>
                    </m:sSubPr>
                    <m:e>
                      <m:r>
                        <w:rPr>
                          <w:rFonts w:ascii="Cambria Math" w:hAnsi="Cambria Math" w:cs="Times New Roman"/>
                        </w:rPr>
                        <m:t>факт</m:t>
                      </m:r>
                    </m:e>
                    <m:sub>
                      <m:r>
                        <w:rPr>
                          <w:rFonts w:ascii="Cambria Math" w:hAnsi="Cambria Math" w:cs="Times New Roman"/>
                          <w:lang w:val="en-US"/>
                        </w:rPr>
                        <m:t>k,m</m:t>
                      </m:r>
                    </m:sub>
                  </m:sSub>
                </m:sub>
              </m:sSub>
            </m:den>
          </m:f>
        </m:oMath>
      </m:oMathPara>
    </w:p>
    <w:p w14:paraId="01718E9A" w14:textId="77777777" w:rsidR="0036656B" w:rsidRPr="0036656B" w:rsidRDefault="0036656B" w:rsidP="0036656B">
      <w:pPr>
        <w:suppressAutoHyphens/>
        <w:spacing w:after="120"/>
        <w:jc w:val="both"/>
        <w:rPr>
          <w:rFonts w:ascii="Times New Roman" w:hAnsi="Times New Roman" w:cs="Times New Roman"/>
        </w:rPr>
      </w:pPr>
      <w:r w:rsidRPr="0036656B">
        <w:rPr>
          <w:rFonts w:ascii="Times New Roman" w:hAnsi="Times New Roman" w:cs="Times New Roman"/>
        </w:rPr>
        <w:t>где:</w:t>
      </w:r>
    </w:p>
    <w:p w14:paraId="7C7861B1" w14:textId="1E3D351F" w:rsidR="0036656B" w:rsidRPr="0036656B" w:rsidRDefault="002F18FC" w:rsidP="0036656B">
      <w:pPr>
        <w:suppressAutoHyphens/>
        <w:spacing w:after="60"/>
        <w:jc w:val="both"/>
        <w:rPr>
          <w:rFonts w:ascii="Times New Roman" w:hAnsi="Times New Roman" w:cs="Times New Roman"/>
        </w:rPr>
      </w:pPr>
      <m:oMath>
        <m:sSubSup>
          <m:sSubSupPr>
            <m:ctrlPr>
              <w:rPr>
                <w:rFonts w:ascii="Cambria Math" w:hAnsi="Cambria Math" w:cs="Times New Roman"/>
                <w:i/>
                <w:lang w:val="en-US"/>
              </w:rPr>
            </m:ctrlPr>
          </m:sSubSupPr>
          <m:e>
            <m:r>
              <w:rPr>
                <w:rFonts w:ascii="Cambria Math" w:hAnsi="Cambria Math" w:cs="Times New Roman"/>
                <w:lang w:val="en-US"/>
              </w:rPr>
              <m:t>S</m:t>
            </m:r>
          </m:e>
          <m:sub>
            <m:r>
              <w:rPr>
                <w:rFonts w:ascii="Cambria Math" w:hAnsi="Cambria Math" w:cs="Times New Roman"/>
                <w:lang w:val="en-US"/>
              </w:rPr>
              <m:t>k</m:t>
            </m:r>
            <m:r>
              <w:rPr>
                <w:rFonts w:ascii="Cambria Math" w:hAnsi="Cambria Math" w:cs="Times New Roman"/>
              </w:rPr>
              <m:t>,</m:t>
            </m:r>
            <m:r>
              <w:rPr>
                <w:rFonts w:ascii="Cambria Math" w:hAnsi="Cambria Math" w:cs="Times New Roman"/>
                <w:lang w:val="en-US"/>
              </w:rPr>
              <m:t>m</m:t>
            </m:r>
          </m:sub>
          <m:sup>
            <m:r>
              <w:rPr>
                <w:rFonts w:ascii="Cambria Math" w:hAnsi="Cambria Math" w:cs="Times New Roman"/>
              </w:rPr>
              <m:t>+</m:t>
            </m:r>
          </m:sup>
        </m:sSubSup>
      </m:oMath>
      <w:r w:rsidR="0036656B" w:rsidRPr="0036656B">
        <w:rPr>
          <w:rFonts w:ascii="Times New Roman" w:hAnsi="Times New Roman" w:cs="Times New Roman"/>
        </w:rPr>
        <w:t>– величина дополнительного возмещения со стороны Покупателя объема Инвестиционной программы (плановой стоимости всех мероприятий Инвестиционной программы), согласованной Сторонами на календарный год</w:t>
      </w:r>
      <w:r w:rsidR="0036656B" w:rsidRPr="0036656B">
        <w:rPr>
          <w:rFonts w:ascii="Times New Roman" w:hAnsi="Times New Roman" w:cs="Times New Roman"/>
          <w:b/>
          <w:i/>
        </w:rPr>
        <w:t xml:space="preserve"> </w:t>
      </w:r>
      <w:r w:rsidR="0036656B" w:rsidRPr="0036656B">
        <w:rPr>
          <w:rFonts w:ascii="Times New Roman" w:hAnsi="Times New Roman" w:cs="Times New Roman"/>
          <w:b/>
          <w:i/>
          <w:lang w:val="en-US"/>
        </w:rPr>
        <w:t>k</w:t>
      </w:r>
      <w:r w:rsidR="0036656B" w:rsidRPr="0036656B">
        <w:rPr>
          <w:rFonts w:ascii="Times New Roman" w:hAnsi="Times New Roman" w:cs="Times New Roman"/>
        </w:rPr>
        <w:t xml:space="preserve"> , учитываемая при расчете стоимости Договора за расчетный период </w:t>
      </w:r>
      <w:r w:rsidR="0036656B" w:rsidRPr="0036656B">
        <w:rPr>
          <w:rFonts w:ascii="Times New Roman" w:hAnsi="Times New Roman" w:cs="Times New Roman"/>
          <w:b/>
          <w:i/>
          <w:lang w:val="en-US"/>
        </w:rPr>
        <w:t>m</w:t>
      </w:r>
      <w:r w:rsidR="0036656B" w:rsidRPr="0036656B">
        <w:rPr>
          <w:rFonts w:ascii="Times New Roman" w:hAnsi="Times New Roman" w:cs="Times New Roman"/>
        </w:rPr>
        <w:t xml:space="preserve"> календарного года</w:t>
      </w:r>
      <w:r w:rsidR="0036656B" w:rsidRPr="0036656B">
        <w:rPr>
          <w:rFonts w:ascii="Times New Roman" w:hAnsi="Times New Roman" w:cs="Times New Roman"/>
          <w:b/>
          <w:i/>
        </w:rPr>
        <w:t xml:space="preserve"> </w:t>
      </w:r>
      <w:r w:rsidR="0036656B" w:rsidRPr="0036656B">
        <w:rPr>
          <w:rFonts w:ascii="Times New Roman" w:hAnsi="Times New Roman" w:cs="Times New Roman"/>
          <w:b/>
          <w:i/>
          <w:lang w:val="en-US"/>
        </w:rPr>
        <w:t>k</w:t>
      </w:r>
      <w:r w:rsidR="0036656B" w:rsidRPr="0036656B">
        <w:rPr>
          <w:rFonts w:ascii="Times New Roman" w:hAnsi="Times New Roman" w:cs="Times New Roman"/>
        </w:rPr>
        <w:t xml:space="preserve">, порядок определения которой указан в </w:t>
      </w:r>
      <w:r w:rsidR="0036656B" w:rsidRPr="0036656B">
        <w:rPr>
          <w:rFonts w:ascii="Times New Roman" w:hAnsi="Times New Roman" w:cs="Times New Roman"/>
          <w:b/>
        </w:rPr>
        <w:t xml:space="preserve">пункте </w:t>
      </w:r>
      <w:r w:rsidR="0036656B" w:rsidRPr="0036656B">
        <w:rPr>
          <w:rFonts w:ascii="Times New Roman" w:hAnsi="Times New Roman" w:cs="Times New Roman"/>
          <w:b/>
        </w:rPr>
        <w:fldChar w:fldCharType="begin"/>
      </w:r>
      <w:r w:rsidR="0036656B" w:rsidRPr="0036656B">
        <w:rPr>
          <w:rFonts w:ascii="Times New Roman" w:hAnsi="Times New Roman" w:cs="Times New Roman"/>
          <w:b/>
        </w:rPr>
        <w:instrText xml:space="preserve"> REF _Ref65522964 \r  \* MERGEFORMAT </w:instrText>
      </w:r>
      <w:r w:rsidR="0036656B" w:rsidRPr="0036656B">
        <w:rPr>
          <w:rFonts w:ascii="Times New Roman" w:hAnsi="Times New Roman" w:cs="Times New Roman"/>
          <w:b/>
        </w:rPr>
        <w:fldChar w:fldCharType="separate"/>
      </w:r>
      <w:r w:rsidR="00483165">
        <w:rPr>
          <w:rFonts w:ascii="Times New Roman" w:hAnsi="Times New Roman" w:cs="Times New Roman"/>
          <w:b/>
        </w:rPr>
        <w:t>4.3.2</w:t>
      </w:r>
      <w:r w:rsidR="0036656B" w:rsidRPr="0036656B">
        <w:rPr>
          <w:rFonts w:ascii="Times New Roman" w:hAnsi="Times New Roman" w:cs="Times New Roman"/>
          <w:b/>
        </w:rPr>
        <w:fldChar w:fldCharType="end"/>
      </w:r>
      <w:r w:rsidR="0036656B" w:rsidRPr="0036656B">
        <w:rPr>
          <w:rFonts w:ascii="Times New Roman" w:hAnsi="Times New Roman" w:cs="Times New Roman"/>
        </w:rPr>
        <w:t xml:space="preserve"> Договора (в рублях, без учета НДС);</w:t>
      </w:r>
    </w:p>
    <w:p w14:paraId="3148B0E9" w14:textId="7FFD1391" w:rsidR="0036656B" w:rsidRPr="0036656B" w:rsidRDefault="002F18FC" w:rsidP="0036656B">
      <w:pPr>
        <w:suppressAutoHyphens/>
        <w:spacing w:after="60"/>
        <w:jc w:val="both"/>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rPr>
              <m:t>∆</m:t>
            </m:r>
            <m:r>
              <w:rPr>
                <w:rFonts w:ascii="Cambria Math" w:hAnsi="Cambria Math" w:cs="Times New Roman"/>
                <w:lang w:val="en-US"/>
              </w:rPr>
              <m:t>S</m:t>
            </m:r>
          </m:e>
          <m:sub>
            <m:r>
              <w:rPr>
                <w:rFonts w:ascii="Cambria Math" w:hAnsi="Cambria Math" w:cs="Times New Roman"/>
              </w:rPr>
              <m:t>k,m</m:t>
            </m:r>
          </m:sub>
          <m:sup>
            <m:r>
              <w:rPr>
                <w:rFonts w:ascii="Cambria Math" w:hAnsi="Cambria Math" w:cs="Times New Roman"/>
              </w:rPr>
              <m:t>+</m:t>
            </m:r>
          </m:sup>
        </m:sSubSup>
      </m:oMath>
      <w:r w:rsidR="0036656B" w:rsidRPr="0036656B">
        <w:rPr>
          <w:rFonts w:ascii="Times New Roman" w:hAnsi="Times New Roman" w:cs="Times New Roman"/>
        </w:rPr>
        <w:t xml:space="preserve">– остаток величины дополнительного возмещения со стороны Покупателя в отношении мероприятий Инвестиционной программы прошлых лет, не учтенный в стоимости Договора за периоды календарного года </w:t>
      </w:r>
      <w:r w:rsidR="0036656B" w:rsidRPr="0036656B">
        <w:rPr>
          <w:rFonts w:ascii="Times New Roman" w:hAnsi="Times New Roman" w:cs="Times New Roman"/>
          <w:b/>
          <w:i/>
          <w:lang w:val="en-US"/>
        </w:rPr>
        <w:t>k</w:t>
      </w:r>
      <w:r w:rsidR="0036656B" w:rsidRPr="0036656B">
        <w:rPr>
          <w:rFonts w:ascii="Times New Roman" w:hAnsi="Times New Roman" w:cs="Times New Roman"/>
          <w:b/>
          <w:i/>
        </w:rPr>
        <w:t>-1</w:t>
      </w:r>
      <w:r w:rsidR="0036656B" w:rsidRPr="0036656B">
        <w:rPr>
          <w:rFonts w:ascii="Times New Roman" w:hAnsi="Times New Roman" w:cs="Times New Roman"/>
        </w:rPr>
        <w:t xml:space="preserve">, и учитываемый при расчете стоимости Договора в расчетные периоды календарного года </w:t>
      </w:r>
      <w:r w:rsidR="0036656B" w:rsidRPr="0036656B">
        <w:rPr>
          <w:rFonts w:ascii="Times New Roman" w:hAnsi="Times New Roman" w:cs="Times New Roman"/>
          <w:b/>
          <w:i/>
          <w:lang w:val="en-US"/>
        </w:rPr>
        <w:t>k</w:t>
      </w:r>
      <w:r w:rsidR="0036656B" w:rsidRPr="0036656B">
        <w:rPr>
          <w:rFonts w:ascii="Times New Roman" w:hAnsi="Times New Roman" w:cs="Times New Roman"/>
        </w:rPr>
        <w:t xml:space="preserve">, рассчитывается в соответствии с </w:t>
      </w:r>
      <w:r w:rsidR="0036656B" w:rsidRPr="0036656B">
        <w:rPr>
          <w:rFonts w:ascii="Times New Roman" w:hAnsi="Times New Roman" w:cs="Times New Roman"/>
          <w:b/>
        </w:rPr>
        <w:t xml:space="preserve">пунктом </w:t>
      </w:r>
      <w:r w:rsidR="0036656B" w:rsidRPr="0036656B">
        <w:rPr>
          <w:rFonts w:ascii="Times New Roman" w:hAnsi="Times New Roman" w:cs="Times New Roman"/>
          <w:b/>
          <w:highlight w:val="yellow"/>
        </w:rPr>
        <w:fldChar w:fldCharType="begin"/>
      </w:r>
      <w:r w:rsidR="0036656B" w:rsidRPr="0036656B">
        <w:rPr>
          <w:rFonts w:ascii="Times New Roman" w:hAnsi="Times New Roman" w:cs="Times New Roman"/>
          <w:b/>
        </w:rPr>
        <w:instrText xml:space="preserve"> REF _Ref65780770 \r </w:instrText>
      </w:r>
      <w:r w:rsidR="0036656B">
        <w:rPr>
          <w:rFonts w:ascii="Times New Roman" w:hAnsi="Times New Roman" w:cs="Times New Roman"/>
          <w:b/>
        </w:rPr>
        <w:instrText xml:space="preserve"> \* MERGEFORMAT </w:instrText>
      </w:r>
      <w:r w:rsidR="0036656B" w:rsidRPr="0036656B">
        <w:rPr>
          <w:rFonts w:ascii="Times New Roman" w:hAnsi="Times New Roman" w:cs="Times New Roman"/>
          <w:b/>
          <w:highlight w:val="yellow"/>
        </w:rPr>
        <w:fldChar w:fldCharType="separate"/>
      </w:r>
      <w:r w:rsidR="00483165">
        <w:rPr>
          <w:rFonts w:ascii="Times New Roman" w:hAnsi="Times New Roman" w:cs="Times New Roman"/>
          <w:b/>
        </w:rPr>
        <w:t>4.3.2.9</w:t>
      </w:r>
      <w:r w:rsidR="0036656B" w:rsidRPr="0036656B">
        <w:rPr>
          <w:rFonts w:ascii="Times New Roman" w:hAnsi="Times New Roman" w:cs="Times New Roman"/>
          <w:b/>
          <w:highlight w:val="yellow"/>
        </w:rPr>
        <w:fldChar w:fldCharType="end"/>
      </w:r>
      <w:r w:rsidR="0036656B" w:rsidRPr="0036656B">
        <w:rPr>
          <w:rFonts w:ascii="Times New Roman" w:hAnsi="Times New Roman" w:cs="Times New Roman"/>
        </w:rPr>
        <w:t xml:space="preserve"> Договора (в рублях, без учета НДС);</w:t>
      </w:r>
    </w:p>
    <w:p w14:paraId="4CB79F34" w14:textId="1DF55F94" w:rsidR="0036656B" w:rsidRPr="0036656B" w:rsidRDefault="002F18FC" w:rsidP="0036656B">
      <w:pPr>
        <w:suppressAutoHyphens/>
        <w:spacing w:after="60"/>
        <w:jc w:val="both"/>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rPr>
              <m:t>S</m:t>
            </m:r>
          </m:e>
          <m:sub>
            <m:r>
              <w:rPr>
                <w:rFonts w:ascii="Cambria Math" w:hAnsi="Cambria Math" w:cs="Times New Roman"/>
                <w:lang w:val="en-US"/>
              </w:rPr>
              <m:t>k</m:t>
            </m:r>
            <m:r>
              <w:rPr>
                <w:rFonts w:ascii="Cambria Math" w:hAnsi="Cambria Math" w:cs="Times New Roman"/>
              </w:rPr>
              <m:t>,</m:t>
            </m:r>
            <m:r>
              <w:rPr>
                <w:rFonts w:ascii="Cambria Math" w:hAnsi="Cambria Math" w:cs="Times New Roman"/>
                <w:lang w:val="en-US"/>
              </w:rPr>
              <m:t>m</m:t>
            </m:r>
          </m:sub>
          <m:sup>
            <m:r>
              <w:rPr>
                <w:rFonts w:ascii="Cambria Math" w:hAnsi="Cambria Math" w:cs="Times New Roman"/>
              </w:rPr>
              <m:t>-</m:t>
            </m:r>
          </m:sup>
        </m:sSubSup>
      </m:oMath>
      <w:r w:rsidR="0036656B" w:rsidRPr="0036656B">
        <w:rPr>
          <w:rFonts w:ascii="Times New Roman" w:hAnsi="Times New Roman" w:cs="Times New Roman"/>
        </w:rPr>
        <w:t xml:space="preserve"> – величина снижения стоимости Договора, учитываемая при расчете стоимости Договора за расчетный период </w:t>
      </w:r>
      <w:r w:rsidR="0036656B" w:rsidRPr="0036656B">
        <w:rPr>
          <w:rFonts w:ascii="Times New Roman" w:hAnsi="Times New Roman" w:cs="Times New Roman"/>
          <w:b/>
          <w:i/>
          <w:lang w:val="en-US"/>
        </w:rPr>
        <w:t>m</w:t>
      </w:r>
      <w:r w:rsidR="0036656B" w:rsidRPr="0036656B">
        <w:rPr>
          <w:rFonts w:ascii="Times New Roman" w:hAnsi="Times New Roman" w:cs="Times New Roman"/>
        </w:rPr>
        <w:t xml:space="preserve"> календарного года</w:t>
      </w:r>
      <w:r w:rsidR="0036656B" w:rsidRPr="0036656B">
        <w:rPr>
          <w:rFonts w:ascii="Times New Roman" w:hAnsi="Times New Roman" w:cs="Times New Roman"/>
          <w:b/>
          <w:i/>
        </w:rPr>
        <w:t xml:space="preserve"> </w:t>
      </w:r>
      <w:r w:rsidR="0036656B" w:rsidRPr="0036656B">
        <w:rPr>
          <w:rFonts w:ascii="Times New Roman" w:hAnsi="Times New Roman" w:cs="Times New Roman"/>
          <w:b/>
          <w:i/>
          <w:lang w:val="en-US"/>
        </w:rPr>
        <w:t>k</w:t>
      </w:r>
      <w:r w:rsidR="0036656B" w:rsidRPr="0036656B">
        <w:rPr>
          <w:rFonts w:ascii="Times New Roman" w:hAnsi="Times New Roman" w:cs="Times New Roman"/>
        </w:rPr>
        <w:t xml:space="preserve">, порядок определения которой указан в </w:t>
      </w:r>
      <w:r w:rsidR="0036656B" w:rsidRPr="0036656B">
        <w:rPr>
          <w:rFonts w:ascii="Times New Roman" w:hAnsi="Times New Roman" w:cs="Times New Roman"/>
          <w:b/>
        </w:rPr>
        <w:t xml:space="preserve">пункте </w:t>
      </w:r>
      <w:r w:rsidR="0036656B" w:rsidRPr="0036656B">
        <w:rPr>
          <w:rFonts w:ascii="Times New Roman" w:hAnsi="Times New Roman" w:cs="Times New Roman"/>
          <w:b/>
        </w:rPr>
        <w:fldChar w:fldCharType="begin"/>
      </w:r>
      <w:r w:rsidR="0036656B" w:rsidRPr="0036656B">
        <w:rPr>
          <w:rFonts w:ascii="Times New Roman" w:hAnsi="Times New Roman" w:cs="Times New Roman"/>
          <w:b/>
        </w:rPr>
        <w:instrText xml:space="preserve"> REF _Ref65523178 \r  \* MERGEFORMAT </w:instrText>
      </w:r>
      <w:r w:rsidR="0036656B" w:rsidRPr="0036656B">
        <w:rPr>
          <w:rFonts w:ascii="Times New Roman" w:hAnsi="Times New Roman" w:cs="Times New Roman"/>
          <w:b/>
        </w:rPr>
        <w:fldChar w:fldCharType="separate"/>
      </w:r>
      <w:r w:rsidR="00483165">
        <w:rPr>
          <w:rFonts w:ascii="Times New Roman" w:hAnsi="Times New Roman" w:cs="Times New Roman"/>
          <w:b/>
        </w:rPr>
        <w:t>4.3.3</w:t>
      </w:r>
      <w:r w:rsidR="0036656B" w:rsidRPr="0036656B">
        <w:rPr>
          <w:rFonts w:ascii="Times New Roman" w:hAnsi="Times New Roman" w:cs="Times New Roman"/>
          <w:b/>
        </w:rPr>
        <w:fldChar w:fldCharType="end"/>
      </w:r>
      <w:r w:rsidR="0036656B" w:rsidRPr="0036656B">
        <w:rPr>
          <w:rFonts w:ascii="Times New Roman" w:hAnsi="Times New Roman" w:cs="Times New Roman"/>
        </w:rPr>
        <w:t xml:space="preserve"> Договора (в рублях, без учета НДС).</w:t>
      </w:r>
    </w:p>
    <w:p w14:paraId="3B636F73" w14:textId="77777777" w:rsidR="0036656B" w:rsidRPr="0036656B" w:rsidRDefault="0036656B" w:rsidP="00784CD8">
      <w:pPr>
        <w:pStyle w:val="af5"/>
        <w:numPr>
          <w:ilvl w:val="0"/>
          <w:numId w:val="6"/>
        </w:numPr>
        <w:tabs>
          <w:tab w:val="left" w:pos="1134"/>
        </w:tabs>
        <w:suppressAutoHyphens/>
        <w:ind w:left="0" w:firstLine="567"/>
        <w:contextualSpacing w:val="0"/>
        <w:jc w:val="both"/>
        <w:rPr>
          <w:sz w:val="20"/>
          <w:szCs w:val="20"/>
        </w:rPr>
      </w:pPr>
      <w:bookmarkStart w:id="110" w:name="_Ref65522964"/>
      <w:r w:rsidRPr="0036656B">
        <w:rPr>
          <w:b/>
          <w:sz w:val="20"/>
          <w:szCs w:val="20"/>
        </w:rPr>
        <w:t xml:space="preserve">Величина дополнительного возмещения </w:t>
      </w:r>
      <m:oMath>
        <m:sSubSup>
          <m:sSubSupPr>
            <m:ctrlPr>
              <w:rPr>
                <w:rFonts w:ascii="Cambria Math" w:hAnsi="Cambria Math"/>
                <w:b/>
                <w:i/>
                <w:sz w:val="20"/>
                <w:szCs w:val="20"/>
                <w:lang w:val="en-US"/>
              </w:rPr>
            </m:ctrlPr>
          </m:sSubSupPr>
          <m:e>
            <m:r>
              <m:rPr>
                <m:sty m:val="bi"/>
              </m:rPr>
              <w:rPr>
                <w:rFonts w:ascii="Cambria Math" w:hAnsi="Cambria Math"/>
                <w:sz w:val="20"/>
                <w:szCs w:val="20"/>
                <w:lang w:val="en-US"/>
              </w:rPr>
              <m:t>S</m:t>
            </m:r>
          </m:e>
          <m:sub>
            <m:r>
              <m:rPr>
                <m:sty m:val="bi"/>
              </m:rPr>
              <w:rPr>
                <w:rFonts w:ascii="Cambria Math" w:hAnsi="Cambria Math"/>
                <w:sz w:val="20"/>
                <w:szCs w:val="20"/>
                <w:lang w:val="en-US"/>
              </w:rPr>
              <m:t>k</m:t>
            </m:r>
            <m:r>
              <m:rPr>
                <m:sty m:val="bi"/>
              </m:rPr>
              <w:rPr>
                <w:rFonts w:ascii="Cambria Math" w:hAnsi="Cambria Math"/>
                <w:sz w:val="20"/>
                <w:szCs w:val="20"/>
              </w:rPr>
              <m:t>,</m:t>
            </m:r>
            <m:r>
              <m:rPr>
                <m:sty m:val="bi"/>
              </m:rPr>
              <w:rPr>
                <w:rFonts w:ascii="Cambria Math" w:hAnsi="Cambria Math"/>
                <w:sz w:val="20"/>
                <w:szCs w:val="20"/>
                <w:lang w:val="en-US"/>
              </w:rPr>
              <m:t>m</m:t>
            </m:r>
          </m:sub>
          <m:sup>
            <m:r>
              <m:rPr>
                <m:sty m:val="bi"/>
              </m:rPr>
              <w:rPr>
                <w:rFonts w:ascii="Cambria Math" w:hAnsi="Cambria Math"/>
                <w:sz w:val="20"/>
                <w:szCs w:val="20"/>
              </w:rPr>
              <m:t>+</m:t>
            </m:r>
          </m:sup>
        </m:sSubSup>
      </m:oMath>
      <w:r w:rsidRPr="0036656B">
        <w:rPr>
          <w:sz w:val="20"/>
          <w:szCs w:val="20"/>
        </w:rPr>
        <w:t xml:space="preserve"> в отношении расчетного периода </w:t>
      </w:r>
      <w:r w:rsidRPr="0036656B">
        <w:rPr>
          <w:b/>
          <w:i/>
          <w:sz w:val="20"/>
          <w:szCs w:val="20"/>
          <w:lang w:val="en-US"/>
        </w:rPr>
        <w:t>m</w:t>
      </w:r>
      <w:r w:rsidRPr="0036656B">
        <w:rPr>
          <w:sz w:val="20"/>
          <w:szCs w:val="20"/>
        </w:rPr>
        <w:t xml:space="preserve"> календарного года</w:t>
      </w:r>
      <w:r w:rsidRPr="0036656B">
        <w:rPr>
          <w:b/>
          <w:i/>
          <w:sz w:val="20"/>
          <w:szCs w:val="20"/>
        </w:rPr>
        <w:t xml:space="preserve"> </w:t>
      </w:r>
      <w:r w:rsidRPr="0036656B">
        <w:rPr>
          <w:b/>
          <w:i/>
          <w:sz w:val="20"/>
          <w:szCs w:val="20"/>
          <w:lang w:val="en-US"/>
        </w:rPr>
        <w:t>k</w:t>
      </w:r>
      <w:r w:rsidRPr="0036656B">
        <w:rPr>
          <w:sz w:val="20"/>
          <w:szCs w:val="20"/>
        </w:rPr>
        <w:t xml:space="preserve"> определяется следующим образом:</w:t>
      </w:r>
      <w:bookmarkEnd w:id="110"/>
    </w:p>
    <w:p w14:paraId="70B75548" w14:textId="77777777" w:rsidR="0036656B" w:rsidRPr="0036656B" w:rsidRDefault="002F18FC" w:rsidP="0036656B">
      <w:pPr>
        <w:pStyle w:val="af5"/>
        <w:suppressAutoHyphens/>
        <w:spacing w:before="120" w:after="120"/>
        <w:ind w:left="0"/>
        <w:contextualSpacing w:val="0"/>
        <w:jc w:val="both"/>
        <w:rPr>
          <w:sz w:val="20"/>
          <w:szCs w:val="20"/>
        </w:rPr>
      </w:pPr>
      <m:oMathPara>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up>
              <m:r>
                <w:rPr>
                  <w:rFonts w:ascii="Cambria Math" w:hAnsi="Cambria Math"/>
                  <w:sz w:val="20"/>
                  <w:szCs w:val="20"/>
                </w:rPr>
                <m:t>+</m:t>
              </m:r>
            </m:sup>
          </m:sSubSup>
          <m:r>
            <w:rPr>
              <w:rFonts w:ascii="Cambria Math" w:hAnsi="Cambria Math"/>
              <w:sz w:val="20"/>
              <w:szCs w:val="20"/>
            </w:rPr>
            <m:t xml:space="preserve">= </m:t>
          </m:r>
          <m:nary>
            <m:naryPr>
              <m:chr m:val="∑"/>
              <m:limLoc m:val="undOvr"/>
              <m:ctrlPr>
                <w:rPr>
                  <w:rFonts w:ascii="Cambria Math" w:hAnsi="Cambria Math"/>
                  <w:i/>
                  <w:sz w:val="20"/>
                  <w:szCs w:val="20"/>
                </w:rPr>
              </m:ctrlPr>
            </m:naryPr>
            <m:sub>
              <m:r>
                <w:rPr>
                  <w:rFonts w:ascii="Cambria Math" w:hAnsi="Cambria Math"/>
                  <w:sz w:val="20"/>
                  <w:szCs w:val="20"/>
                  <w:lang w:val="en-US"/>
                </w:rPr>
                <m:t>i=1</m:t>
              </m:r>
            </m:sub>
            <m:sup>
              <m:sSub>
                <m:sSubPr>
                  <m:ctrlPr>
                    <w:rPr>
                      <w:rFonts w:ascii="Cambria Math" w:hAnsi="Cambria Math"/>
                      <w:i/>
                      <w:sz w:val="20"/>
                      <w:szCs w:val="20"/>
                    </w:rPr>
                  </m:ctrlPr>
                </m:sSubPr>
                <m:e>
                  <m:r>
                    <w:rPr>
                      <w:rFonts w:ascii="Cambria Math" w:hAnsi="Cambria Math"/>
                      <w:sz w:val="20"/>
                      <w:szCs w:val="20"/>
                    </w:rPr>
                    <m:t>I</m:t>
                  </m:r>
                </m:e>
                <m:sub/>
              </m:sSub>
            </m:sup>
            <m:e>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m,i</m:t>
                  </m:r>
                </m:sub>
                <m:sup>
                  <m:r>
                    <w:rPr>
                      <w:rFonts w:ascii="Cambria Math" w:hAnsi="Cambria Math"/>
                      <w:sz w:val="20"/>
                      <w:szCs w:val="20"/>
                    </w:rPr>
                    <m:t>+</m:t>
                  </m:r>
                </m:sup>
              </m:sSubSup>
            </m:e>
          </m:nary>
        </m:oMath>
      </m:oMathPara>
    </w:p>
    <w:p w14:paraId="444FA870" w14:textId="77777777" w:rsidR="0036656B" w:rsidRPr="0036656B" w:rsidRDefault="0036656B" w:rsidP="0036656B">
      <w:pPr>
        <w:pStyle w:val="af5"/>
        <w:suppressAutoHyphens/>
        <w:spacing w:before="120" w:after="120"/>
        <w:ind w:left="0"/>
        <w:contextualSpacing w:val="0"/>
        <w:jc w:val="both"/>
        <w:rPr>
          <w:sz w:val="20"/>
          <w:szCs w:val="20"/>
        </w:rPr>
      </w:pPr>
      <w:r w:rsidRPr="0036656B">
        <w:rPr>
          <w:sz w:val="20"/>
          <w:szCs w:val="20"/>
        </w:rPr>
        <w:t>где</w:t>
      </w:r>
    </w:p>
    <w:p w14:paraId="3EFD9F23" w14:textId="77777777" w:rsidR="0036656B" w:rsidRPr="0036656B" w:rsidRDefault="0036656B" w:rsidP="0036656B">
      <w:pPr>
        <w:pStyle w:val="af5"/>
        <w:suppressAutoHyphens/>
        <w:spacing w:before="120" w:after="120"/>
        <w:ind w:left="0"/>
        <w:contextualSpacing w:val="0"/>
        <w:jc w:val="both"/>
        <w:rPr>
          <w:sz w:val="20"/>
          <w:szCs w:val="20"/>
        </w:rPr>
      </w:pPr>
      <m:oMath>
        <m:r>
          <w:rPr>
            <w:rFonts w:ascii="Cambria Math" w:hAnsi="Cambria Math"/>
            <w:sz w:val="20"/>
            <w:szCs w:val="20"/>
            <w:lang w:val="en-US"/>
          </w:rPr>
          <w:lastRenderedPageBreak/>
          <m:t>i</m:t>
        </m:r>
      </m:oMath>
      <w:r w:rsidRPr="0036656B">
        <w:rPr>
          <w:sz w:val="20"/>
          <w:szCs w:val="20"/>
        </w:rPr>
        <w:t xml:space="preserve"> – порядковый номер мероприятия Инвестиционной программы, согласованной на календарный год </w:t>
      </w:r>
      <w:r w:rsidRPr="0036656B">
        <w:rPr>
          <w:b/>
          <w:i/>
          <w:sz w:val="20"/>
          <w:szCs w:val="20"/>
          <w:lang w:val="en-US"/>
        </w:rPr>
        <w:t>k</w:t>
      </w:r>
      <w:r w:rsidRPr="0036656B">
        <w:rPr>
          <w:b/>
          <w:i/>
          <w:sz w:val="20"/>
          <w:szCs w:val="20"/>
        </w:rPr>
        <w:t xml:space="preserve"> </w:t>
      </w:r>
      <w:r w:rsidRPr="0036656B">
        <w:rPr>
          <w:sz w:val="20"/>
          <w:szCs w:val="20"/>
        </w:rPr>
        <w:t xml:space="preserve">(целое число от 1 до </w:t>
      </w:r>
      <w:r w:rsidRPr="0036656B">
        <w:rPr>
          <w:i/>
          <w:sz w:val="20"/>
          <w:szCs w:val="20"/>
          <w:lang w:val="en-US"/>
        </w:rPr>
        <w:t>I</w:t>
      </w:r>
      <w:r w:rsidRPr="0036656B">
        <w:rPr>
          <w:sz w:val="20"/>
          <w:szCs w:val="20"/>
        </w:rPr>
        <w:t>);</w:t>
      </w:r>
    </w:p>
    <w:p w14:paraId="22CEE260" w14:textId="77777777" w:rsidR="0036656B" w:rsidRPr="0036656B" w:rsidRDefault="002F18FC" w:rsidP="0036656B">
      <w:pPr>
        <w:pStyle w:val="af5"/>
        <w:suppressAutoHyphens/>
        <w:spacing w:before="120" w:after="120"/>
        <w:ind w:left="0"/>
        <w:contextualSpacing w:val="0"/>
        <w:jc w:val="both"/>
        <w:rPr>
          <w:sz w:val="20"/>
          <w:szCs w:val="20"/>
        </w:rPr>
      </w:pPr>
      <m:oMath>
        <m:sSub>
          <m:sSubPr>
            <m:ctrlPr>
              <w:rPr>
                <w:rFonts w:ascii="Cambria Math" w:hAnsi="Cambria Math"/>
                <w:i/>
                <w:sz w:val="20"/>
                <w:szCs w:val="20"/>
              </w:rPr>
            </m:ctrlPr>
          </m:sSubPr>
          <m:e>
            <m:r>
              <w:rPr>
                <w:rFonts w:ascii="Cambria Math" w:hAnsi="Cambria Math"/>
                <w:sz w:val="20"/>
                <w:szCs w:val="20"/>
              </w:rPr>
              <m:t>I</m:t>
            </m:r>
          </m:e>
          <m:sub/>
        </m:sSub>
      </m:oMath>
      <w:r w:rsidR="0036656B" w:rsidRPr="0036656B">
        <w:rPr>
          <w:sz w:val="20"/>
          <w:szCs w:val="20"/>
        </w:rPr>
        <w:t xml:space="preserve"> – общее количество мероприятий Инвестиционной программы, согласованной на календарный год </w:t>
      </w:r>
      <w:r w:rsidR="0036656B" w:rsidRPr="0036656B">
        <w:rPr>
          <w:b/>
          <w:i/>
          <w:sz w:val="20"/>
          <w:szCs w:val="20"/>
          <w:lang w:val="en-US"/>
        </w:rPr>
        <w:t>k</w:t>
      </w:r>
      <w:r w:rsidR="0036656B" w:rsidRPr="0036656B">
        <w:rPr>
          <w:sz w:val="20"/>
          <w:szCs w:val="20"/>
        </w:rPr>
        <w:t>;</w:t>
      </w:r>
    </w:p>
    <w:p w14:paraId="75CF3C7C" w14:textId="3200CF8D" w:rsidR="0036656B" w:rsidRPr="0036656B" w:rsidRDefault="002F18FC" w:rsidP="0036656B">
      <w:pPr>
        <w:pStyle w:val="af5"/>
        <w:suppressAutoHyphens/>
        <w:spacing w:before="120" w:after="120"/>
        <w:ind w:left="0"/>
        <w:contextualSpacing w:val="0"/>
        <w:jc w:val="both"/>
        <w:rPr>
          <w:sz w:val="20"/>
          <w:szCs w:val="20"/>
        </w:rPr>
      </w:pP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m:t>
            </m:r>
          </m:sup>
        </m:sSubSup>
      </m:oMath>
      <w:r w:rsidR="0036656B" w:rsidRPr="0036656B">
        <w:rPr>
          <w:sz w:val="20"/>
          <w:szCs w:val="20"/>
        </w:rPr>
        <w:t xml:space="preserve"> – величина дополнительного возмещения со стороны Покупателя объема Инвестиционной программы (плановой стоимости всех мероприятий Инвестиционной программы) в отношении </w:t>
      </w:r>
      <w:r w:rsidR="0036656B" w:rsidRPr="0036656B">
        <w:rPr>
          <w:b/>
          <w:i/>
          <w:sz w:val="20"/>
          <w:szCs w:val="20"/>
          <w:lang w:val="en-US"/>
        </w:rPr>
        <w:t>i</w:t>
      </w:r>
      <w:r w:rsidR="0036656B" w:rsidRPr="0036656B">
        <w:rPr>
          <w:sz w:val="20"/>
          <w:szCs w:val="20"/>
        </w:rPr>
        <w:t xml:space="preserve">-го мероприятия Инвестиционной программы, согласованной на календарный год </w:t>
      </w:r>
      <w:r w:rsidR="0036656B" w:rsidRPr="0036656B">
        <w:rPr>
          <w:b/>
          <w:i/>
          <w:sz w:val="20"/>
          <w:szCs w:val="20"/>
          <w:lang w:val="en-US"/>
        </w:rPr>
        <w:t>k</w:t>
      </w:r>
      <w:r w:rsidR="0036656B" w:rsidRPr="0036656B">
        <w:rPr>
          <w:sz w:val="20"/>
          <w:szCs w:val="20"/>
        </w:rPr>
        <w:t xml:space="preserve">, учитываемая при расчете стоимости Договора за месяц </w:t>
      </w:r>
      <w:r w:rsidR="0036656B" w:rsidRPr="0036656B">
        <w:rPr>
          <w:b/>
          <w:i/>
          <w:sz w:val="20"/>
          <w:szCs w:val="20"/>
          <w:lang w:val="en-US"/>
        </w:rPr>
        <w:t>m</w:t>
      </w:r>
      <w:r w:rsidR="0036656B" w:rsidRPr="0036656B">
        <w:rPr>
          <w:sz w:val="20"/>
          <w:szCs w:val="20"/>
        </w:rPr>
        <w:t xml:space="preserve"> календарного года </w:t>
      </w:r>
      <w:r w:rsidR="0036656B" w:rsidRPr="0036656B">
        <w:rPr>
          <w:b/>
          <w:i/>
          <w:sz w:val="20"/>
          <w:szCs w:val="20"/>
          <w:lang w:val="en-US"/>
        </w:rPr>
        <w:t>k</w:t>
      </w:r>
      <w:r w:rsidR="0036656B" w:rsidRPr="0036656B">
        <w:rPr>
          <w:b/>
          <w:i/>
          <w:sz w:val="20"/>
          <w:szCs w:val="20"/>
        </w:rPr>
        <w:t xml:space="preserve"> </w:t>
      </w:r>
      <w:r w:rsidR="0036656B" w:rsidRPr="0036656B">
        <w:rPr>
          <w:sz w:val="20"/>
          <w:szCs w:val="20"/>
        </w:rPr>
        <w:t xml:space="preserve">и рассчитываемая в соответствии с </w:t>
      </w:r>
      <w:r w:rsidR="0036656B" w:rsidRPr="0036656B">
        <w:rPr>
          <w:b/>
          <w:sz w:val="20"/>
          <w:szCs w:val="20"/>
        </w:rPr>
        <w:t xml:space="preserve">пунктом </w:t>
      </w:r>
      <w:r w:rsidR="0036656B" w:rsidRPr="0036656B">
        <w:rPr>
          <w:b/>
          <w:sz w:val="20"/>
          <w:szCs w:val="20"/>
        </w:rPr>
        <w:fldChar w:fldCharType="begin"/>
      </w:r>
      <w:r w:rsidR="0036656B" w:rsidRPr="0036656B">
        <w:rPr>
          <w:b/>
          <w:sz w:val="20"/>
          <w:szCs w:val="20"/>
        </w:rPr>
        <w:instrText xml:space="preserve"> REF _Ref65523110 \r </w:instrText>
      </w:r>
      <w:r w:rsidR="0036656B">
        <w:rPr>
          <w:b/>
          <w:sz w:val="20"/>
          <w:szCs w:val="20"/>
        </w:rPr>
        <w:instrText xml:space="preserve"> \* MERGEFORMAT </w:instrText>
      </w:r>
      <w:r w:rsidR="0036656B" w:rsidRPr="0036656B">
        <w:rPr>
          <w:b/>
          <w:sz w:val="20"/>
          <w:szCs w:val="20"/>
        </w:rPr>
        <w:fldChar w:fldCharType="separate"/>
      </w:r>
      <w:r w:rsidR="00483165">
        <w:rPr>
          <w:b/>
          <w:sz w:val="20"/>
          <w:szCs w:val="20"/>
        </w:rPr>
        <w:t>4.3.2.1</w:t>
      </w:r>
      <w:r w:rsidR="0036656B" w:rsidRPr="0036656B">
        <w:rPr>
          <w:b/>
          <w:sz w:val="20"/>
          <w:szCs w:val="20"/>
        </w:rPr>
        <w:fldChar w:fldCharType="end"/>
      </w:r>
      <w:r w:rsidR="0036656B" w:rsidRPr="0036656B">
        <w:rPr>
          <w:b/>
          <w:sz w:val="20"/>
          <w:szCs w:val="20"/>
        </w:rPr>
        <w:t xml:space="preserve"> Договора</w:t>
      </w:r>
      <w:r w:rsidR="0036656B" w:rsidRPr="0036656B">
        <w:rPr>
          <w:b/>
          <w:i/>
          <w:sz w:val="20"/>
          <w:szCs w:val="20"/>
        </w:rPr>
        <w:t xml:space="preserve"> </w:t>
      </w:r>
      <w:r w:rsidR="0036656B" w:rsidRPr="0036656B">
        <w:rPr>
          <w:sz w:val="20"/>
          <w:szCs w:val="20"/>
        </w:rPr>
        <w:t>(в рублях, без учета НДС).</w:t>
      </w:r>
    </w:p>
    <w:p w14:paraId="2A50696B" w14:textId="77777777" w:rsidR="0036656B" w:rsidRPr="0036656B" w:rsidRDefault="0036656B" w:rsidP="00784CD8">
      <w:pPr>
        <w:pStyle w:val="af5"/>
        <w:numPr>
          <w:ilvl w:val="0"/>
          <w:numId w:val="7"/>
        </w:numPr>
        <w:tabs>
          <w:tab w:val="left" w:pos="1276"/>
        </w:tabs>
        <w:suppressAutoHyphens/>
        <w:spacing w:before="120" w:after="120"/>
        <w:ind w:left="0" w:firstLine="567"/>
        <w:contextualSpacing w:val="0"/>
        <w:jc w:val="both"/>
        <w:rPr>
          <w:sz w:val="20"/>
          <w:szCs w:val="20"/>
        </w:rPr>
      </w:pPr>
      <w:bookmarkStart w:id="111" w:name="_Ref65523110"/>
      <w:r w:rsidRPr="0036656B">
        <w:rPr>
          <w:sz w:val="20"/>
          <w:szCs w:val="20"/>
        </w:rPr>
        <w:t xml:space="preserve">Величина дополнительного возмещения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m:t>
            </m:r>
          </m:sup>
        </m:sSubSup>
      </m:oMath>
      <w:r w:rsidRPr="0036656B">
        <w:rPr>
          <w:sz w:val="20"/>
          <w:szCs w:val="20"/>
        </w:rPr>
        <w:t xml:space="preserve"> рассчитывается в зависимости от фактического объема поставки тепловой энергии (мощности) (</w:t>
      </w:r>
      <m:oMath>
        <m:sSub>
          <m:sSubPr>
            <m:ctrlPr>
              <w:rPr>
                <w:rFonts w:ascii="Cambria Math" w:hAnsi="Cambria Math"/>
                <w:i/>
                <w:sz w:val="20"/>
                <w:szCs w:val="20"/>
              </w:rPr>
            </m:ctrlPr>
          </m:sSubPr>
          <m:e>
            <m:r>
              <w:rPr>
                <w:rFonts w:ascii="Cambria Math" w:hAnsi="Cambria Math"/>
                <w:sz w:val="20"/>
                <w:szCs w:val="20"/>
                <w:lang w:val="en-US"/>
              </w:rPr>
              <m:t>V</m:t>
            </m:r>
          </m:e>
          <m:sub>
            <m:sSub>
              <m:sSubPr>
                <m:ctrlPr>
                  <w:rPr>
                    <w:rFonts w:ascii="Cambria Math" w:hAnsi="Cambria Math"/>
                    <w:i/>
                    <w:sz w:val="20"/>
                    <w:szCs w:val="20"/>
                  </w:rPr>
                </m:ctrlPr>
              </m:sSubPr>
              <m:e>
                <m:r>
                  <w:rPr>
                    <w:rFonts w:ascii="Cambria Math" w:hAnsi="Cambria Math"/>
                    <w:sz w:val="20"/>
                    <w:szCs w:val="20"/>
                  </w:rPr>
                  <m:t>факт</m:t>
                </m: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Sub>
          </m:sub>
        </m:sSub>
      </m:oMath>
      <w:r w:rsidRPr="0036656B">
        <w:rPr>
          <w:sz w:val="20"/>
          <w:szCs w:val="20"/>
        </w:rPr>
        <w:t xml:space="preserve">) за расчётный период </w:t>
      </w:r>
      <w:r w:rsidRPr="0036656B">
        <w:rPr>
          <w:b/>
          <w:i/>
          <w:sz w:val="20"/>
          <w:szCs w:val="20"/>
          <w:lang w:val="en-US"/>
        </w:rPr>
        <w:t>m</w:t>
      </w:r>
      <w:r w:rsidRPr="0036656B">
        <w:rPr>
          <w:sz w:val="20"/>
          <w:szCs w:val="20"/>
        </w:rPr>
        <w:t xml:space="preserve"> календарного года</w:t>
      </w:r>
      <w:r w:rsidRPr="0036656B">
        <w:rPr>
          <w:b/>
          <w:i/>
          <w:sz w:val="20"/>
          <w:szCs w:val="20"/>
        </w:rPr>
        <w:t xml:space="preserve"> </w:t>
      </w:r>
      <w:r w:rsidRPr="0036656B">
        <w:rPr>
          <w:b/>
          <w:i/>
          <w:sz w:val="20"/>
          <w:szCs w:val="20"/>
          <w:lang w:val="en-US"/>
        </w:rPr>
        <w:t>k</w:t>
      </w:r>
      <w:r w:rsidRPr="0036656B">
        <w:rPr>
          <w:sz w:val="20"/>
          <w:szCs w:val="20"/>
        </w:rPr>
        <w:t xml:space="preserve"> следующим образом:</w:t>
      </w:r>
      <w:bookmarkEnd w:id="111"/>
    </w:p>
    <w:p w14:paraId="69E8F7D3" w14:textId="77777777" w:rsidR="0036656B" w:rsidRPr="0036656B" w:rsidRDefault="0036656B" w:rsidP="00784CD8">
      <w:pPr>
        <w:pStyle w:val="af5"/>
        <w:numPr>
          <w:ilvl w:val="0"/>
          <w:numId w:val="22"/>
        </w:numPr>
        <w:suppressAutoHyphens/>
        <w:spacing w:before="120" w:after="120"/>
        <w:ind w:left="851" w:hanging="284"/>
        <w:contextualSpacing w:val="0"/>
        <w:jc w:val="both"/>
        <w:rPr>
          <w:sz w:val="20"/>
          <w:szCs w:val="20"/>
        </w:rPr>
      </w:pPr>
      <w:r w:rsidRPr="0036656B">
        <w:rPr>
          <w:sz w:val="20"/>
          <w:szCs w:val="20"/>
        </w:rPr>
        <w:t xml:space="preserve">при </w:t>
      </w:r>
      <m:oMath>
        <m:sSub>
          <m:sSubPr>
            <m:ctrlPr>
              <w:rPr>
                <w:rFonts w:ascii="Cambria Math" w:hAnsi="Cambria Math"/>
                <w:i/>
                <w:sz w:val="20"/>
                <w:szCs w:val="20"/>
              </w:rPr>
            </m:ctrlPr>
          </m:sSubPr>
          <m:e>
            <m:r>
              <w:rPr>
                <w:rFonts w:ascii="Cambria Math" w:hAnsi="Cambria Math"/>
                <w:sz w:val="20"/>
                <w:szCs w:val="20"/>
                <w:lang w:val="en-US"/>
              </w:rPr>
              <m:t>V</m:t>
            </m:r>
          </m:e>
          <m:sub>
            <m:sSub>
              <m:sSubPr>
                <m:ctrlPr>
                  <w:rPr>
                    <w:rFonts w:ascii="Cambria Math" w:hAnsi="Cambria Math"/>
                    <w:i/>
                    <w:sz w:val="20"/>
                    <w:szCs w:val="20"/>
                  </w:rPr>
                </m:ctrlPr>
              </m:sSubPr>
              <m:e>
                <m:r>
                  <w:rPr>
                    <w:rFonts w:ascii="Cambria Math" w:hAnsi="Cambria Math"/>
                    <w:sz w:val="20"/>
                    <w:szCs w:val="20"/>
                  </w:rPr>
                  <m:t>факт</m:t>
                </m: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Sub>
          </m:sub>
        </m:sSub>
        <m:r>
          <w:rPr>
            <w:rFonts w:ascii="Cambria Math" w:hAnsi="Cambria Math"/>
            <w:sz w:val="20"/>
            <w:szCs w:val="20"/>
          </w:rPr>
          <m:t>=0</m:t>
        </m:r>
      </m:oMath>
      <w:r w:rsidRPr="0036656B">
        <w:rPr>
          <w:sz w:val="20"/>
          <w:szCs w:val="20"/>
        </w:rPr>
        <w:t xml:space="preserve"> ,</w:t>
      </w:r>
    </w:p>
    <w:p w14:paraId="29783E35" w14:textId="77777777" w:rsidR="0036656B" w:rsidRPr="0036656B" w:rsidRDefault="002F18FC" w:rsidP="0036656B">
      <w:pPr>
        <w:pStyle w:val="af5"/>
        <w:suppressAutoHyphens/>
        <w:spacing w:before="120" w:after="120"/>
        <w:ind w:left="0"/>
        <w:contextualSpacing w:val="0"/>
        <w:jc w:val="center"/>
        <w:rPr>
          <w:sz w:val="20"/>
          <w:szCs w:val="20"/>
        </w:rPr>
      </w:pP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m:t>
            </m:r>
          </m:sup>
        </m:sSubSup>
        <m:r>
          <w:rPr>
            <w:rFonts w:ascii="Cambria Math" w:hAnsi="Cambria Math"/>
            <w:sz w:val="20"/>
            <w:szCs w:val="20"/>
          </w:rPr>
          <m:t>=0</m:t>
        </m:r>
      </m:oMath>
      <w:r w:rsidR="0036656B" w:rsidRPr="0036656B">
        <w:rPr>
          <w:sz w:val="20"/>
          <w:szCs w:val="20"/>
        </w:rPr>
        <w:t>;</w:t>
      </w:r>
    </w:p>
    <w:p w14:paraId="04F747F5" w14:textId="77777777" w:rsidR="0036656B" w:rsidRPr="0036656B" w:rsidRDefault="0036656B" w:rsidP="00784CD8">
      <w:pPr>
        <w:pStyle w:val="af5"/>
        <w:numPr>
          <w:ilvl w:val="0"/>
          <w:numId w:val="22"/>
        </w:numPr>
        <w:suppressAutoHyphens/>
        <w:spacing w:before="120" w:after="120"/>
        <w:ind w:left="851" w:hanging="284"/>
        <w:contextualSpacing w:val="0"/>
        <w:jc w:val="both"/>
        <w:rPr>
          <w:sz w:val="20"/>
          <w:szCs w:val="20"/>
        </w:rPr>
      </w:pPr>
      <w:r w:rsidRPr="0036656B">
        <w:rPr>
          <w:sz w:val="20"/>
          <w:szCs w:val="20"/>
        </w:rPr>
        <w:t xml:space="preserve">при </w:t>
      </w:r>
      <m:oMath>
        <m:sSub>
          <m:sSubPr>
            <m:ctrlPr>
              <w:rPr>
                <w:rFonts w:ascii="Cambria Math" w:hAnsi="Cambria Math"/>
                <w:i/>
                <w:sz w:val="20"/>
                <w:szCs w:val="20"/>
              </w:rPr>
            </m:ctrlPr>
          </m:sSubPr>
          <m:e>
            <m:r>
              <w:rPr>
                <w:rFonts w:ascii="Cambria Math" w:hAnsi="Cambria Math"/>
                <w:sz w:val="20"/>
                <w:szCs w:val="20"/>
                <w:lang w:val="en-US"/>
              </w:rPr>
              <m:t>V</m:t>
            </m:r>
          </m:e>
          <m:sub>
            <m:sSub>
              <m:sSubPr>
                <m:ctrlPr>
                  <w:rPr>
                    <w:rFonts w:ascii="Cambria Math" w:hAnsi="Cambria Math"/>
                    <w:i/>
                    <w:sz w:val="20"/>
                    <w:szCs w:val="20"/>
                  </w:rPr>
                </m:ctrlPr>
              </m:sSubPr>
              <m:e>
                <m:r>
                  <w:rPr>
                    <w:rFonts w:ascii="Cambria Math" w:hAnsi="Cambria Math"/>
                    <w:sz w:val="20"/>
                    <w:szCs w:val="20"/>
                  </w:rPr>
                  <m:t>факт</m:t>
                </m: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Sub>
          </m:sub>
        </m:sSub>
        <m:r>
          <w:rPr>
            <w:rFonts w:ascii="Cambria Math" w:hAnsi="Cambria Math"/>
            <w:sz w:val="20"/>
            <w:szCs w:val="20"/>
          </w:rPr>
          <m:t>≠0</m:t>
        </m:r>
      </m:oMath>
      <w:r w:rsidRPr="0036656B">
        <w:rPr>
          <w:sz w:val="20"/>
          <w:szCs w:val="20"/>
        </w:rPr>
        <w:t xml:space="preserve">,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m:t>
            </m:r>
          </m:sup>
        </m:sSubSup>
      </m:oMath>
      <w:r w:rsidRPr="0036656B">
        <w:rPr>
          <w:sz w:val="20"/>
          <w:szCs w:val="20"/>
        </w:rPr>
        <w:t xml:space="preserve"> рассчитывается следующим образом:</w:t>
      </w:r>
    </w:p>
    <w:p w14:paraId="1D90272C" w14:textId="77777777" w:rsidR="0036656B" w:rsidRPr="0036656B" w:rsidRDefault="002F18FC" w:rsidP="0036656B">
      <w:pPr>
        <w:pStyle w:val="af5"/>
        <w:suppressAutoHyphens/>
        <w:spacing w:before="120" w:after="120"/>
        <w:ind w:left="0"/>
        <w:contextualSpacing w:val="0"/>
        <w:jc w:val="both"/>
        <w:rPr>
          <w:sz w:val="20"/>
          <w:szCs w:val="20"/>
        </w:rPr>
      </w:pPr>
      <m:oMathPara>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m:t>
              </m:r>
            </m:sup>
          </m:sSubSup>
          <m:r>
            <w:rPr>
              <w:rFonts w:ascii="Cambria Math" w:hAnsi="Cambria Math"/>
              <w:sz w:val="20"/>
              <w:szCs w:val="20"/>
            </w:rPr>
            <m:t xml:space="preserve">= </m:t>
          </m:r>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станд</m:t>
              </m:r>
            </m:sup>
          </m:sSubSup>
          <m:r>
            <w:rPr>
              <w:rFonts w:ascii="Cambria Math" w:hAnsi="Cambria Math"/>
              <w:sz w:val="20"/>
              <w:szCs w:val="20"/>
            </w:rPr>
            <m:t xml:space="preserve"> + </m:t>
          </m:r>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ускор</m:t>
              </m:r>
            </m:sup>
          </m:sSubSup>
        </m:oMath>
      </m:oMathPara>
    </w:p>
    <w:p w14:paraId="3E3B7A0F" w14:textId="77777777" w:rsidR="0036656B" w:rsidRPr="0036656B" w:rsidRDefault="0036656B" w:rsidP="0036656B">
      <w:pPr>
        <w:pStyle w:val="af5"/>
        <w:suppressAutoHyphens/>
        <w:spacing w:before="120" w:after="120"/>
        <w:ind w:left="0"/>
        <w:contextualSpacing w:val="0"/>
        <w:jc w:val="both"/>
        <w:rPr>
          <w:sz w:val="20"/>
          <w:szCs w:val="20"/>
        </w:rPr>
      </w:pPr>
      <w:r w:rsidRPr="0036656B">
        <w:rPr>
          <w:sz w:val="20"/>
          <w:szCs w:val="20"/>
        </w:rPr>
        <w:t>где</w:t>
      </w:r>
    </w:p>
    <w:p w14:paraId="0AC65856" w14:textId="4AF731D3" w:rsidR="0036656B" w:rsidRPr="0036656B" w:rsidRDefault="002F18FC" w:rsidP="0036656B">
      <w:pPr>
        <w:pStyle w:val="af5"/>
        <w:suppressAutoHyphens/>
        <w:spacing w:before="120" w:after="120"/>
        <w:ind w:left="0"/>
        <w:contextualSpacing w:val="0"/>
        <w:jc w:val="both"/>
        <w:rPr>
          <w:sz w:val="20"/>
          <w:szCs w:val="20"/>
        </w:rPr>
      </w:pP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станд</m:t>
            </m:r>
          </m:sup>
        </m:sSubSup>
      </m:oMath>
      <w:r w:rsidR="0036656B" w:rsidRPr="0036656B">
        <w:rPr>
          <w:sz w:val="20"/>
          <w:szCs w:val="20"/>
        </w:rPr>
        <w:t xml:space="preserve"> – величина стандартного дополнительного возмещения со стороны Покупателя в отношении </w:t>
      </w:r>
      <w:proofErr w:type="spellStart"/>
      <w:r w:rsidR="0036656B" w:rsidRPr="0036656B">
        <w:rPr>
          <w:b/>
          <w:i/>
          <w:sz w:val="20"/>
          <w:szCs w:val="20"/>
          <w:lang w:val="en-US"/>
        </w:rPr>
        <w:t>i</w:t>
      </w:r>
      <w:proofErr w:type="spellEnd"/>
      <w:r w:rsidR="0036656B" w:rsidRPr="0036656B">
        <w:rPr>
          <w:sz w:val="20"/>
          <w:szCs w:val="20"/>
        </w:rPr>
        <w:t>–</w:t>
      </w:r>
      <w:proofErr w:type="spellStart"/>
      <w:r w:rsidR="0036656B" w:rsidRPr="0036656B">
        <w:rPr>
          <w:sz w:val="20"/>
          <w:szCs w:val="20"/>
        </w:rPr>
        <w:t>го</w:t>
      </w:r>
      <w:proofErr w:type="spellEnd"/>
      <w:r w:rsidR="0036656B" w:rsidRPr="0036656B">
        <w:rPr>
          <w:sz w:val="20"/>
          <w:szCs w:val="20"/>
        </w:rPr>
        <w:t xml:space="preserve"> мероприятия Инвестиционной программы, согласованной на календарный год </w:t>
      </w:r>
      <w:r w:rsidR="0036656B" w:rsidRPr="0036656B">
        <w:rPr>
          <w:b/>
          <w:i/>
          <w:sz w:val="20"/>
          <w:szCs w:val="20"/>
          <w:lang w:val="en-US"/>
        </w:rPr>
        <w:t>k</w:t>
      </w:r>
      <w:r w:rsidR="0036656B" w:rsidRPr="0036656B">
        <w:rPr>
          <w:sz w:val="20"/>
          <w:szCs w:val="20"/>
        </w:rPr>
        <w:t xml:space="preserve">, определяемая </w:t>
      </w:r>
      <w:r w:rsidR="0036656B" w:rsidRPr="0036656B">
        <w:rPr>
          <w:b/>
          <w:sz w:val="20"/>
          <w:szCs w:val="20"/>
        </w:rPr>
        <w:t xml:space="preserve">до расчетного периода включительно, в котором предусмотрена дата выполнения финальной контрольной точки в отношении </w:t>
      </w:r>
      <w:r w:rsidR="0036656B" w:rsidRPr="0036656B">
        <w:rPr>
          <w:b/>
          <w:i/>
          <w:sz w:val="20"/>
          <w:szCs w:val="20"/>
          <w:lang w:val="en-US"/>
        </w:rPr>
        <w:t>i</w:t>
      </w:r>
      <w:r w:rsidR="0036656B" w:rsidRPr="0036656B">
        <w:rPr>
          <w:b/>
          <w:sz w:val="20"/>
          <w:szCs w:val="20"/>
        </w:rPr>
        <w:t>-го мероприятия</w:t>
      </w:r>
      <w:r w:rsidR="0036656B" w:rsidRPr="0036656B">
        <w:rPr>
          <w:sz w:val="20"/>
          <w:szCs w:val="20"/>
        </w:rPr>
        <w:t xml:space="preserve">, учитываемая при расчете стоимости Договора за месяц </w:t>
      </w:r>
      <w:r w:rsidR="0036656B" w:rsidRPr="0036656B">
        <w:rPr>
          <w:b/>
          <w:i/>
          <w:sz w:val="20"/>
          <w:szCs w:val="20"/>
          <w:lang w:val="en-US"/>
        </w:rPr>
        <w:t>m</w:t>
      </w:r>
      <w:r w:rsidR="0036656B" w:rsidRPr="0036656B">
        <w:rPr>
          <w:sz w:val="20"/>
          <w:szCs w:val="20"/>
        </w:rPr>
        <w:t xml:space="preserve"> календарного года </w:t>
      </w:r>
      <w:r w:rsidR="0036656B" w:rsidRPr="0036656B">
        <w:rPr>
          <w:b/>
          <w:i/>
          <w:sz w:val="20"/>
          <w:szCs w:val="20"/>
          <w:lang w:val="en-US"/>
        </w:rPr>
        <w:t>k</w:t>
      </w:r>
      <w:r w:rsidR="0036656B" w:rsidRPr="0036656B">
        <w:rPr>
          <w:sz w:val="20"/>
          <w:szCs w:val="20"/>
        </w:rPr>
        <w:t xml:space="preserve"> и рассчитываемая в соответствии с </w:t>
      </w:r>
      <w:r w:rsidR="0036656B" w:rsidRPr="0036656B">
        <w:rPr>
          <w:b/>
          <w:sz w:val="20"/>
          <w:szCs w:val="20"/>
        </w:rPr>
        <w:t xml:space="preserve">пунктом </w:t>
      </w:r>
      <w:r w:rsidR="0036656B" w:rsidRPr="0036656B">
        <w:rPr>
          <w:b/>
          <w:sz w:val="20"/>
          <w:szCs w:val="20"/>
        </w:rPr>
        <w:fldChar w:fldCharType="begin"/>
      </w:r>
      <w:r w:rsidR="0036656B" w:rsidRPr="0036656B">
        <w:rPr>
          <w:b/>
          <w:sz w:val="20"/>
          <w:szCs w:val="20"/>
        </w:rPr>
        <w:instrText xml:space="preserve"> REF _Ref65523522 \r  \* MERGEFORMAT </w:instrText>
      </w:r>
      <w:r w:rsidR="0036656B" w:rsidRPr="0036656B">
        <w:rPr>
          <w:b/>
          <w:sz w:val="20"/>
          <w:szCs w:val="20"/>
        </w:rPr>
        <w:fldChar w:fldCharType="separate"/>
      </w:r>
      <w:r w:rsidR="00483165">
        <w:rPr>
          <w:b/>
          <w:sz w:val="20"/>
          <w:szCs w:val="20"/>
        </w:rPr>
        <w:t>4.3.2.2</w:t>
      </w:r>
      <w:r w:rsidR="0036656B" w:rsidRPr="0036656B">
        <w:rPr>
          <w:b/>
          <w:sz w:val="20"/>
          <w:szCs w:val="20"/>
        </w:rPr>
        <w:fldChar w:fldCharType="end"/>
      </w:r>
      <w:r w:rsidR="0036656B" w:rsidRPr="0036656B">
        <w:rPr>
          <w:sz w:val="20"/>
          <w:szCs w:val="20"/>
        </w:rPr>
        <w:t xml:space="preserve"> Договора (в рублях, без учета НДС);</w:t>
      </w:r>
    </w:p>
    <w:p w14:paraId="76378845" w14:textId="7F5998EF" w:rsidR="0036656B" w:rsidRPr="0036656B" w:rsidRDefault="002F18FC" w:rsidP="0036656B">
      <w:pPr>
        <w:pStyle w:val="af5"/>
        <w:suppressAutoHyphens/>
        <w:spacing w:before="120" w:after="120"/>
        <w:ind w:left="0"/>
        <w:contextualSpacing w:val="0"/>
        <w:jc w:val="both"/>
        <w:rPr>
          <w:sz w:val="20"/>
          <w:szCs w:val="20"/>
        </w:rPr>
      </w:pP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ускор</m:t>
            </m:r>
          </m:sup>
        </m:sSubSup>
      </m:oMath>
      <w:r w:rsidR="0036656B" w:rsidRPr="0036656B">
        <w:rPr>
          <w:sz w:val="20"/>
          <w:szCs w:val="20"/>
        </w:rPr>
        <w:t xml:space="preserve"> – величина ускоренного дополнительного возмещения со стороны Покупателя в отношении </w:t>
      </w:r>
      <w:proofErr w:type="spellStart"/>
      <w:r w:rsidR="0036656B" w:rsidRPr="0036656B">
        <w:rPr>
          <w:b/>
          <w:i/>
          <w:sz w:val="20"/>
          <w:szCs w:val="20"/>
          <w:lang w:val="en-US"/>
        </w:rPr>
        <w:t>i</w:t>
      </w:r>
      <w:proofErr w:type="spellEnd"/>
      <w:r w:rsidR="0036656B" w:rsidRPr="0036656B">
        <w:rPr>
          <w:sz w:val="20"/>
          <w:szCs w:val="20"/>
        </w:rPr>
        <w:t>–</w:t>
      </w:r>
      <w:proofErr w:type="spellStart"/>
      <w:r w:rsidR="0036656B" w:rsidRPr="0036656B">
        <w:rPr>
          <w:sz w:val="20"/>
          <w:szCs w:val="20"/>
        </w:rPr>
        <w:t>го</w:t>
      </w:r>
      <w:proofErr w:type="spellEnd"/>
      <w:r w:rsidR="0036656B" w:rsidRPr="0036656B">
        <w:rPr>
          <w:sz w:val="20"/>
          <w:szCs w:val="20"/>
        </w:rPr>
        <w:t xml:space="preserve"> мероприятия Инвестиционной программы, согласованной на календарный год </w:t>
      </w:r>
      <w:r w:rsidR="0036656B" w:rsidRPr="0036656B">
        <w:rPr>
          <w:b/>
          <w:i/>
          <w:sz w:val="20"/>
          <w:szCs w:val="20"/>
          <w:lang w:val="en-US"/>
        </w:rPr>
        <w:t>k</w:t>
      </w:r>
      <w:r w:rsidR="0036656B" w:rsidRPr="0036656B">
        <w:rPr>
          <w:sz w:val="20"/>
          <w:szCs w:val="20"/>
        </w:rPr>
        <w:t xml:space="preserve">, определяемая </w:t>
      </w:r>
      <w:r w:rsidR="0036656B" w:rsidRPr="0036656B">
        <w:rPr>
          <w:b/>
          <w:sz w:val="20"/>
          <w:szCs w:val="20"/>
        </w:rPr>
        <w:t xml:space="preserve">начиная с расчетного периода, следующего за периодом, в котором Инвестиционной программой предусмотрена дата выполнения финальной контрольной точки в отношении </w:t>
      </w:r>
      <w:r w:rsidR="0036656B" w:rsidRPr="0036656B">
        <w:rPr>
          <w:b/>
          <w:i/>
          <w:sz w:val="20"/>
          <w:szCs w:val="20"/>
          <w:lang w:val="en-US"/>
        </w:rPr>
        <w:t>i</w:t>
      </w:r>
      <w:r w:rsidR="0036656B" w:rsidRPr="0036656B">
        <w:rPr>
          <w:b/>
          <w:i/>
          <w:sz w:val="20"/>
          <w:szCs w:val="20"/>
        </w:rPr>
        <w:t>-го</w:t>
      </w:r>
      <w:r w:rsidR="0036656B" w:rsidRPr="0036656B">
        <w:rPr>
          <w:b/>
          <w:sz w:val="20"/>
          <w:szCs w:val="20"/>
        </w:rPr>
        <w:t xml:space="preserve"> мероприятия, при условии, если Поставщик выполнил данную финальную контрольную точку</w:t>
      </w:r>
      <w:r w:rsidR="0036656B" w:rsidRPr="0036656B">
        <w:rPr>
          <w:sz w:val="20"/>
          <w:szCs w:val="20"/>
        </w:rPr>
        <w:t xml:space="preserve">, учитывается при расчете стоимости Договора за месяц </w:t>
      </w:r>
      <w:r w:rsidR="0036656B" w:rsidRPr="0036656B">
        <w:rPr>
          <w:b/>
          <w:i/>
          <w:sz w:val="20"/>
          <w:szCs w:val="20"/>
          <w:lang w:val="en-US"/>
        </w:rPr>
        <w:t>m</w:t>
      </w:r>
      <w:r w:rsidR="0036656B" w:rsidRPr="0036656B">
        <w:rPr>
          <w:sz w:val="20"/>
          <w:szCs w:val="20"/>
        </w:rPr>
        <w:t xml:space="preserve"> календарного года </w:t>
      </w:r>
      <w:r w:rsidR="0036656B" w:rsidRPr="0036656B">
        <w:rPr>
          <w:b/>
          <w:i/>
          <w:sz w:val="20"/>
          <w:szCs w:val="20"/>
          <w:lang w:val="en-US"/>
        </w:rPr>
        <w:t>k</w:t>
      </w:r>
      <w:r w:rsidR="0036656B" w:rsidRPr="0036656B">
        <w:rPr>
          <w:sz w:val="20"/>
          <w:szCs w:val="20"/>
        </w:rPr>
        <w:t xml:space="preserve"> и рассчитывается в соответствии с </w:t>
      </w:r>
      <w:r w:rsidR="0036656B" w:rsidRPr="0036656B">
        <w:rPr>
          <w:b/>
          <w:sz w:val="20"/>
          <w:szCs w:val="20"/>
        </w:rPr>
        <w:t xml:space="preserve">пунктом </w:t>
      </w:r>
      <w:r w:rsidR="0036656B" w:rsidRPr="0036656B">
        <w:rPr>
          <w:b/>
          <w:sz w:val="20"/>
          <w:szCs w:val="20"/>
        </w:rPr>
        <w:fldChar w:fldCharType="begin"/>
      </w:r>
      <w:r w:rsidR="0036656B" w:rsidRPr="0036656B">
        <w:rPr>
          <w:b/>
          <w:sz w:val="20"/>
          <w:szCs w:val="20"/>
        </w:rPr>
        <w:instrText xml:space="preserve"> REF _Ref65523697 \r  \* MERGEFORMAT </w:instrText>
      </w:r>
      <w:r w:rsidR="0036656B" w:rsidRPr="0036656B">
        <w:rPr>
          <w:b/>
          <w:sz w:val="20"/>
          <w:szCs w:val="20"/>
        </w:rPr>
        <w:fldChar w:fldCharType="separate"/>
      </w:r>
      <w:r w:rsidR="00483165">
        <w:rPr>
          <w:b/>
          <w:sz w:val="20"/>
          <w:szCs w:val="20"/>
        </w:rPr>
        <w:t>4.3.2.8</w:t>
      </w:r>
      <w:r w:rsidR="0036656B" w:rsidRPr="0036656B">
        <w:rPr>
          <w:b/>
          <w:sz w:val="20"/>
          <w:szCs w:val="20"/>
        </w:rPr>
        <w:fldChar w:fldCharType="end"/>
      </w:r>
      <w:r w:rsidR="0036656B" w:rsidRPr="0036656B">
        <w:rPr>
          <w:sz w:val="20"/>
          <w:szCs w:val="20"/>
        </w:rPr>
        <w:t xml:space="preserve"> Договора (в рублях, без учета НДС).</w:t>
      </w:r>
    </w:p>
    <w:p w14:paraId="4B73C5A3" w14:textId="77777777" w:rsidR="0036656B" w:rsidRPr="0036656B" w:rsidRDefault="0036656B" w:rsidP="00784CD8">
      <w:pPr>
        <w:pStyle w:val="af5"/>
        <w:numPr>
          <w:ilvl w:val="0"/>
          <w:numId w:val="7"/>
        </w:numPr>
        <w:tabs>
          <w:tab w:val="left" w:pos="1276"/>
        </w:tabs>
        <w:suppressAutoHyphens/>
        <w:spacing w:before="120" w:after="120"/>
        <w:ind w:left="0" w:firstLine="567"/>
        <w:contextualSpacing w:val="0"/>
        <w:jc w:val="both"/>
        <w:rPr>
          <w:sz w:val="20"/>
          <w:szCs w:val="20"/>
        </w:rPr>
      </w:pPr>
      <w:bookmarkStart w:id="112" w:name="_Ref65523522"/>
      <w:bookmarkStart w:id="113" w:name="_Ref65683385"/>
      <w:r w:rsidRPr="0036656B">
        <w:rPr>
          <w:sz w:val="20"/>
          <w:szCs w:val="20"/>
        </w:rPr>
        <w:t xml:space="preserve">Величина стандартного дополнительного возмещения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станд</m:t>
            </m:r>
          </m:sup>
        </m:sSubSup>
      </m:oMath>
      <w:r w:rsidRPr="0036656B">
        <w:rPr>
          <w:sz w:val="20"/>
          <w:szCs w:val="20"/>
        </w:rPr>
        <w:t xml:space="preserve"> рассчитывается только для следующих </w:t>
      </w:r>
      <m:oMath>
        <m:r>
          <m:rPr>
            <m:sty m:val="bi"/>
          </m:rPr>
          <w:rPr>
            <w:rFonts w:ascii="Cambria Math" w:hAnsi="Cambria Math"/>
            <w:sz w:val="20"/>
            <w:szCs w:val="20"/>
          </w:rPr>
          <m:t>i</m:t>
        </m:r>
      </m:oMath>
      <w:r w:rsidRPr="0036656B">
        <w:rPr>
          <w:sz w:val="20"/>
          <w:szCs w:val="20"/>
        </w:rPr>
        <w:t xml:space="preserve">-ых мероприятий Инвестиционной программы, согласованной на календарный год </w:t>
      </w:r>
      <w:r w:rsidRPr="0036656B">
        <w:rPr>
          <w:b/>
          <w:i/>
          <w:sz w:val="20"/>
          <w:szCs w:val="20"/>
          <w:lang w:val="en-US"/>
        </w:rPr>
        <w:t>k</w:t>
      </w:r>
      <w:bookmarkEnd w:id="112"/>
      <w:r w:rsidRPr="0036656B">
        <w:rPr>
          <w:sz w:val="20"/>
          <w:szCs w:val="20"/>
        </w:rPr>
        <w:t xml:space="preserve">, в отношении которых по состоянию на расчетный период </w:t>
      </w:r>
      <w:r w:rsidRPr="0036656B">
        <w:rPr>
          <w:b/>
          <w:i/>
          <w:sz w:val="20"/>
          <w:szCs w:val="20"/>
          <w:lang w:val="en-US"/>
        </w:rPr>
        <w:t>m</w:t>
      </w:r>
      <w:r w:rsidRPr="0036656B">
        <w:rPr>
          <w:sz w:val="20"/>
          <w:szCs w:val="20"/>
        </w:rPr>
        <w:t xml:space="preserve"> календарного года </w:t>
      </w:r>
      <w:r w:rsidRPr="0036656B">
        <w:rPr>
          <w:b/>
          <w:i/>
          <w:sz w:val="20"/>
          <w:szCs w:val="20"/>
          <w:lang w:val="en-US"/>
        </w:rPr>
        <w:t>k</w:t>
      </w:r>
      <w:r w:rsidRPr="0036656B">
        <w:rPr>
          <w:sz w:val="20"/>
          <w:szCs w:val="20"/>
        </w:rPr>
        <w:t xml:space="preserve"> одновременно выполняются следующие условия:</w:t>
      </w:r>
      <w:bookmarkEnd w:id="113"/>
    </w:p>
    <w:p w14:paraId="3371E0BF" w14:textId="77777777" w:rsidR="0036656B" w:rsidRPr="0036656B" w:rsidRDefault="0036656B" w:rsidP="00784CD8">
      <w:pPr>
        <w:pStyle w:val="af5"/>
        <w:numPr>
          <w:ilvl w:val="0"/>
          <w:numId w:val="23"/>
        </w:numPr>
        <w:suppressAutoHyphens/>
        <w:spacing w:before="120" w:after="120"/>
        <w:ind w:left="851" w:hanging="284"/>
        <w:contextualSpacing w:val="0"/>
        <w:jc w:val="both"/>
        <w:rPr>
          <w:sz w:val="20"/>
          <w:szCs w:val="20"/>
        </w:rPr>
      </w:pPr>
      <w:r w:rsidRPr="0036656B">
        <w:rPr>
          <w:sz w:val="20"/>
          <w:szCs w:val="20"/>
        </w:rPr>
        <w:t xml:space="preserve">плановые даты выполнения финальных контрольных точек, предусмотренные в Инвестиционной программе, </w:t>
      </w:r>
      <w:r w:rsidRPr="0036656B">
        <w:rPr>
          <w:b/>
          <w:sz w:val="20"/>
          <w:szCs w:val="20"/>
        </w:rPr>
        <w:t xml:space="preserve">позднее последнего числа расчетного периода </w:t>
      </w:r>
      <w:r w:rsidRPr="0036656B">
        <w:rPr>
          <w:b/>
          <w:i/>
          <w:sz w:val="20"/>
          <w:szCs w:val="20"/>
          <w:lang w:val="en-US"/>
        </w:rPr>
        <w:t>m</w:t>
      </w:r>
      <w:r w:rsidRPr="0036656B">
        <w:rPr>
          <w:b/>
          <w:i/>
          <w:sz w:val="20"/>
          <w:szCs w:val="20"/>
        </w:rPr>
        <w:t>-1</w:t>
      </w:r>
      <w:r w:rsidRPr="0036656B">
        <w:rPr>
          <w:sz w:val="20"/>
          <w:szCs w:val="20"/>
        </w:rPr>
        <w:t xml:space="preserve"> календарного года </w:t>
      </w:r>
      <w:r w:rsidRPr="0036656B">
        <w:rPr>
          <w:b/>
          <w:i/>
          <w:sz w:val="20"/>
          <w:szCs w:val="20"/>
          <w:lang w:val="en-US"/>
        </w:rPr>
        <w:t>k</w:t>
      </w:r>
      <w:r w:rsidRPr="0036656B">
        <w:rPr>
          <w:sz w:val="20"/>
          <w:szCs w:val="20"/>
        </w:rPr>
        <w:t>;</w:t>
      </w:r>
    </w:p>
    <w:p w14:paraId="32C7D3C2" w14:textId="0CEA1149" w:rsidR="0036656B" w:rsidRPr="0036656B" w:rsidRDefault="0036656B" w:rsidP="00784CD8">
      <w:pPr>
        <w:pStyle w:val="af5"/>
        <w:numPr>
          <w:ilvl w:val="0"/>
          <w:numId w:val="23"/>
        </w:numPr>
        <w:suppressAutoHyphens/>
        <w:spacing w:before="120" w:after="120"/>
        <w:ind w:left="851" w:hanging="284"/>
        <w:contextualSpacing w:val="0"/>
        <w:jc w:val="both"/>
        <w:rPr>
          <w:sz w:val="20"/>
          <w:szCs w:val="20"/>
        </w:rPr>
      </w:pPr>
      <w:r w:rsidRPr="0036656B">
        <w:rPr>
          <w:sz w:val="20"/>
          <w:szCs w:val="20"/>
        </w:rPr>
        <w:t xml:space="preserve">плановые даты выполнения промежуточных контрольных точек, предусмотренные в Инвестиционной программе, </w:t>
      </w:r>
      <w:r w:rsidRPr="0036656B">
        <w:rPr>
          <w:b/>
          <w:sz w:val="20"/>
          <w:szCs w:val="20"/>
        </w:rPr>
        <w:t>не позднее последнего числа расчетного периода</w:t>
      </w:r>
      <w:r w:rsidRPr="0036656B">
        <w:rPr>
          <w:sz w:val="20"/>
          <w:szCs w:val="20"/>
        </w:rPr>
        <w:t xml:space="preserve"> </w:t>
      </w:r>
      <w:r w:rsidRPr="0036656B">
        <w:rPr>
          <w:b/>
          <w:i/>
          <w:sz w:val="20"/>
          <w:szCs w:val="20"/>
          <w:lang w:val="en-US"/>
        </w:rPr>
        <w:t>m</w:t>
      </w:r>
      <w:r w:rsidRPr="0036656B">
        <w:rPr>
          <w:b/>
          <w:i/>
          <w:sz w:val="20"/>
          <w:szCs w:val="20"/>
        </w:rPr>
        <w:t>-1</w:t>
      </w:r>
      <w:r w:rsidRPr="0036656B">
        <w:rPr>
          <w:sz w:val="20"/>
          <w:szCs w:val="20"/>
        </w:rPr>
        <w:t xml:space="preserve"> календарного года </w:t>
      </w:r>
      <w:r w:rsidRPr="0036656B">
        <w:rPr>
          <w:b/>
          <w:i/>
          <w:sz w:val="20"/>
          <w:szCs w:val="20"/>
          <w:lang w:val="en-US"/>
        </w:rPr>
        <w:t>k</w:t>
      </w:r>
      <w:r w:rsidRPr="0036656B">
        <w:rPr>
          <w:sz w:val="20"/>
          <w:szCs w:val="20"/>
        </w:rPr>
        <w:t xml:space="preserve">, и данные промежуточные контрольные точки </w:t>
      </w:r>
      <w:r w:rsidRPr="0036656B">
        <w:rPr>
          <w:b/>
          <w:sz w:val="20"/>
          <w:szCs w:val="20"/>
        </w:rPr>
        <w:t>выполнены</w:t>
      </w:r>
      <w:r w:rsidRPr="0036656B">
        <w:rPr>
          <w:sz w:val="20"/>
          <w:szCs w:val="20"/>
        </w:rPr>
        <w:t xml:space="preserve"> </w:t>
      </w:r>
      <w:r w:rsidR="00A15EE9">
        <w:rPr>
          <w:sz w:val="20"/>
          <w:szCs w:val="20"/>
        </w:rPr>
        <w:t>Поставщиком</w:t>
      </w:r>
      <w:r w:rsidRPr="0036656B">
        <w:rPr>
          <w:sz w:val="20"/>
          <w:szCs w:val="20"/>
        </w:rPr>
        <w:t xml:space="preserve"> в соответствии с требованиями Стандарта взаимодействия и Договора;</w:t>
      </w:r>
    </w:p>
    <w:p w14:paraId="3713812F" w14:textId="77777777" w:rsidR="0036656B" w:rsidRPr="0036656B" w:rsidRDefault="0036656B" w:rsidP="00784CD8">
      <w:pPr>
        <w:pStyle w:val="af5"/>
        <w:numPr>
          <w:ilvl w:val="0"/>
          <w:numId w:val="23"/>
        </w:numPr>
        <w:suppressAutoHyphens/>
        <w:spacing w:before="120" w:after="120"/>
        <w:ind w:left="851" w:hanging="284"/>
        <w:contextualSpacing w:val="0"/>
        <w:jc w:val="both"/>
        <w:rPr>
          <w:sz w:val="20"/>
          <w:szCs w:val="20"/>
        </w:rPr>
      </w:pPr>
      <w:r w:rsidRPr="0036656B">
        <w:rPr>
          <w:sz w:val="20"/>
          <w:szCs w:val="20"/>
        </w:rPr>
        <w:t xml:space="preserve">плановая сумма, содержание работ и требования к контрольным точкам согласованы Сторонами в соответствии с положениями Стандарта взаимодействия и Договора и включены </w:t>
      </w:r>
      <w:r w:rsidRPr="0036656B">
        <w:rPr>
          <w:b/>
          <w:sz w:val="20"/>
          <w:szCs w:val="20"/>
        </w:rPr>
        <w:t xml:space="preserve">не позднее последнего числа расчетного периода </w:t>
      </w:r>
      <w:r w:rsidRPr="0036656B">
        <w:rPr>
          <w:b/>
          <w:i/>
          <w:sz w:val="20"/>
          <w:szCs w:val="20"/>
          <w:lang w:val="en-US"/>
        </w:rPr>
        <w:t>m</w:t>
      </w:r>
      <w:r w:rsidRPr="0036656B">
        <w:rPr>
          <w:sz w:val="20"/>
          <w:szCs w:val="20"/>
        </w:rPr>
        <w:t xml:space="preserve"> календарного года </w:t>
      </w:r>
      <w:r w:rsidRPr="0036656B">
        <w:rPr>
          <w:b/>
          <w:i/>
          <w:sz w:val="20"/>
          <w:szCs w:val="20"/>
          <w:lang w:val="en-US"/>
        </w:rPr>
        <w:t>k</w:t>
      </w:r>
      <w:r w:rsidRPr="0036656B">
        <w:rPr>
          <w:sz w:val="20"/>
          <w:szCs w:val="20"/>
        </w:rPr>
        <w:t xml:space="preserve"> в Инвестиционную программу.</w:t>
      </w:r>
    </w:p>
    <w:p w14:paraId="024FBB66" w14:textId="77777777" w:rsidR="0036656B" w:rsidRPr="0036656B" w:rsidRDefault="0036656B" w:rsidP="0036656B">
      <w:pPr>
        <w:pStyle w:val="af5"/>
        <w:tabs>
          <w:tab w:val="left" w:pos="1276"/>
        </w:tabs>
        <w:suppressAutoHyphens/>
        <w:spacing w:before="120" w:after="120"/>
        <w:ind w:left="0" w:firstLine="567"/>
        <w:contextualSpacing w:val="0"/>
        <w:jc w:val="both"/>
        <w:rPr>
          <w:sz w:val="20"/>
          <w:szCs w:val="20"/>
        </w:rPr>
      </w:pPr>
      <w:r w:rsidRPr="0036656B">
        <w:rPr>
          <w:sz w:val="20"/>
          <w:szCs w:val="20"/>
        </w:rPr>
        <w:t xml:space="preserve">Мероприятия, удовлетворяющие вышеуказанным критериями одновременно, образуют совокупность </w:t>
      </w:r>
      <m:oMath>
        <m:sSub>
          <m:sSubPr>
            <m:ctrlPr>
              <w:rPr>
                <w:rFonts w:ascii="Cambria Math" w:hAnsi="Cambria Math"/>
                <w:i/>
                <w:sz w:val="20"/>
                <w:szCs w:val="20"/>
              </w:rPr>
            </m:ctrlPr>
          </m:sSubPr>
          <m:e>
            <m:r>
              <m:rPr>
                <m:sty m:val="bi"/>
              </m:rPr>
              <w:rPr>
                <w:rFonts w:ascii="Cambria Math" w:hAnsi="Cambria Math"/>
                <w:sz w:val="20"/>
                <w:szCs w:val="20"/>
              </w:rPr>
              <m:t>i</m:t>
            </m:r>
          </m:e>
          <m:sub>
            <m:r>
              <w:rPr>
                <w:rFonts w:ascii="Cambria Math" w:hAnsi="Cambria Math"/>
                <w:sz w:val="20"/>
                <w:szCs w:val="20"/>
              </w:rPr>
              <m:t>станд</m:t>
            </m:r>
          </m:sub>
        </m:sSub>
      </m:oMath>
      <w:r w:rsidRPr="0036656B">
        <w:rPr>
          <w:sz w:val="20"/>
          <w:szCs w:val="20"/>
        </w:rPr>
        <w:t xml:space="preserve">-ых мероприятий Инвестиционной программы, согласованной на календарный год </w:t>
      </w:r>
      <w:r w:rsidRPr="0036656B">
        <w:rPr>
          <w:b/>
          <w:i/>
          <w:sz w:val="20"/>
          <w:szCs w:val="20"/>
          <w:lang w:val="en-US"/>
        </w:rPr>
        <w:t>k</w:t>
      </w:r>
      <w:r w:rsidRPr="0036656B">
        <w:rPr>
          <w:sz w:val="20"/>
          <w:szCs w:val="20"/>
        </w:rPr>
        <w:t>.</w:t>
      </w:r>
    </w:p>
    <w:p w14:paraId="47D4EAEE" w14:textId="77777777" w:rsidR="0036656B" w:rsidRPr="0036656B" w:rsidRDefault="0036656B" w:rsidP="0036656B">
      <w:pPr>
        <w:pStyle w:val="af5"/>
        <w:tabs>
          <w:tab w:val="left" w:pos="1276"/>
        </w:tabs>
        <w:suppressAutoHyphens/>
        <w:spacing w:before="120" w:after="120"/>
        <w:ind w:left="0" w:firstLine="567"/>
        <w:contextualSpacing w:val="0"/>
        <w:jc w:val="both"/>
        <w:rPr>
          <w:sz w:val="20"/>
          <w:szCs w:val="20"/>
        </w:rPr>
      </w:pPr>
      <w:r w:rsidRPr="0036656B">
        <w:rPr>
          <w:sz w:val="20"/>
          <w:szCs w:val="20"/>
        </w:rPr>
        <w:t xml:space="preserve">При этом величина стандартного дополнительного возмещения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станд</m:t>
            </m:r>
          </m:sup>
        </m:sSubSup>
      </m:oMath>
      <w:r w:rsidRPr="0036656B">
        <w:rPr>
          <w:sz w:val="20"/>
          <w:szCs w:val="20"/>
        </w:rPr>
        <w:t xml:space="preserve"> в отношении </w:t>
      </w:r>
      <m:oMath>
        <m:sSub>
          <m:sSubPr>
            <m:ctrlPr>
              <w:rPr>
                <w:rFonts w:ascii="Cambria Math" w:hAnsi="Cambria Math"/>
                <w:i/>
                <w:sz w:val="20"/>
                <w:szCs w:val="20"/>
              </w:rPr>
            </m:ctrlPr>
          </m:sSubPr>
          <m:e>
            <m:r>
              <m:rPr>
                <m:sty m:val="bi"/>
              </m:rPr>
              <w:rPr>
                <w:rFonts w:ascii="Cambria Math" w:hAnsi="Cambria Math"/>
                <w:sz w:val="20"/>
                <w:szCs w:val="20"/>
              </w:rPr>
              <m:t>i</m:t>
            </m:r>
          </m:e>
          <m:sub>
            <m:r>
              <w:rPr>
                <w:rFonts w:ascii="Cambria Math" w:hAnsi="Cambria Math"/>
                <w:sz w:val="20"/>
                <w:szCs w:val="20"/>
              </w:rPr>
              <m:t>станд</m:t>
            </m:r>
          </m:sub>
        </m:sSub>
      </m:oMath>
      <w:r w:rsidRPr="0036656B">
        <w:rPr>
          <w:sz w:val="20"/>
          <w:szCs w:val="20"/>
        </w:rPr>
        <w:t xml:space="preserve"> мероприятий Инвестиционной программы, согласованной на календарный год </w:t>
      </w:r>
      <w:r w:rsidRPr="0036656B">
        <w:rPr>
          <w:b/>
          <w:i/>
          <w:sz w:val="20"/>
          <w:szCs w:val="20"/>
          <w:lang w:val="en-US"/>
        </w:rPr>
        <w:t>k</w:t>
      </w:r>
      <w:r w:rsidRPr="0036656B">
        <w:rPr>
          <w:sz w:val="20"/>
          <w:szCs w:val="20"/>
        </w:rPr>
        <w:t>, в зависимости от указанных ниже условий рассчитывается следующим образом:</w:t>
      </w:r>
    </w:p>
    <w:p w14:paraId="4E45931D" w14:textId="77777777" w:rsidR="0036656B" w:rsidRPr="0036656B" w:rsidRDefault="0036656B" w:rsidP="00784CD8">
      <w:pPr>
        <w:pStyle w:val="af5"/>
        <w:numPr>
          <w:ilvl w:val="0"/>
          <w:numId w:val="9"/>
        </w:numPr>
        <w:suppressAutoHyphens/>
        <w:spacing w:before="120" w:after="120"/>
        <w:ind w:left="851" w:hanging="284"/>
        <w:contextualSpacing w:val="0"/>
        <w:jc w:val="both"/>
        <w:rPr>
          <w:sz w:val="20"/>
          <w:szCs w:val="20"/>
        </w:rPr>
      </w:pPr>
      <w:r w:rsidRPr="0036656B">
        <w:rPr>
          <w:sz w:val="20"/>
          <w:szCs w:val="20"/>
        </w:rPr>
        <w:t>в случае одновременного выполнения двух указанных ниже условий</w:t>
      </w:r>
    </w:p>
    <w:p w14:paraId="5E29AA88" w14:textId="77777777" w:rsidR="0036656B" w:rsidRPr="0036656B" w:rsidRDefault="002F18FC" w:rsidP="0036656B">
      <w:pPr>
        <w:pStyle w:val="af5"/>
        <w:suppressAutoHyphens/>
        <w:spacing w:before="120" w:after="120"/>
        <w:ind w:left="567"/>
        <w:contextualSpacing w:val="0"/>
        <w:jc w:val="both"/>
        <w:rPr>
          <w:sz w:val="20"/>
          <w:szCs w:val="20"/>
        </w:rPr>
      </w:pPr>
      <m:oMathPara>
        <m:oMathParaPr>
          <m:jc m:val="left"/>
        </m:oMathParaPr>
        <m:oMath>
          <m:nary>
            <m:naryPr>
              <m:chr m:val="∑"/>
              <m:limLoc m:val="undOvr"/>
              <m:supHide m:val="1"/>
              <m:ctrlPr>
                <w:rPr>
                  <w:rFonts w:ascii="Cambria Math" w:hAnsi="Cambria Math"/>
                  <w:i/>
                  <w:sz w:val="20"/>
                  <w:szCs w:val="20"/>
                </w:rPr>
              </m:ctrlPr>
            </m:naryPr>
            <m:sub>
              <m:sSub>
                <m:sSubPr>
                  <m:ctrlPr>
                    <w:rPr>
                      <w:rFonts w:ascii="Cambria Math" w:hAnsi="Cambria Math"/>
                      <w:i/>
                      <w:sz w:val="20"/>
                      <w:szCs w:val="20"/>
                    </w:rPr>
                  </m:ctrlPr>
                </m:sSubPr>
                <m:e>
                  <m:r>
                    <m:rPr>
                      <m:sty m:val="bi"/>
                    </m:rPr>
                    <w:rPr>
                      <w:rFonts w:ascii="Cambria Math" w:hAnsi="Cambria Math"/>
                      <w:sz w:val="20"/>
                      <w:szCs w:val="20"/>
                      <w:lang w:val="en-US"/>
                    </w:rPr>
                    <m:t>i=</m:t>
                  </m:r>
                  <m:r>
                    <m:rPr>
                      <m:sty m:val="bi"/>
                    </m:rPr>
                    <w:rPr>
                      <w:rFonts w:ascii="Cambria Math" w:hAnsi="Cambria Math"/>
                      <w:sz w:val="20"/>
                      <w:szCs w:val="20"/>
                    </w:rPr>
                    <m:t>i</m:t>
                  </m:r>
                </m:e>
                <m:sub>
                  <m:r>
                    <w:rPr>
                      <w:rFonts w:ascii="Cambria Math" w:hAnsi="Cambria Math"/>
                      <w:sz w:val="20"/>
                      <w:szCs w:val="20"/>
                    </w:rPr>
                    <m:t>станд</m:t>
                  </m:r>
                </m:sub>
              </m:sSub>
            </m:sub>
            <m:sup/>
            <m:e>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 m,i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e>
          </m:nary>
          <m:r>
            <w:rPr>
              <w:rFonts w:ascii="Cambria Math" w:hAnsi="Cambria Math"/>
              <w:sz w:val="20"/>
              <w:szCs w:val="20"/>
              <w:lang w:val="en-US"/>
            </w:rPr>
            <m:t>&lt;</m:t>
          </m:r>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up>
              <m:r>
                <w:rPr>
                  <w:rFonts w:ascii="Cambria Math" w:hAnsi="Cambria Math"/>
                  <w:sz w:val="20"/>
                  <w:szCs w:val="20"/>
                </w:rPr>
                <m:t>лими</m:t>
              </m:r>
              <m:sSub>
                <m:sSubPr>
                  <m:ctrlPr>
                    <w:rPr>
                      <w:rFonts w:ascii="Cambria Math" w:hAnsi="Cambria Math"/>
                      <w:i/>
                      <w:sz w:val="20"/>
                      <w:szCs w:val="20"/>
                    </w:rPr>
                  </m:ctrlPr>
                </m:sSubPr>
                <m:e>
                  <m:r>
                    <w:rPr>
                      <w:rFonts w:ascii="Cambria Math" w:hAnsi="Cambria Math"/>
                      <w:sz w:val="20"/>
                      <w:szCs w:val="20"/>
                    </w:rPr>
                    <m:t>т</m:t>
                  </m:r>
                </m:e>
                <m:sub>
                  <m:r>
                    <w:rPr>
                      <w:rFonts w:ascii="Cambria Math" w:hAnsi="Cambria Math"/>
                      <w:sz w:val="20"/>
                      <w:szCs w:val="20"/>
                    </w:rPr>
                    <m:t>увел</m:t>
                  </m:r>
                </m:sub>
              </m:sSub>
            </m:sup>
          </m:sSubSup>
          <m:r>
            <w:rPr>
              <w:rFonts w:ascii="Cambria Math" w:hAnsi="Cambria Math"/>
              <w:sz w:val="20"/>
              <w:szCs w:val="20"/>
            </w:rPr>
            <m:t xml:space="preserve"> и</m:t>
          </m:r>
          <m:nary>
            <m:naryPr>
              <m:chr m:val="∑"/>
              <m:limLoc m:val="undOvr"/>
              <m:supHide m:val="1"/>
              <m:ctrlPr>
                <w:rPr>
                  <w:rFonts w:ascii="Cambria Math" w:hAnsi="Cambria Math"/>
                  <w:i/>
                  <w:sz w:val="20"/>
                  <w:szCs w:val="20"/>
                </w:rPr>
              </m:ctrlPr>
            </m:naryPr>
            <m:sub>
              <m:r>
                <w:rPr>
                  <w:rFonts w:ascii="Cambria Math" w:hAnsi="Cambria Math"/>
                  <w:sz w:val="20"/>
                  <w:szCs w:val="20"/>
                </w:rPr>
                <m:t>i=</m:t>
              </m:r>
              <m:sSub>
                <m:sSubPr>
                  <m:ctrlPr>
                    <w:rPr>
                      <w:rFonts w:ascii="Cambria Math" w:hAnsi="Cambria Math"/>
                      <w:i/>
                      <w:sz w:val="20"/>
                      <w:szCs w:val="20"/>
                    </w:rPr>
                  </m:ctrlPr>
                </m:sSubPr>
                <m:e>
                  <m:r>
                    <m:rPr>
                      <m:sty m:val="bi"/>
                    </m:rPr>
                    <w:rPr>
                      <w:rFonts w:ascii="Cambria Math" w:hAnsi="Cambria Math"/>
                      <w:sz w:val="20"/>
                      <w:szCs w:val="20"/>
                    </w:rPr>
                    <m:t>i</m:t>
                  </m:r>
                </m:e>
                <m:sub>
                  <m:r>
                    <w:rPr>
                      <w:rFonts w:ascii="Cambria Math" w:hAnsi="Cambria Math"/>
                      <w:sz w:val="20"/>
                      <w:szCs w:val="20"/>
                    </w:rPr>
                    <m:t>станд</m:t>
                  </m:r>
                </m:sub>
              </m:sSub>
            </m:sub>
            <m:sup/>
            <m:e>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 m,i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e>
          </m:nary>
          <m:r>
            <w:rPr>
              <w:rFonts w:ascii="Cambria Math" w:hAnsi="Cambria Math"/>
              <w:sz w:val="20"/>
              <w:szCs w:val="20"/>
            </w:rPr>
            <m:t>≠0</m:t>
          </m:r>
        </m:oMath>
      </m:oMathPara>
    </w:p>
    <w:p w14:paraId="7F800BED" w14:textId="77777777" w:rsidR="0036656B" w:rsidRPr="0036656B" w:rsidRDefault="0036656B" w:rsidP="0036656B">
      <w:pPr>
        <w:pStyle w:val="af5"/>
        <w:suppressAutoHyphens/>
        <w:spacing w:before="120" w:after="120"/>
        <w:ind w:left="567"/>
        <w:contextualSpacing w:val="0"/>
        <w:jc w:val="both"/>
        <w:rPr>
          <w:sz w:val="20"/>
          <w:szCs w:val="20"/>
        </w:rPr>
      </w:pPr>
      <w:r w:rsidRPr="0036656B">
        <w:rPr>
          <w:sz w:val="20"/>
          <w:szCs w:val="20"/>
        </w:rPr>
        <w:t xml:space="preserve">величина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станд</m:t>
            </m:r>
          </m:sup>
        </m:sSubSup>
      </m:oMath>
      <w:r w:rsidRPr="0036656B">
        <w:rPr>
          <w:sz w:val="20"/>
          <w:szCs w:val="20"/>
        </w:rPr>
        <w:t xml:space="preserve"> для </w:t>
      </w:r>
      <m:oMath>
        <m:r>
          <w:rPr>
            <w:rFonts w:ascii="Cambria Math" w:hAnsi="Cambria Math"/>
            <w:sz w:val="20"/>
            <w:szCs w:val="20"/>
            <w:lang w:val="en-US"/>
          </w:rPr>
          <m:t>i</m:t>
        </m:r>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i</m:t>
            </m:r>
          </m:e>
          <m:sub>
            <m:r>
              <w:rPr>
                <w:rFonts w:ascii="Cambria Math" w:hAnsi="Cambria Math"/>
                <w:sz w:val="20"/>
                <w:szCs w:val="20"/>
              </w:rPr>
              <m:t>станд</m:t>
            </m:r>
          </m:sub>
        </m:sSub>
      </m:oMath>
      <w:r w:rsidRPr="0036656B">
        <w:rPr>
          <w:sz w:val="20"/>
          <w:szCs w:val="20"/>
        </w:rPr>
        <w:t xml:space="preserve"> рассчитывается по формуле:</w:t>
      </w:r>
    </w:p>
    <w:p w14:paraId="6E569235" w14:textId="77777777" w:rsidR="0036656B" w:rsidRPr="0036656B" w:rsidRDefault="002F18FC" w:rsidP="0036656B">
      <w:pPr>
        <w:pStyle w:val="af5"/>
        <w:suppressAutoHyphens/>
        <w:spacing w:before="120" w:after="120"/>
        <w:ind w:left="567"/>
        <w:contextualSpacing w:val="0"/>
        <w:jc w:val="both"/>
        <w:rPr>
          <w:i/>
          <w:sz w:val="20"/>
          <w:szCs w:val="20"/>
        </w:rPr>
      </w:pPr>
      <m:oMathPara>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станд</m:t>
              </m:r>
            </m:sup>
          </m:sSubSup>
          <m:r>
            <w:rPr>
              <w:rFonts w:ascii="Cambria Math" w:hAnsi="Cambria Math"/>
              <w:sz w:val="20"/>
              <w:szCs w:val="20"/>
            </w:rPr>
            <m:t xml:space="preserve">= </m:t>
          </m:r>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 m,i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oMath>
      </m:oMathPara>
    </w:p>
    <w:p w14:paraId="0A33F910" w14:textId="77777777" w:rsidR="0036656B" w:rsidRPr="0036656B" w:rsidRDefault="0036656B" w:rsidP="00784CD8">
      <w:pPr>
        <w:pStyle w:val="af5"/>
        <w:numPr>
          <w:ilvl w:val="0"/>
          <w:numId w:val="9"/>
        </w:numPr>
        <w:suppressAutoHyphens/>
        <w:spacing w:before="120" w:after="120"/>
        <w:ind w:left="851" w:hanging="284"/>
        <w:contextualSpacing w:val="0"/>
        <w:jc w:val="both"/>
        <w:rPr>
          <w:sz w:val="20"/>
          <w:szCs w:val="20"/>
        </w:rPr>
      </w:pPr>
      <w:r w:rsidRPr="0036656B">
        <w:rPr>
          <w:sz w:val="20"/>
          <w:szCs w:val="20"/>
        </w:rPr>
        <w:t>в случае одновременного выполнения двух указанных ниже условий</w:t>
      </w:r>
    </w:p>
    <w:p w14:paraId="06E68D65" w14:textId="77777777" w:rsidR="0036656B" w:rsidRPr="0036656B" w:rsidRDefault="002F18FC" w:rsidP="0036656B">
      <w:pPr>
        <w:pStyle w:val="af5"/>
        <w:suppressAutoHyphens/>
        <w:spacing w:before="120" w:after="120"/>
        <w:ind w:left="567"/>
        <w:contextualSpacing w:val="0"/>
        <w:jc w:val="both"/>
        <w:rPr>
          <w:sz w:val="20"/>
          <w:szCs w:val="20"/>
        </w:rPr>
      </w:pPr>
      <m:oMathPara>
        <m:oMathParaPr>
          <m:jc m:val="left"/>
        </m:oMathParaPr>
        <m:oMath>
          <m:nary>
            <m:naryPr>
              <m:chr m:val="∑"/>
              <m:limLoc m:val="undOvr"/>
              <m:supHide m:val="1"/>
              <m:ctrlPr>
                <w:rPr>
                  <w:rFonts w:ascii="Cambria Math" w:hAnsi="Cambria Math"/>
                  <w:i/>
                  <w:sz w:val="20"/>
                  <w:szCs w:val="20"/>
                </w:rPr>
              </m:ctrlPr>
            </m:naryPr>
            <m:sub>
              <m:r>
                <w:rPr>
                  <w:rFonts w:ascii="Cambria Math" w:hAnsi="Cambria Math"/>
                  <w:sz w:val="20"/>
                  <w:szCs w:val="20"/>
                </w:rPr>
                <m:t>i=</m:t>
              </m:r>
              <m:sSub>
                <m:sSubPr>
                  <m:ctrlPr>
                    <w:rPr>
                      <w:rFonts w:ascii="Cambria Math" w:hAnsi="Cambria Math"/>
                      <w:i/>
                      <w:sz w:val="20"/>
                      <w:szCs w:val="20"/>
                    </w:rPr>
                  </m:ctrlPr>
                </m:sSubPr>
                <m:e>
                  <m:r>
                    <m:rPr>
                      <m:sty m:val="bi"/>
                    </m:rPr>
                    <w:rPr>
                      <w:rFonts w:ascii="Cambria Math" w:hAnsi="Cambria Math"/>
                      <w:sz w:val="20"/>
                      <w:szCs w:val="20"/>
                    </w:rPr>
                    <m:t>i</m:t>
                  </m:r>
                </m:e>
                <m:sub>
                  <m:r>
                    <w:rPr>
                      <w:rFonts w:ascii="Cambria Math" w:hAnsi="Cambria Math"/>
                      <w:sz w:val="20"/>
                      <w:szCs w:val="20"/>
                    </w:rPr>
                    <m:t>станд</m:t>
                  </m:r>
                </m:sub>
              </m:sSub>
            </m:sub>
            <m:sup/>
            <m:e>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 m,i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e>
          </m:nary>
          <m:r>
            <w:rPr>
              <w:rFonts w:ascii="Cambria Math" w:hAnsi="Cambria Math"/>
              <w:sz w:val="20"/>
              <w:szCs w:val="20"/>
              <w:lang w:val="en-US"/>
            </w:rPr>
            <m:t>&lt;</m:t>
          </m:r>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up>
              <m:r>
                <w:rPr>
                  <w:rFonts w:ascii="Cambria Math" w:hAnsi="Cambria Math"/>
                  <w:sz w:val="20"/>
                  <w:szCs w:val="20"/>
                </w:rPr>
                <m:t>лими</m:t>
              </m:r>
              <m:sSub>
                <m:sSubPr>
                  <m:ctrlPr>
                    <w:rPr>
                      <w:rFonts w:ascii="Cambria Math" w:hAnsi="Cambria Math"/>
                      <w:i/>
                      <w:sz w:val="20"/>
                      <w:szCs w:val="20"/>
                    </w:rPr>
                  </m:ctrlPr>
                </m:sSubPr>
                <m:e>
                  <m:r>
                    <w:rPr>
                      <w:rFonts w:ascii="Cambria Math" w:hAnsi="Cambria Math"/>
                      <w:sz w:val="20"/>
                      <w:szCs w:val="20"/>
                    </w:rPr>
                    <m:t>т</m:t>
                  </m:r>
                </m:e>
                <m:sub>
                  <m:r>
                    <w:rPr>
                      <w:rFonts w:ascii="Cambria Math" w:hAnsi="Cambria Math"/>
                      <w:sz w:val="20"/>
                      <w:szCs w:val="20"/>
                    </w:rPr>
                    <m:t>увел</m:t>
                  </m:r>
                </m:sub>
              </m:sSub>
            </m:sup>
          </m:sSubSup>
          <m:r>
            <w:rPr>
              <w:rFonts w:ascii="Cambria Math" w:hAnsi="Cambria Math"/>
              <w:sz w:val="20"/>
              <w:szCs w:val="20"/>
            </w:rPr>
            <m:t xml:space="preserve"> и </m:t>
          </m:r>
          <m:nary>
            <m:naryPr>
              <m:chr m:val="∑"/>
              <m:limLoc m:val="undOvr"/>
              <m:supHide m:val="1"/>
              <m:ctrlPr>
                <w:rPr>
                  <w:rFonts w:ascii="Cambria Math" w:hAnsi="Cambria Math"/>
                  <w:i/>
                  <w:sz w:val="20"/>
                  <w:szCs w:val="20"/>
                </w:rPr>
              </m:ctrlPr>
            </m:naryPr>
            <m:sub>
              <m:r>
                <w:rPr>
                  <w:rFonts w:ascii="Cambria Math" w:hAnsi="Cambria Math"/>
                  <w:sz w:val="20"/>
                  <w:szCs w:val="20"/>
                </w:rPr>
                <m:t>i=</m:t>
              </m:r>
              <m:sSub>
                <m:sSubPr>
                  <m:ctrlPr>
                    <w:rPr>
                      <w:rFonts w:ascii="Cambria Math" w:hAnsi="Cambria Math"/>
                      <w:i/>
                      <w:sz w:val="20"/>
                      <w:szCs w:val="20"/>
                    </w:rPr>
                  </m:ctrlPr>
                </m:sSubPr>
                <m:e>
                  <m:r>
                    <m:rPr>
                      <m:sty m:val="bi"/>
                    </m:rPr>
                    <w:rPr>
                      <w:rFonts w:ascii="Cambria Math" w:hAnsi="Cambria Math"/>
                      <w:sz w:val="20"/>
                      <w:szCs w:val="20"/>
                    </w:rPr>
                    <m:t>i</m:t>
                  </m:r>
                </m:e>
                <m:sub>
                  <m:r>
                    <w:rPr>
                      <w:rFonts w:ascii="Cambria Math" w:hAnsi="Cambria Math"/>
                      <w:sz w:val="20"/>
                      <w:szCs w:val="20"/>
                    </w:rPr>
                    <m:t>станд</m:t>
                  </m:r>
                </m:sub>
              </m:sSub>
            </m:sub>
            <m:sup/>
            <m:e>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 m,i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e>
          </m:nary>
          <m:r>
            <w:rPr>
              <w:rFonts w:ascii="Cambria Math" w:hAnsi="Cambria Math"/>
              <w:sz w:val="20"/>
              <w:szCs w:val="20"/>
            </w:rPr>
            <m:t>=0</m:t>
          </m:r>
        </m:oMath>
      </m:oMathPara>
    </w:p>
    <w:p w14:paraId="55CB001B" w14:textId="77777777" w:rsidR="0036656B" w:rsidRPr="0036656B" w:rsidRDefault="0036656B" w:rsidP="0036656B">
      <w:pPr>
        <w:pStyle w:val="af5"/>
        <w:suppressAutoHyphens/>
        <w:spacing w:before="120" w:after="120"/>
        <w:ind w:left="567"/>
        <w:contextualSpacing w:val="0"/>
        <w:jc w:val="both"/>
        <w:rPr>
          <w:sz w:val="20"/>
          <w:szCs w:val="20"/>
        </w:rPr>
      </w:pPr>
      <w:r w:rsidRPr="0036656B">
        <w:rPr>
          <w:sz w:val="20"/>
          <w:szCs w:val="20"/>
        </w:rPr>
        <w:t>либо в случае</w:t>
      </w:r>
    </w:p>
    <w:p w14:paraId="67CFF049" w14:textId="77777777" w:rsidR="0036656B" w:rsidRPr="0036656B" w:rsidRDefault="002F18FC" w:rsidP="0036656B">
      <w:pPr>
        <w:pStyle w:val="af5"/>
        <w:suppressAutoHyphens/>
        <w:spacing w:before="120" w:after="120"/>
        <w:ind w:left="567"/>
        <w:contextualSpacing w:val="0"/>
        <w:jc w:val="both"/>
        <w:rPr>
          <w:sz w:val="20"/>
          <w:szCs w:val="20"/>
        </w:rPr>
      </w:pPr>
      <m:oMathPara>
        <m:oMathParaPr>
          <m:jc m:val="left"/>
        </m:oMathParaPr>
        <m:oMath>
          <m:nary>
            <m:naryPr>
              <m:chr m:val="∑"/>
              <m:limLoc m:val="undOvr"/>
              <m:supHide m:val="1"/>
              <m:ctrlPr>
                <w:rPr>
                  <w:rFonts w:ascii="Cambria Math" w:hAnsi="Cambria Math"/>
                  <w:i/>
                  <w:sz w:val="20"/>
                  <w:szCs w:val="20"/>
                </w:rPr>
              </m:ctrlPr>
            </m:naryPr>
            <m:sub>
              <m:r>
                <w:rPr>
                  <w:rFonts w:ascii="Cambria Math" w:hAnsi="Cambria Math"/>
                  <w:sz w:val="20"/>
                  <w:szCs w:val="20"/>
                </w:rPr>
                <m:t>i=</m:t>
              </m:r>
              <m:sSub>
                <m:sSubPr>
                  <m:ctrlPr>
                    <w:rPr>
                      <w:rFonts w:ascii="Cambria Math" w:hAnsi="Cambria Math"/>
                      <w:i/>
                      <w:sz w:val="20"/>
                      <w:szCs w:val="20"/>
                    </w:rPr>
                  </m:ctrlPr>
                </m:sSubPr>
                <m:e>
                  <m:r>
                    <m:rPr>
                      <m:sty m:val="bi"/>
                    </m:rPr>
                    <w:rPr>
                      <w:rFonts w:ascii="Cambria Math" w:hAnsi="Cambria Math"/>
                      <w:sz w:val="20"/>
                      <w:szCs w:val="20"/>
                    </w:rPr>
                    <m:t>i</m:t>
                  </m:r>
                </m:e>
                <m:sub>
                  <m:r>
                    <w:rPr>
                      <w:rFonts w:ascii="Cambria Math" w:hAnsi="Cambria Math"/>
                      <w:sz w:val="20"/>
                      <w:szCs w:val="20"/>
                    </w:rPr>
                    <m:t>станд</m:t>
                  </m:r>
                </m:sub>
              </m:sSub>
            </m:sub>
            <m:sup/>
            <m:e>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 xml:space="preserve">, </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баз_превыш</m:t>
                  </m:r>
                </m:sup>
              </m:sSubSup>
            </m:e>
          </m:nary>
          <m:r>
            <w:rPr>
              <w:rFonts w:ascii="Cambria Math" w:hAnsi="Cambria Math"/>
              <w:sz w:val="20"/>
              <w:szCs w:val="20"/>
            </w:rPr>
            <m:t>&gt;</m:t>
          </m:r>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up>
              <m:r>
                <w:rPr>
                  <w:rFonts w:ascii="Cambria Math" w:hAnsi="Cambria Math"/>
                  <w:sz w:val="20"/>
                  <w:szCs w:val="20"/>
                </w:rPr>
                <m:t>лими</m:t>
              </m:r>
              <m:sSub>
                <m:sSubPr>
                  <m:ctrlPr>
                    <w:rPr>
                      <w:rFonts w:ascii="Cambria Math" w:hAnsi="Cambria Math"/>
                      <w:i/>
                      <w:sz w:val="20"/>
                      <w:szCs w:val="20"/>
                    </w:rPr>
                  </m:ctrlPr>
                </m:sSubPr>
                <m:e>
                  <m:r>
                    <w:rPr>
                      <w:rFonts w:ascii="Cambria Math" w:hAnsi="Cambria Math"/>
                      <w:sz w:val="20"/>
                      <w:szCs w:val="20"/>
                    </w:rPr>
                    <m:t>т</m:t>
                  </m:r>
                </m:e>
                <m:sub>
                  <m:r>
                    <w:rPr>
                      <w:rFonts w:ascii="Cambria Math" w:hAnsi="Cambria Math"/>
                      <w:sz w:val="20"/>
                      <w:szCs w:val="20"/>
                    </w:rPr>
                    <m:t>увел</m:t>
                  </m:r>
                </m:sub>
              </m:sSub>
            </m:sup>
          </m:sSubSup>
        </m:oMath>
      </m:oMathPara>
    </w:p>
    <w:p w14:paraId="2F42109D" w14:textId="77777777" w:rsidR="0036656B" w:rsidRPr="0036656B" w:rsidRDefault="0036656B" w:rsidP="0036656B">
      <w:pPr>
        <w:pStyle w:val="af5"/>
        <w:suppressAutoHyphens/>
        <w:spacing w:before="120" w:after="120"/>
        <w:ind w:left="567"/>
        <w:contextualSpacing w:val="0"/>
        <w:jc w:val="both"/>
        <w:rPr>
          <w:sz w:val="20"/>
          <w:szCs w:val="20"/>
        </w:rPr>
      </w:pPr>
      <w:r w:rsidRPr="0036656B">
        <w:rPr>
          <w:sz w:val="20"/>
          <w:szCs w:val="20"/>
        </w:rPr>
        <w:t xml:space="preserve">величина стандартного дополнительного возмещения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станд</m:t>
            </m:r>
          </m:sup>
        </m:sSubSup>
      </m:oMath>
      <w:r w:rsidRPr="0036656B">
        <w:rPr>
          <w:sz w:val="20"/>
          <w:szCs w:val="20"/>
        </w:rPr>
        <w:t xml:space="preserve"> для </w:t>
      </w:r>
      <m:oMath>
        <m:r>
          <w:rPr>
            <w:rFonts w:ascii="Cambria Math" w:hAnsi="Cambria Math"/>
            <w:sz w:val="20"/>
            <w:szCs w:val="20"/>
            <w:lang w:val="en-US"/>
          </w:rPr>
          <m:t>i</m:t>
        </m:r>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i</m:t>
            </m:r>
          </m:e>
          <m:sub>
            <m:r>
              <w:rPr>
                <w:rFonts w:ascii="Cambria Math" w:hAnsi="Cambria Math"/>
                <w:sz w:val="20"/>
                <w:szCs w:val="20"/>
              </w:rPr>
              <m:t>станд</m:t>
            </m:r>
          </m:sub>
        </m:sSub>
      </m:oMath>
      <w:r w:rsidRPr="0036656B">
        <w:rPr>
          <w:sz w:val="20"/>
          <w:szCs w:val="20"/>
        </w:rPr>
        <w:t xml:space="preserve"> рассчитывается по формуле:</w:t>
      </w:r>
    </w:p>
    <w:p w14:paraId="148426B0" w14:textId="77777777" w:rsidR="0036656B" w:rsidRPr="0036656B" w:rsidRDefault="002F18FC" w:rsidP="0036656B">
      <w:pPr>
        <w:pStyle w:val="af5"/>
        <w:suppressAutoHyphens/>
        <w:spacing w:before="120" w:after="120"/>
        <w:ind w:left="567"/>
        <w:contextualSpacing w:val="0"/>
        <w:jc w:val="both"/>
        <w:rPr>
          <w:sz w:val="20"/>
          <w:szCs w:val="20"/>
        </w:rPr>
      </w:pPr>
      <m:oMathPara>
        <m:oMath>
          <m:sSubSup>
            <m:sSubSupPr>
              <m:ctrlPr>
                <w:rPr>
                  <w:rFonts w:ascii="Cambria Math" w:hAnsi="Cambria Math"/>
                  <w:i/>
                  <w:sz w:val="20"/>
                  <w:szCs w:val="20"/>
                </w:rPr>
              </m:ctrlPr>
            </m:sSubSupPr>
            <m:e>
              <m:r>
                <w:rPr>
                  <w:rFonts w:ascii="Cambria Math" w:hAnsi="Cambria Math"/>
                  <w:sz w:val="20"/>
                  <w:szCs w:val="20"/>
                </w:rPr>
                <m:t>S</m:t>
              </m:r>
            </m:e>
            <m:sub>
              <m:r>
                <w:rPr>
                  <w:rFonts w:ascii="Cambria Math" w:hAnsi="Cambria Math"/>
                  <w:sz w:val="20"/>
                  <w:szCs w:val="20"/>
                </w:rPr>
                <m:t>k,m,i</m:t>
              </m:r>
            </m:sub>
            <m:sup>
              <m:r>
                <w:rPr>
                  <w:rFonts w:ascii="Cambria Math" w:hAnsi="Cambria Math"/>
                  <w:sz w:val="20"/>
                  <w:szCs w:val="20"/>
                </w:rPr>
                <m:t>станд</m:t>
              </m:r>
            </m:sup>
          </m:sSubSup>
          <m:r>
            <w:rPr>
              <w:rFonts w:ascii="Cambria Math" w:hAnsi="Cambria Math"/>
              <w:sz w:val="20"/>
              <w:szCs w:val="20"/>
            </w:rPr>
            <m:t xml:space="preserve">= </m:t>
          </m:r>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up>
              <m:r>
                <w:rPr>
                  <w:rFonts w:ascii="Cambria Math" w:hAnsi="Cambria Math"/>
                  <w:sz w:val="20"/>
                  <w:szCs w:val="20"/>
                </w:rPr>
                <m:t>лими</m:t>
              </m:r>
              <m:sSub>
                <m:sSubPr>
                  <m:ctrlPr>
                    <w:rPr>
                      <w:rFonts w:ascii="Cambria Math" w:hAnsi="Cambria Math"/>
                      <w:i/>
                      <w:sz w:val="20"/>
                      <w:szCs w:val="20"/>
                    </w:rPr>
                  </m:ctrlPr>
                </m:sSubPr>
                <m:e>
                  <m:r>
                    <w:rPr>
                      <w:rFonts w:ascii="Cambria Math" w:hAnsi="Cambria Math"/>
                      <w:sz w:val="20"/>
                      <w:szCs w:val="20"/>
                    </w:rPr>
                    <m:t>т</m:t>
                  </m:r>
                </m:e>
                <m:sub>
                  <m:r>
                    <w:rPr>
                      <w:rFonts w:ascii="Cambria Math" w:hAnsi="Cambria Math"/>
                      <w:sz w:val="20"/>
                      <w:szCs w:val="20"/>
                    </w:rPr>
                    <m:t>увел</m:t>
                  </m:r>
                </m:sub>
              </m:sSub>
            </m:sup>
          </m:sSubSup>
          <m:r>
            <w:rPr>
              <w:rFonts w:ascii="Cambria Math" w:hAnsi="Cambria Math"/>
              <w:sz w:val="20"/>
              <w:szCs w:val="20"/>
            </w:rPr>
            <m:t>×</m:t>
          </m:r>
          <m:f>
            <m:fPr>
              <m:ctrlPr>
                <w:rPr>
                  <w:rFonts w:ascii="Cambria Math" w:hAnsi="Cambria Math"/>
                  <w:i/>
                  <w:sz w:val="20"/>
                  <w:szCs w:val="20"/>
                </w:rPr>
              </m:ctrlPr>
            </m:fPr>
            <m:num>
              <m:sSubSup>
                <m:sSubSupPr>
                  <m:ctrlPr>
                    <w:rPr>
                      <w:rFonts w:ascii="Cambria Math" w:hAnsi="Cambria Math"/>
                      <w:i/>
                      <w:sz w:val="20"/>
                      <w:szCs w:val="20"/>
                    </w:rPr>
                  </m:ctrlPr>
                </m:sSubSupPr>
                <m:e>
                  <m:r>
                    <w:rPr>
                      <w:rFonts w:ascii="Cambria Math" w:hAnsi="Cambria Math"/>
                      <w:sz w:val="20"/>
                      <w:szCs w:val="20"/>
                    </w:rPr>
                    <m:t>S</m:t>
                  </m:r>
                </m:e>
                <m:sub>
                  <m:r>
                    <w:rPr>
                      <w:rFonts w:ascii="Cambria Math" w:hAnsi="Cambria Math"/>
                      <w:sz w:val="20"/>
                      <w:szCs w:val="20"/>
                    </w:rPr>
                    <m:t xml:space="preserve">k, </m:t>
                  </m:r>
                  <m:r>
                    <w:rPr>
                      <w:rFonts w:ascii="Cambria Math" w:hAnsi="Cambria Math"/>
                      <w:sz w:val="20"/>
                      <w:szCs w:val="20"/>
                      <w:lang w:val="en-US"/>
                    </w:rPr>
                    <m:t>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num>
            <m:den>
              <m:nary>
                <m:naryPr>
                  <m:chr m:val="∑"/>
                  <m:limLoc m:val="undOvr"/>
                  <m:supHide m:val="1"/>
                  <m:ctrlPr>
                    <w:rPr>
                      <w:rFonts w:ascii="Cambria Math" w:hAnsi="Cambria Math"/>
                      <w:i/>
                      <w:sz w:val="20"/>
                      <w:szCs w:val="20"/>
                    </w:rPr>
                  </m:ctrlPr>
                </m:naryPr>
                <m:sub>
                  <m:r>
                    <w:rPr>
                      <w:rFonts w:ascii="Cambria Math" w:hAnsi="Cambria Math"/>
                      <w:sz w:val="20"/>
                      <w:szCs w:val="20"/>
                    </w:rPr>
                    <m:t>i</m:t>
                  </m:r>
                </m:sub>
                <m:sup/>
                <m:e>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r>
                        <w:rPr>
                          <w:rFonts w:ascii="Cambria Math" w:hAnsi="Cambria Math"/>
                          <w:sz w:val="20"/>
                          <w:szCs w:val="20"/>
                        </w:rPr>
                        <m:t xml:space="preserve">, </m:t>
                      </m:r>
                      <m:r>
                        <w:rPr>
                          <w:rFonts w:ascii="Cambria Math" w:hAnsi="Cambria Math"/>
                          <w:sz w:val="20"/>
                          <w:szCs w:val="20"/>
                          <w:lang w:val="en-US"/>
                        </w:rPr>
                        <m:t>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e>
              </m:nary>
            </m:den>
          </m:f>
        </m:oMath>
      </m:oMathPara>
    </w:p>
    <w:p w14:paraId="2CCCE4A3" w14:textId="77777777" w:rsidR="0036656B" w:rsidRPr="0036656B" w:rsidRDefault="0036656B" w:rsidP="0036656B">
      <w:pPr>
        <w:pStyle w:val="af5"/>
        <w:suppressAutoHyphens/>
        <w:spacing w:before="120" w:after="120"/>
        <w:ind w:left="0"/>
        <w:contextualSpacing w:val="0"/>
        <w:rPr>
          <w:sz w:val="20"/>
          <w:szCs w:val="20"/>
        </w:rPr>
      </w:pPr>
      <w:r w:rsidRPr="0036656B">
        <w:rPr>
          <w:sz w:val="20"/>
          <w:szCs w:val="20"/>
        </w:rPr>
        <w:t>где</w:t>
      </w:r>
    </w:p>
    <w:p w14:paraId="4B6C0B9E" w14:textId="5CC3A9D1" w:rsidR="0036656B" w:rsidRPr="0036656B" w:rsidRDefault="002F18FC" w:rsidP="0036656B">
      <w:pPr>
        <w:pStyle w:val="af5"/>
        <w:suppressAutoHyphens/>
        <w:spacing w:before="120" w:after="120"/>
        <w:ind w:left="0"/>
        <w:contextualSpacing w:val="0"/>
        <w:jc w:val="both"/>
        <w:rPr>
          <w:sz w:val="20"/>
          <w:szCs w:val="20"/>
        </w:rPr>
      </w:pPr>
      <m:oMath>
        <m:sSubSup>
          <m:sSubSupPr>
            <m:ctrlPr>
              <w:rPr>
                <w:rFonts w:ascii="Cambria Math" w:hAnsi="Cambria Math"/>
                <w:i/>
                <w:sz w:val="20"/>
                <w:szCs w:val="20"/>
              </w:rPr>
            </m:ctrlPr>
          </m:sSubSupPr>
          <m:e>
            <m:r>
              <w:rPr>
                <w:rFonts w:ascii="Cambria Math" w:hAnsi="Cambria Math"/>
                <w:sz w:val="20"/>
                <w:szCs w:val="20"/>
              </w:rPr>
              <m:t>S</m:t>
            </m:r>
          </m:e>
          <m:sub>
            <m:r>
              <w:rPr>
                <w:rFonts w:ascii="Cambria Math" w:hAnsi="Cambria Math"/>
                <w:sz w:val="20"/>
                <w:szCs w:val="20"/>
              </w:rPr>
              <m:t>k, 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oMath>
      <w:r w:rsidR="0036656B" w:rsidRPr="0036656B">
        <w:rPr>
          <w:sz w:val="20"/>
          <w:szCs w:val="20"/>
        </w:rPr>
        <w:t xml:space="preserve"> – величина базового превышения объема Инвестиционной программы, согласованной на календарный год </w:t>
      </w:r>
      <w:r w:rsidR="0036656B" w:rsidRPr="0036656B">
        <w:rPr>
          <w:b/>
          <w:i/>
          <w:sz w:val="20"/>
          <w:szCs w:val="20"/>
          <w:lang w:val="en-US"/>
        </w:rPr>
        <w:t>k</w:t>
      </w:r>
      <w:r w:rsidR="0036656B" w:rsidRPr="0036656B">
        <w:rPr>
          <w:sz w:val="20"/>
          <w:szCs w:val="20"/>
        </w:rPr>
        <w:t xml:space="preserve"> в соответствии с </w:t>
      </w:r>
      <w:r w:rsidR="0036656B" w:rsidRPr="0036656B">
        <w:rPr>
          <w:b/>
          <w:sz w:val="20"/>
          <w:szCs w:val="20"/>
        </w:rPr>
        <w:t xml:space="preserve">пунктом </w:t>
      </w:r>
      <w:r w:rsidR="0036656B" w:rsidRPr="0036656B">
        <w:rPr>
          <w:b/>
          <w:sz w:val="20"/>
          <w:szCs w:val="20"/>
        </w:rPr>
        <w:fldChar w:fldCharType="begin"/>
      </w:r>
      <w:r w:rsidR="0036656B" w:rsidRPr="0036656B">
        <w:rPr>
          <w:b/>
          <w:sz w:val="20"/>
          <w:szCs w:val="20"/>
        </w:rPr>
        <w:instrText xml:space="preserve"> REF _Ref65543647 \r  \* MERGEFORMAT </w:instrText>
      </w:r>
      <w:r w:rsidR="0036656B" w:rsidRPr="0036656B">
        <w:rPr>
          <w:b/>
          <w:sz w:val="20"/>
          <w:szCs w:val="20"/>
        </w:rPr>
        <w:fldChar w:fldCharType="separate"/>
      </w:r>
      <w:r w:rsidR="00483165">
        <w:rPr>
          <w:b/>
          <w:sz w:val="20"/>
          <w:szCs w:val="20"/>
        </w:rPr>
        <w:t>4.2.3</w:t>
      </w:r>
      <w:r w:rsidR="0036656B" w:rsidRPr="0036656B">
        <w:rPr>
          <w:b/>
          <w:sz w:val="20"/>
          <w:szCs w:val="20"/>
        </w:rPr>
        <w:fldChar w:fldCharType="end"/>
      </w:r>
      <w:r w:rsidR="0036656B" w:rsidRPr="0036656B">
        <w:rPr>
          <w:sz w:val="20"/>
          <w:szCs w:val="20"/>
        </w:rPr>
        <w:t xml:space="preserve"> Договора, над базовым объемом Инвестиционной программы, определяемым Сторонами в соответствии с </w:t>
      </w:r>
      <w:r w:rsidR="0036656B" w:rsidRPr="0036656B">
        <w:rPr>
          <w:b/>
          <w:sz w:val="20"/>
          <w:szCs w:val="20"/>
        </w:rPr>
        <w:t xml:space="preserve">пунктом </w:t>
      </w:r>
      <w:r w:rsidR="0036656B" w:rsidRPr="0036656B">
        <w:rPr>
          <w:b/>
          <w:sz w:val="20"/>
          <w:szCs w:val="20"/>
        </w:rPr>
        <w:fldChar w:fldCharType="begin"/>
      </w:r>
      <w:r w:rsidR="0036656B" w:rsidRPr="0036656B">
        <w:rPr>
          <w:b/>
          <w:sz w:val="20"/>
          <w:szCs w:val="20"/>
        </w:rPr>
        <w:instrText xml:space="preserve"> REF _Ref65544437 \r  \* MERGEFORMAT </w:instrText>
      </w:r>
      <w:r w:rsidR="0036656B" w:rsidRPr="0036656B">
        <w:rPr>
          <w:b/>
          <w:sz w:val="20"/>
          <w:szCs w:val="20"/>
        </w:rPr>
        <w:fldChar w:fldCharType="separate"/>
      </w:r>
      <w:r w:rsidR="00483165">
        <w:rPr>
          <w:b/>
          <w:sz w:val="20"/>
          <w:szCs w:val="20"/>
        </w:rPr>
        <w:t>4.2.1</w:t>
      </w:r>
      <w:r w:rsidR="0036656B" w:rsidRPr="0036656B">
        <w:rPr>
          <w:b/>
          <w:sz w:val="20"/>
          <w:szCs w:val="20"/>
        </w:rPr>
        <w:fldChar w:fldCharType="end"/>
      </w:r>
      <w:r w:rsidR="0036656B" w:rsidRPr="0036656B">
        <w:rPr>
          <w:sz w:val="20"/>
          <w:szCs w:val="20"/>
        </w:rPr>
        <w:t xml:space="preserve"> Договора для календарного года </w:t>
      </w:r>
      <w:r w:rsidR="0036656B" w:rsidRPr="0036656B">
        <w:rPr>
          <w:b/>
          <w:i/>
          <w:sz w:val="20"/>
          <w:szCs w:val="20"/>
          <w:lang w:val="en-US"/>
        </w:rPr>
        <w:t>k</w:t>
      </w:r>
      <w:r w:rsidR="0036656B" w:rsidRPr="0036656B">
        <w:rPr>
          <w:sz w:val="20"/>
          <w:szCs w:val="20"/>
        </w:rPr>
        <w:t xml:space="preserve">, с учетом применения коэффициента </w:t>
      </w:r>
      <m:oMath>
        <m:sSub>
          <m:sSubPr>
            <m:ctrlPr>
              <w:rPr>
                <w:rFonts w:ascii="Cambria Math" w:hAnsi="Cambria Math"/>
                <w:i/>
                <w:sz w:val="20"/>
                <w:szCs w:val="20"/>
              </w:rPr>
            </m:ctrlPr>
          </m:sSubPr>
          <m:e>
            <m:r>
              <w:rPr>
                <w:rFonts w:ascii="Cambria Math" w:hAnsi="Cambria Math"/>
                <w:sz w:val="20"/>
                <w:szCs w:val="20"/>
                <w:lang w:val="en-US"/>
              </w:rPr>
              <m:t>K</m:t>
            </m:r>
          </m:e>
          <m:sub>
            <m:r>
              <w:rPr>
                <w:rFonts w:ascii="Cambria Math" w:hAnsi="Cambria Math"/>
                <w:sz w:val="20"/>
                <w:szCs w:val="20"/>
              </w:rPr>
              <m:t>доля</m:t>
            </m:r>
          </m:sub>
        </m:sSub>
      </m:oMath>
      <w:r w:rsidR="0036656B" w:rsidRPr="0036656B">
        <w:rPr>
          <w:sz w:val="20"/>
          <w:szCs w:val="20"/>
        </w:rPr>
        <w:t xml:space="preserve">, согласованного Сторонами в </w:t>
      </w:r>
      <w:r w:rsidR="0036656B" w:rsidRPr="0036656B">
        <w:rPr>
          <w:b/>
          <w:sz w:val="20"/>
          <w:szCs w:val="20"/>
        </w:rPr>
        <w:t xml:space="preserve">пункте </w:t>
      </w:r>
      <w:r w:rsidR="0036656B" w:rsidRPr="0036656B">
        <w:rPr>
          <w:b/>
          <w:sz w:val="20"/>
          <w:szCs w:val="20"/>
        </w:rPr>
        <w:fldChar w:fldCharType="begin"/>
      </w:r>
      <w:r w:rsidR="0036656B" w:rsidRPr="0036656B">
        <w:rPr>
          <w:b/>
          <w:sz w:val="20"/>
          <w:szCs w:val="20"/>
        </w:rPr>
        <w:instrText xml:space="preserve"> REF _Ref65682721 \r  \* MERGEFORMAT </w:instrText>
      </w:r>
      <w:r w:rsidR="0036656B" w:rsidRPr="0036656B">
        <w:rPr>
          <w:b/>
          <w:sz w:val="20"/>
          <w:szCs w:val="20"/>
        </w:rPr>
        <w:fldChar w:fldCharType="separate"/>
      </w:r>
      <w:r w:rsidR="00483165">
        <w:rPr>
          <w:b/>
          <w:sz w:val="20"/>
          <w:szCs w:val="20"/>
        </w:rPr>
        <w:t>4.2.2</w:t>
      </w:r>
      <w:r w:rsidR="0036656B" w:rsidRPr="0036656B">
        <w:rPr>
          <w:b/>
          <w:sz w:val="20"/>
          <w:szCs w:val="20"/>
        </w:rPr>
        <w:fldChar w:fldCharType="end"/>
      </w:r>
      <w:r w:rsidR="0036656B" w:rsidRPr="0036656B">
        <w:rPr>
          <w:sz w:val="20"/>
          <w:szCs w:val="20"/>
        </w:rPr>
        <w:t xml:space="preserve"> Договора, приходящаяся на </w:t>
      </w:r>
      <w:proofErr w:type="spellStart"/>
      <w:r w:rsidR="0036656B" w:rsidRPr="0036656B">
        <w:rPr>
          <w:b/>
          <w:i/>
          <w:sz w:val="20"/>
          <w:szCs w:val="20"/>
          <w:lang w:val="en-US"/>
        </w:rPr>
        <w:t>i</w:t>
      </w:r>
      <w:proofErr w:type="spellEnd"/>
      <w:r w:rsidR="0036656B" w:rsidRPr="0036656B">
        <w:rPr>
          <w:sz w:val="20"/>
          <w:szCs w:val="20"/>
        </w:rPr>
        <w:t>–</w:t>
      </w:r>
      <w:proofErr w:type="spellStart"/>
      <w:r w:rsidR="0036656B" w:rsidRPr="0036656B">
        <w:rPr>
          <w:sz w:val="20"/>
          <w:szCs w:val="20"/>
        </w:rPr>
        <w:t>ое</w:t>
      </w:r>
      <w:proofErr w:type="spellEnd"/>
      <w:r w:rsidR="0036656B" w:rsidRPr="0036656B">
        <w:rPr>
          <w:sz w:val="20"/>
          <w:szCs w:val="20"/>
        </w:rPr>
        <w:t xml:space="preserve"> мероприятие Инвестиционной программы, согласованной на календарный год </w:t>
      </w:r>
      <w:r w:rsidR="0036656B" w:rsidRPr="0036656B">
        <w:rPr>
          <w:b/>
          <w:i/>
          <w:sz w:val="20"/>
          <w:szCs w:val="20"/>
          <w:lang w:val="en-US"/>
        </w:rPr>
        <w:t>k</w:t>
      </w:r>
      <w:r w:rsidR="0036656B" w:rsidRPr="0036656B">
        <w:rPr>
          <w:sz w:val="20"/>
          <w:szCs w:val="20"/>
        </w:rPr>
        <w:t xml:space="preserve">, определяемая </w:t>
      </w:r>
      <w:r w:rsidR="0036656B" w:rsidRPr="0036656B">
        <w:rPr>
          <w:b/>
          <w:sz w:val="20"/>
          <w:szCs w:val="20"/>
        </w:rPr>
        <w:t xml:space="preserve">в отношении календарного года </w:t>
      </w:r>
      <w:r w:rsidR="0036656B" w:rsidRPr="0036656B">
        <w:rPr>
          <w:b/>
          <w:i/>
          <w:sz w:val="20"/>
          <w:szCs w:val="20"/>
          <w:lang w:val="en-US"/>
        </w:rPr>
        <w:t>k</w:t>
      </w:r>
      <w:r w:rsidR="0036656B" w:rsidRPr="0036656B">
        <w:rPr>
          <w:b/>
          <w:sz w:val="20"/>
          <w:szCs w:val="20"/>
        </w:rPr>
        <w:t xml:space="preserve"> в целом</w:t>
      </w:r>
      <w:r w:rsidR="0036656B" w:rsidRPr="0036656B">
        <w:rPr>
          <w:sz w:val="20"/>
          <w:szCs w:val="20"/>
        </w:rPr>
        <w:t xml:space="preserve"> и рассчитываемая в соответствии с </w:t>
      </w:r>
      <w:r w:rsidR="0036656B" w:rsidRPr="0036656B">
        <w:rPr>
          <w:b/>
          <w:sz w:val="20"/>
          <w:szCs w:val="20"/>
        </w:rPr>
        <w:t xml:space="preserve">пунктом </w:t>
      </w:r>
      <w:r w:rsidR="0036656B" w:rsidRPr="0036656B">
        <w:rPr>
          <w:b/>
          <w:sz w:val="20"/>
          <w:szCs w:val="20"/>
        </w:rPr>
        <w:fldChar w:fldCharType="begin"/>
      </w:r>
      <w:r w:rsidR="0036656B" w:rsidRPr="0036656B">
        <w:rPr>
          <w:b/>
          <w:sz w:val="20"/>
          <w:szCs w:val="20"/>
        </w:rPr>
        <w:instrText xml:space="preserve"> REF _Ref65543288 \r  \* MERGEFORMAT </w:instrText>
      </w:r>
      <w:r w:rsidR="0036656B" w:rsidRPr="0036656B">
        <w:rPr>
          <w:b/>
          <w:sz w:val="20"/>
          <w:szCs w:val="20"/>
        </w:rPr>
        <w:fldChar w:fldCharType="separate"/>
      </w:r>
      <w:r w:rsidR="00483165">
        <w:rPr>
          <w:b/>
          <w:sz w:val="20"/>
          <w:szCs w:val="20"/>
        </w:rPr>
        <w:t>4.3.2.4</w:t>
      </w:r>
      <w:r w:rsidR="0036656B" w:rsidRPr="0036656B">
        <w:rPr>
          <w:b/>
          <w:sz w:val="20"/>
          <w:szCs w:val="20"/>
        </w:rPr>
        <w:fldChar w:fldCharType="end"/>
      </w:r>
      <w:r w:rsidR="0036656B" w:rsidRPr="0036656B">
        <w:rPr>
          <w:b/>
          <w:sz w:val="20"/>
          <w:szCs w:val="20"/>
        </w:rPr>
        <w:t xml:space="preserve"> </w:t>
      </w:r>
      <w:r w:rsidR="0036656B" w:rsidRPr="0036656B">
        <w:rPr>
          <w:sz w:val="20"/>
          <w:szCs w:val="20"/>
        </w:rPr>
        <w:t>Договора (в рублях, без учета НДС);</w:t>
      </w:r>
    </w:p>
    <w:p w14:paraId="0B069467" w14:textId="48F825FD" w:rsidR="0036656B" w:rsidRPr="0036656B" w:rsidRDefault="002F18FC" w:rsidP="0036656B">
      <w:pPr>
        <w:pStyle w:val="af5"/>
        <w:suppressAutoHyphens/>
        <w:spacing w:before="120" w:after="120"/>
        <w:ind w:left="0"/>
        <w:contextualSpacing w:val="0"/>
        <w:jc w:val="both"/>
        <w:rPr>
          <w:sz w:val="20"/>
          <w:szCs w:val="20"/>
        </w:rPr>
      </w:pP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 xml:space="preserve">, </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oMath>
      <w:r w:rsidR="0036656B" w:rsidRPr="0036656B">
        <w:rPr>
          <w:sz w:val="20"/>
          <w:szCs w:val="20"/>
        </w:rPr>
        <w:t xml:space="preserve"> – величина базового превышения объема Инвестиционной программы, согласованной на календарный год </w:t>
      </w:r>
      <w:r w:rsidR="0036656B" w:rsidRPr="0036656B">
        <w:rPr>
          <w:b/>
          <w:i/>
          <w:sz w:val="20"/>
          <w:szCs w:val="20"/>
          <w:lang w:val="en-US"/>
        </w:rPr>
        <w:t>k</w:t>
      </w:r>
      <w:r w:rsidR="0036656B" w:rsidRPr="0036656B">
        <w:rPr>
          <w:sz w:val="20"/>
          <w:szCs w:val="20"/>
        </w:rPr>
        <w:t xml:space="preserve"> в соответствии с </w:t>
      </w:r>
      <w:r w:rsidR="0036656B" w:rsidRPr="0036656B">
        <w:rPr>
          <w:b/>
          <w:sz w:val="20"/>
          <w:szCs w:val="20"/>
        </w:rPr>
        <w:t xml:space="preserve">пунктом </w:t>
      </w:r>
      <w:r w:rsidR="0036656B" w:rsidRPr="0036656B">
        <w:rPr>
          <w:b/>
          <w:sz w:val="20"/>
          <w:szCs w:val="20"/>
        </w:rPr>
        <w:fldChar w:fldCharType="begin"/>
      </w:r>
      <w:r w:rsidR="0036656B" w:rsidRPr="0036656B">
        <w:rPr>
          <w:b/>
          <w:sz w:val="20"/>
          <w:szCs w:val="20"/>
        </w:rPr>
        <w:instrText xml:space="preserve"> REF _Ref65543647 \r  \* MERGEFORMAT </w:instrText>
      </w:r>
      <w:r w:rsidR="0036656B" w:rsidRPr="0036656B">
        <w:rPr>
          <w:b/>
          <w:sz w:val="20"/>
          <w:szCs w:val="20"/>
        </w:rPr>
        <w:fldChar w:fldCharType="separate"/>
      </w:r>
      <w:r w:rsidR="00483165">
        <w:rPr>
          <w:b/>
          <w:sz w:val="20"/>
          <w:szCs w:val="20"/>
        </w:rPr>
        <w:t>4.2.3</w:t>
      </w:r>
      <w:r w:rsidR="0036656B" w:rsidRPr="0036656B">
        <w:rPr>
          <w:b/>
          <w:sz w:val="20"/>
          <w:szCs w:val="20"/>
        </w:rPr>
        <w:fldChar w:fldCharType="end"/>
      </w:r>
      <w:r w:rsidR="0036656B" w:rsidRPr="0036656B">
        <w:rPr>
          <w:sz w:val="20"/>
          <w:szCs w:val="20"/>
        </w:rPr>
        <w:t xml:space="preserve"> Договора, над базовым объемом Инвестиционной программы, определяемым Сторонами в соответствии с </w:t>
      </w:r>
      <w:r w:rsidR="0036656B" w:rsidRPr="0036656B">
        <w:rPr>
          <w:b/>
          <w:sz w:val="20"/>
          <w:szCs w:val="20"/>
        </w:rPr>
        <w:t xml:space="preserve">пунктом </w:t>
      </w:r>
      <w:r w:rsidR="0036656B" w:rsidRPr="0036656B">
        <w:rPr>
          <w:b/>
          <w:sz w:val="20"/>
          <w:szCs w:val="20"/>
        </w:rPr>
        <w:fldChar w:fldCharType="begin"/>
      </w:r>
      <w:r w:rsidR="0036656B" w:rsidRPr="0036656B">
        <w:rPr>
          <w:b/>
          <w:sz w:val="20"/>
          <w:szCs w:val="20"/>
        </w:rPr>
        <w:instrText xml:space="preserve"> REF _Ref65544437 \r  \* MERGEFORMAT </w:instrText>
      </w:r>
      <w:r w:rsidR="0036656B" w:rsidRPr="0036656B">
        <w:rPr>
          <w:b/>
          <w:sz w:val="20"/>
          <w:szCs w:val="20"/>
        </w:rPr>
        <w:fldChar w:fldCharType="separate"/>
      </w:r>
      <w:r w:rsidR="00483165">
        <w:rPr>
          <w:b/>
          <w:sz w:val="20"/>
          <w:szCs w:val="20"/>
        </w:rPr>
        <w:t>4.2.1</w:t>
      </w:r>
      <w:r w:rsidR="0036656B" w:rsidRPr="0036656B">
        <w:rPr>
          <w:b/>
          <w:sz w:val="20"/>
          <w:szCs w:val="20"/>
        </w:rPr>
        <w:fldChar w:fldCharType="end"/>
      </w:r>
      <w:r w:rsidR="0036656B" w:rsidRPr="0036656B">
        <w:rPr>
          <w:sz w:val="20"/>
          <w:szCs w:val="20"/>
        </w:rPr>
        <w:t xml:space="preserve"> Договора для календарного года </w:t>
      </w:r>
      <w:r w:rsidR="0036656B" w:rsidRPr="0036656B">
        <w:rPr>
          <w:b/>
          <w:i/>
          <w:sz w:val="20"/>
          <w:szCs w:val="20"/>
          <w:lang w:val="en-US"/>
        </w:rPr>
        <w:t>k</w:t>
      </w:r>
      <w:r w:rsidR="0036656B" w:rsidRPr="0036656B">
        <w:rPr>
          <w:sz w:val="20"/>
          <w:szCs w:val="20"/>
        </w:rPr>
        <w:t xml:space="preserve">, с учетом применения коэффициента </w:t>
      </w:r>
      <m:oMath>
        <m:sSub>
          <m:sSubPr>
            <m:ctrlPr>
              <w:rPr>
                <w:rFonts w:ascii="Cambria Math" w:hAnsi="Cambria Math"/>
                <w:i/>
                <w:sz w:val="20"/>
                <w:szCs w:val="20"/>
              </w:rPr>
            </m:ctrlPr>
          </m:sSubPr>
          <m:e>
            <m:r>
              <w:rPr>
                <w:rFonts w:ascii="Cambria Math" w:hAnsi="Cambria Math"/>
                <w:sz w:val="20"/>
                <w:szCs w:val="20"/>
                <w:lang w:val="en-US"/>
              </w:rPr>
              <m:t>K</m:t>
            </m:r>
          </m:e>
          <m:sub>
            <m:r>
              <w:rPr>
                <w:rFonts w:ascii="Cambria Math" w:hAnsi="Cambria Math"/>
                <w:sz w:val="20"/>
                <w:szCs w:val="20"/>
              </w:rPr>
              <m:t>доля</m:t>
            </m:r>
          </m:sub>
        </m:sSub>
      </m:oMath>
      <w:r w:rsidR="0036656B" w:rsidRPr="0036656B">
        <w:rPr>
          <w:sz w:val="20"/>
          <w:szCs w:val="20"/>
        </w:rPr>
        <w:t xml:space="preserve">, согласованного Сторонами в </w:t>
      </w:r>
      <w:r w:rsidR="0036656B" w:rsidRPr="0036656B">
        <w:rPr>
          <w:b/>
          <w:sz w:val="20"/>
          <w:szCs w:val="20"/>
        </w:rPr>
        <w:t xml:space="preserve">пункте </w:t>
      </w:r>
      <w:r w:rsidR="0036656B" w:rsidRPr="0036656B">
        <w:rPr>
          <w:b/>
          <w:sz w:val="20"/>
          <w:szCs w:val="20"/>
        </w:rPr>
        <w:fldChar w:fldCharType="begin"/>
      </w:r>
      <w:r w:rsidR="0036656B" w:rsidRPr="0036656B">
        <w:rPr>
          <w:b/>
          <w:sz w:val="20"/>
          <w:szCs w:val="20"/>
        </w:rPr>
        <w:instrText xml:space="preserve"> REF _Ref65682721 \r  \* MERGEFORMAT </w:instrText>
      </w:r>
      <w:r w:rsidR="0036656B" w:rsidRPr="0036656B">
        <w:rPr>
          <w:b/>
          <w:sz w:val="20"/>
          <w:szCs w:val="20"/>
        </w:rPr>
        <w:fldChar w:fldCharType="separate"/>
      </w:r>
      <w:r w:rsidR="00483165">
        <w:rPr>
          <w:b/>
          <w:sz w:val="20"/>
          <w:szCs w:val="20"/>
        </w:rPr>
        <w:t>4.2.2</w:t>
      </w:r>
      <w:r w:rsidR="0036656B" w:rsidRPr="0036656B">
        <w:rPr>
          <w:b/>
          <w:sz w:val="20"/>
          <w:szCs w:val="20"/>
        </w:rPr>
        <w:fldChar w:fldCharType="end"/>
      </w:r>
      <w:r w:rsidR="0036656B" w:rsidRPr="0036656B">
        <w:rPr>
          <w:sz w:val="20"/>
          <w:szCs w:val="20"/>
        </w:rPr>
        <w:t xml:space="preserve"> Договора, приходящаяся на </w:t>
      </w:r>
      <w:proofErr w:type="spellStart"/>
      <w:r w:rsidR="0036656B" w:rsidRPr="0036656B">
        <w:rPr>
          <w:b/>
          <w:i/>
          <w:sz w:val="20"/>
          <w:szCs w:val="20"/>
          <w:lang w:val="en-US"/>
        </w:rPr>
        <w:t>i</w:t>
      </w:r>
      <w:proofErr w:type="spellEnd"/>
      <w:r w:rsidR="0036656B" w:rsidRPr="0036656B">
        <w:rPr>
          <w:sz w:val="20"/>
          <w:szCs w:val="20"/>
        </w:rPr>
        <w:t>–</w:t>
      </w:r>
      <w:proofErr w:type="spellStart"/>
      <w:r w:rsidR="0036656B" w:rsidRPr="0036656B">
        <w:rPr>
          <w:sz w:val="20"/>
          <w:szCs w:val="20"/>
        </w:rPr>
        <w:t>ое</w:t>
      </w:r>
      <w:proofErr w:type="spellEnd"/>
      <w:r w:rsidR="0036656B" w:rsidRPr="0036656B">
        <w:rPr>
          <w:sz w:val="20"/>
          <w:szCs w:val="20"/>
        </w:rPr>
        <w:t xml:space="preserve"> мероприятие Инвестиционной программы, согласованной на календарный год </w:t>
      </w:r>
      <w:r w:rsidR="0036656B" w:rsidRPr="0036656B">
        <w:rPr>
          <w:b/>
          <w:i/>
          <w:sz w:val="20"/>
          <w:szCs w:val="20"/>
          <w:lang w:val="en-US"/>
        </w:rPr>
        <w:t>k</w:t>
      </w:r>
      <w:r w:rsidR="0036656B" w:rsidRPr="0036656B">
        <w:rPr>
          <w:sz w:val="20"/>
          <w:szCs w:val="20"/>
        </w:rPr>
        <w:t xml:space="preserve">, определяемая </w:t>
      </w:r>
      <w:r w:rsidR="0036656B" w:rsidRPr="0036656B">
        <w:rPr>
          <w:b/>
          <w:sz w:val="20"/>
          <w:szCs w:val="20"/>
        </w:rPr>
        <w:t xml:space="preserve">в отношении расчетного периода </w:t>
      </w:r>
      <w:r w:rsidR="0036656B" w:rsidRPr="0036656B">
        <w:rPr>
          <w:b/>
          <w:i/>
          <w:sz w:val="20"/>
          <w:szCs w:val="20"/>
          <w:lang w:val="en-US"/>
        </w:rPr>
        <w:t>m</w:t>
      </w:r>
      <w:r w:rsidR="0036656B" w:rsidRPr="0036656B">
        <w:rPr>
          <w:b/>
          <w:sz w:val="20"/>
          <w:szCs w:val="20"/>
        </w:rPr>
        <w:t xml:space="preserve"> календарного года </w:t>
      </w:r>
      <w:r w:rsidR="0036656B" w:rsidRPr="0036656B">
        <w:rPr>
          <w:b/>
          <w:i/>
          <w:sz w:val="20"/>
          <w:szCs w:val="20"/>
          <w:lang w:val="en-US"/>
        </w:rPr>
        <w:t>k</w:t>
      </w:r>
      <w:r w:rsidR="0036656B" w:rsidRPr="0036656B">
        <w:rPr>
          <w:sz w:val="20"/>
          <w:szCs w:val="20"/>
        </w:rPr>
        <w:t xml:space="preserve"> и рассчитываемая в соответствии с </w:t>
      </w:r>
      <w:r w:rsidR="0036656B" w:rsidRPr="0036656B">
        <w:rPr>
          <w:b/>
          <w:sz w:val="20"/>
          <w:szCs w:val="20"/>
        </w:rPr>
        <w:t xml:space="preserve">пунктом </w:t>
      </w:r>
      <w:r w:rsidR="0036656B" w:rsidRPr="0036656B">
        <w:rPr>
          <w:b/>
          <w:sz w:val="20"/>
          <w:szCs w:val="20"/>
        </w:rPr>
        <w:fldChar w:fldCharType="begin"/>
      </w:r>
      <w:r w:rsidR="0036656B" w:rsidRPr="0036656B">
        <w:rPr>
          <w:b/>
          <w:sz w:val="20"/>
          <w:szCs w:val="20"/>
        </w:rPr>
        <w:instrText xml:space="preserve"> REF _Ref65543275 \r  \* MERGEFORMAT </w:instrText>
      </w:r>
      <w:r w:rsidR="0036656B" w:rsidRPr="0036656B">
        <w:rPr>
          <w:b/>
          <w:sz w:val="20"/>
          <w:szCs w:val="20"/>
        </w:rPr>
        <w:fldChar w:fldCharType="separate"/>
      </w:r>
      <w:r w:rsidR="00483165">
        <w:rPr>
          <w:b/>
          <w:sz w:val="20"/>
          <w:szCs w:val="20"/>
        </w:rPr>
        <w:t>4.3.2.6</w:t>
      </w:r>
      <w:r w:rsidR="0036656B" w:rsidRPr="0036656B">
        <w:rPr>
          <w:b/>
          <w:sz w:val="20"/>
          <w:szCs w:val="20"/>
        </w:rPr>
        <w:fldChar w:fldCharType="end"/>
      </w:r>
      <w:r w:rsidR="0036656B" w:rsidRPr="0036656B">
        <w:rPr>
          <w:b/>
          <w:sz w:val="20"/>
          <w:szCs w:val="20"/>
        </w:rPr>
        <w:t xml:space="preserve"> </w:t>
      </w:r>
      <w:r w:rsidR="0036656B" w:rsidRPr="0036656B">
        <w:rPr>
          <w:sz w:val="20"/>
          <w:szCs w:val="20"/>
        </w:rPr>
        <w:t>Договора (в рублях, без учета НДС);</w:t>
      </w:r>
    </w:p>
    <w:p w14:paraId="1677EB64" w14:textId="216FDBDE" w:rsidR="0036656B" w:rsidRPr="0036656B" w:rsidRDefault="002F18FC" w:rsidP="0036656B">
      <w:pPr>
        <w:pStyle w:val="af5"/>
        <w:suppressAutoHyphens/>
        <w:spacing w:before="120" w:after="120"/>
        <w:ind w:left="0"/>
        <w:contextualSpacing w:val="0"/>
        <w:jc w:val="both"/>
        <w:rPr>
          <w:sz w:val="20"/>
          <w:szCs w:val="20"/>
        </w:rPr>
      </w:pP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up>
            <m:r>
              <w:rPr>
                <w:rFonts w:ascii="Cambria Math" w:hAnsi="Cambria Math"/>
                <w:sz w:val="20"/>
                <w:szCs w:val="20"/>
              </w:rPr>
              <m:t>лими</m:t>
            </m:r>
            <m:sSub>
              <m:sSubPr>
                <m:ctrlPr>
                  <w:rPr>
                    <w:rFonts w:ascii="Cambria Math" w:hAnsi="Cambria Math"/>
                    <w:i/>
                    <w:sz w:val="20"/>
                    <w:szCs w:val="20"/>
                  </w:rPr>
                </m:ctrlPr>
              </m:sSubPr>
              <m:e>
                <m:r>
                  <w:rPr>
                    <w:rFonts w:ascii="Cambria Math" w:hAnsi="Cambria Math"/>
                    <w:sz w:val="20"/>
                    <w:szCs w:val="20"/>
                  </w:rPr>
                  <m:t>т</m:t>
                </m:r>
              </m:e>
              <m:sub>
                <m:r>
                  <w:rPr>
                    <w:rFonts w:ascii="Cambria Math" w:hAnsi="Cambria Math"/>
                    <w:sz w:val="20"/>
                    <w:szCs w:val="20"/>
                  </w:rPr>
                  <m:t>увел</m:t>
                </m:r>
              </m:sub>
            </m:sSub>
          </m:sup>
        </m:sSubSup>
      </m:oMath>
      <w:r w:rsidR="0036656B" w:rsidRPr="0036656B">
        <w:rPr>
          <w:sz w:val="20"/>
          <w:szCs w:val="20"/>
        </w:rPr>
        <w:t xml:space="preserve"> – предельная величина стандартного дополнительного возмещения со стороны Покупателя в отношении совокупности </w:t>
      </w:r>
      <m:oMath>
        <m:sSub>
          <m:sSubPr>
            <m:ctrlPr>
              <w:rPr>
                <w:rFonts w:ascii="Cambria Math" w:hAnsi="Cambria Math"/>
                <w:i/>
                <w:sz w:val="20"/>
                <w:szCs w:val="20"/>
              </w:rPr>
            </m:ctrlPr>
          </m:sSubPr>
          <m:e>
            <m:r>
              <m:rPr>
                <m:sty m:val="bi"/>
              </m:rPr>
              <w:rPr>
                <w:rFonts w:ascii="Cambria Math" w:hAnsi="Cambria Math"/>
                <w:sz w:val="20"/>
                <w:szCs w:val="20"/>
              </w:rPr>
              <m:t>i</m:t>
            </m:r>
          </m:e>
          <m:sub>
            <m:r>
              <w:rPr>
                <w:rFonts w:ascii="Cambria Math" w:hAnsi="Cambria Math"/>
                <w:sz w:val="20"/>
                <w:szCs w:val="20"/>
              </w:rPr>
              <m:t>станд</m:t>
            </m:r>
          </m:sub>
        </m:sSub>
      </m:oMath>
      <w:r w:rsidR="0036656B" w:rsidRPr="0036656B">
        <w:rPr>
          <w:sz w:val="20"/>
          <w:szCs w:val="20"/>
        </w:rPr>
        <w:t xml:space="preserve">-ых мероприятий Инвестиционной программы, согласованной на календарный год </w:t>
      </w:r>
      <w:r w:rsidR="0036656B" w:rsidRPr="0036656B">
        <w:rPr>
          <w:b/>
          <w:i/>
          <w:sz w:val="20"/>
          <w:szCs w:val="20"/>
          <w:lang w:val="en-US"/>
        </w:rPr>
        <w:t>k</w:t>
      </w:r>
      <w:r w:rsidR="0036656B" w:rsidRPr="0036656B">
        <w:rPr>
          <w:sz w:val="20"/>
          <w:szCs w:val="20"/>
        </w:rPr>
        <w:t xml:space="preserve">, учитываемая при расчете стоимости Договора за месяц </w:t>
      </w:r>
      <w:r w:rsidR="0036656B" w:rsidRPr="0036656B">
        <w:rPr>
          <w:b/>
          <w:i/>
          <w:sz w:val="20"/>
          <w:szCs w:val="20"/>
          <w:lang w:val="en-US"/>
        </w:rPr>
        <w:t>m</w:t>
      </w:r>
      <w:r w:rsidR="0036656B" w:rsidRPr="0036656B">
        <w:rPr>
          <w:sz w:val="20"/>
          <w:szCs w:val="20"/>
        </w:rPr>
        <w:t xml:space="preserve"> календарного года </w:t>
      </w:r>
      <w:r w:rsidR="0036656B" w:rsidRPr="0036656B">
        <w:rPr>
          <w:b/>
          <w:i/>
          <w:sz w:val="20"/>
          <w:szCs w:val="20"/>
          <w:lang w:val="en-US"/>
        </w:rPr>
        <w:t>k</w:t>
      </w:r>
      <w:r w:rsidR="0036656B" w:rsidRPr="0036656B">
        <w:rPr>
          <w:sz w:val="20"/>
          <w:szCs w:val="20"/>
        </w:rPr>
        <w:t xml:space="preserve"> и рассчитываемая в соответствии с </w:t>
      </w:r>
      <w:r w:rsidR="0036656B" w:rsidRPr="0036656B">
        <w:rPr>
          <w:b/>
          <w:sz w:val="20"/>
          <w:szCs w:val="20"/>
        </w:rPr>
        <w:t xml:space="preserve">пунктом </w:t>
      </w:r>
      <w:r w:rsidR="0036656B" w:rsidRPr="0036656B">
        <w:rPr>
          <w:b/>
          <w:sz w:val="20"/>
          <w:szCs w:val="20"/>
        </w:rPr>
        <w:fldChar w:fldCharType="begin"/>
      </w:r>
      <w:r w:rsidR="0036656B" w:rsidRPr="0036656B">
        <w:rPr>
          <w:b/>
          <w:sz w:val="20"/>
          <w:szCs w:val="20"/>
        </w:rPr>
        <w:instrText xml:space="preserve"> REF _Ref65543160 \r  \* MERGEFORMAT </w:instrText>
      </w:r>
      <w:r w:rsidR="0036656B" w:rsidRPr="0036656B">
        <w:rPr>
          <w:b/>
          <w:sz w:val="20"/>
          <w:szCs w:val="20"/>
        </w:rPr>
        <w:fldChar w:fldCharType="separate"/>
      </w:r>
      <w:r w:rsidR="00483165">
        <w:rPr>
          <w:b/>
          <w:sz w:val="20"/>
          <w:szCs w:val="20"/>
        </w:rPr>
        <w:t>4.3.2.7</w:t>
      </w:r>
      <w:r w:rsidR="0036656B" w:rsidRPr="0036656B">
        <w:rPr>
          <w:b/>
          <w:sz w:val="20"/>
          <w:szCs w:val="20"/>
        </w:rPr>
        <w:fldChar w:fldCharType="end"/>
      </w:r>
      <w:r w:rsidR="0036656B" w:rsidRPr="0036656B">
        <w:rPr>
          <w:sz w:val="20"/>
          <w:szCs w:val="20"/>
        </w:rPr>
        <w:t xml:space="preserve"> Договора (в рублях, без учета НДС);</w:t>
      </w:r>
    </w:p>
    <w:p w14:paraId="118E291B" w14:textId="77777777" w:rsidR="0036656B" w:rsidRPr="0036656B" w:rsidRDefault="0036656B" w:rsidP="0036656B">
      <w:pPr>
        <w:pStyle w:val="af5"/>
        <w:suppressAutoHyphens/>
        <w:spacing w:before="120" w:after="120"/>
        <w:ind w:left="0" w:firstLine="567"/>
        <w:contextualSpacing w:val="0"/>
        <w:jc w:val="both"/>
        <w:rPr>
          <w:sz w:val="20"/>
          <w:szCs w:val="20"/>
        </w:rPr>
      </w:pPr>
      <w:r w:rsidRPr="0036656B">
        <w:rPr>
          <w:sz w:val="20"/>
          <w:szCs w:val="20"/>
        </w:rPr>
        <w:t xml:space="preserve">Для мероприятий Инвестиционной программы, согласованной на календарный год </w:t>
      </w:r>
      <w:r w:rsidRPr="0036656B">
        <w:rPr>
          <w:b/>
          <w:i/>
          <w:sz w:val="20"/>
          <w:szCs w:val="20"/>
          <w:lang w:val="en-US"/>
        </w:rPr>
        <w:t>k</w:t>
      </w:r>
      <w:r w:rsidRPr="0036656B">
        <w:rPr>
          <w:sz w:val="20"/>
          <w:szCs w:val="20"/>
        </w:rPr>
        <w:t xml:space="preserve">, не соответствующих вышеуказанным в настоящем пункте критериям (не </w:t>
      </w:r>
      <m:oMath>
        <m:sSub>
          <m:sSubPr>
            <m:ctrlPr>
              <w:rPr>
                <w:rFonts w:ascii="Cambria Math" w:hAnsi="Cambria Math"/>
                <w:i/>
                <w:sz w:val="20"/>
                <w:szCs w:val="20"/>
              </w:rPr>
            </m:ctrlPr>
          </m:sSubPr>
          <m:e>
            <m:r>
              <m:rPr>
                <m:sty m:val="bi"/>
              </m:rPr>
              <w:rPr>
                <w:rFonts w:ascii="Cambria Math" w:hAnsi="Cambria Math"/>
                <w:sz w:val="20"/>
                <w:szCs w:val="20"/>
              </w:rPr>
              <m:t>i</m:t>
            </m:r>
          </m:e>
          <m:sub>
            <m:r>
              <w:rPr>
                <w:rFonts w:ascii="Cambria Math" w:hAnsi="Cambria Math"/>
                <w:sz w:val="20"/>
                <w:szCs w:val="20"/>
              </w:rPr>
              <m:t>станд</m:t>
            </m:r>
          </m:sub>
        </m:sSub>
      </m:oMath>
      <w:r w:rsidRPr="0036656B">
        <w:rPr>
          <w:sz w:val="20"/>
          <w:szCs w:val="20"/>
        </w:rPr>
        <w:t xml:space="preserve">), а также в случае, когда </w:t>
      </w:r>
      <m:oMath>
        <m:nary>
          <m:naryPr>
            <m:chr m:val="∑"/>
            <m:limLoc m:val="undOvr"/>
            <m:supHide m:val="1"/>
            <m:ctrlPr>
              <w:rPr>
                <w:rFonts w:ascii="Cambria Math" w:hAnsi="Cambria Math"/>
                <w:i/>
                <w:sz w:val="20"/>
                <w:szCs w:val="20"/>
              </w:rPr>
            </m:ctrlPr>
          </m:naryPr>
          <m:sub>
            <m:r>
              <w:rPr>
                <w:rFonts w:ascii="Cambria Math" w:hAnsi="Cambria Math"/>
                <w:sz w:val="20"/>
                <w:szCs w:val="20"/>
                <w:lang w:val="en-US"/>
              </w:rPr>
              <m:t>i</m:t>
            </m:r>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i</m:t>
                </m:r>
              </m:e>
              <m:sub>
                <m:r>
                  <w:rPr>
                    <w:rFonts w:ascii="Cambria Math" w:hAnsi="Cambria Math"/>
                    <w:sz w:val="20"/>
                    <w:szCs w:val="20"/>
                  </w:rPr>
                  <m:t>станд</m:t>
                </m:r>
              </m:sub>
            </m:sSub>
          </m:sub>
          <m:sup/>
          <m:e>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r>
                  <w:rPr>
                    <w:rFonts w:ascii="Cambria Math" w:hAnsi="Cambria Math"/>
                    <w:sz w:val="20"/>
                    <w:szCs w:val="20"/>
                  </w:rPr>
                  <m:t xml:space="preserve">, </m:t>
                </m:r>
                <m:r>
                  <w:rPr>
                    <w:rFonts w:ascii="Cambria Math" w:hAnsi="Cambria Math"/>
                    <w:sz w:val="20"/>
                    <w:szCs w:val="20"/>
                    <w:lang w:val="en-US"/>
                  </w:rPr>
                  <m:t>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e>
        </m:nary>
        <m:r>
          <w:rPr>
            <w:rFonts w:ascii="Cambria Math" w:hAnsi="Cambria Math"/>
            <w:sz w:val="20"/>
            <w:szCs w:val="20"/>
          </w:rPr>
          <m:t>=0</m:t>
        </m:r>
      </m:oMath>
      <w:r w:rsidRPr="0036656B">
        <w:rPr>
          <w:sz w:val="20"/>
          <w:szCs w:val="20"/>
        </w:rPr>
        <w:t xml:space="preserve">, величина стандартного дополнительного возмещения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станд</m:t>
            </m:r>
          </m:sup>
        </m:sSubSup>
        <m:r>
          <w:rPr>
            <w:rFonts w:ascii="Cambria Math" w:hAnsi="Cambria Math"/>
            <w:sz w:val="20"/>
            <w:szCs w:val="20"/>
          </w:rPr>
          <m:t>=0</m:t>
        </m:r>
      </m:oMath>
      <w:r w:rsidRPr="0036656B">
        <w:rPr>
          <w:sz w:val="20"/>
          <w:szCs w:val="20"/>
        </w:rPr>
        <w:t>.</w:t>
      </w:r>
    </w:p>
    <w:p w14:paraId="15CBB91E" w14:textId="0C947492" w:rsidR="0036656B" w:rsidRPr="0036656B" w:rsidRDefault="0036656B" w:rsidP="00784CD8">
      <w:pPr>
        <w:pStyle w:val="af5"/>
        <w:numPr>
          <w:ilvl w:val="0"/>
          <w:numId w:val="7"/>
        </w:numPr>
        <w:tabs>
          <w:tab w:val="left" w:pos="1276"/>
        </w:tabs>
        <w:suppressAutoHyphens/>
        <w:spacing w:before="120" w:after="120"/>
        <w:ind w:left="0" w:firstLine="567"/>
        <w:contextualSpacing w:val="0"/>
        <w:jc w:val="both"/>
        <w:rPr>
          <w:sz w:val="20"/>
          <w:szCs w:val="20"/>
        </w:rPr>
      </w:pPr>
      <w:bookmarkStart w:id="114" w:name="_Ref66022861"/>
      <w:r w:rsidRPr="0036656B">
        <w:rPr>
          <w:sz w:val="20"/>
          <w:szCs w:val="20"/>
        </w:rPr>
        <w:t xml:space="preserve">Для отнесения </w:t>
      </w:r>
      <w:r w:rsidRPr="0036656B">
        <w:rPr>
          <w:b/>
          <w:i/>
          <w:sz w:val="20"/>
          <w:szCs w:val="20"/>
          <w:lang w:val="en-US"/>
        </w:rPr>
        <w:t>i</w:t>
      </w:r>
      <w:r w:rsidRPr="0036656B">
        <w:rPr>
          <w:sz w:val="20"/>
          <w:szCs w:val="20"/>
        </w:rPr>
        <w:t xml:space="preserve">-ых мероприятий Инвестиционной программы к совокупности </w:t>
      </w:r>
      <m:oMath>
        <m:sSub>
          <m:sSubPr>
            <m:ctrlPr>
              <w:rPr>
                <w:rFonts w:ascii="Cambria Math" w:hAnsi="Cambria Math"/>
                <w:i/>
                <w:sz w:val="20"/>
                <w:szCs w:val="20"/>
              </w:rPr>
            </m:ctrlPr>
          </m:sSubPr>
          <m:e>
            <m:r>
              <m:rPr>
                <m:sty m:val="bi"/>
              </m:rPr>
              <w:rPr>
                <w:rFonts w:ascii="Cambria Math" w:hAnsi="Cambria Math"/>
                <w:sz w:val="20"/>
                <w:szCs w:val="20"/>
              </w:rPr>
              <m:t>i</m:t>
            </m:r>
          </m:e>
          <m:sub>
            <m:r>
              <w:rPr>
                <w:rFonts w:ascii="Cambria Math" w:hAnsi="Cambria Math"/>
                <w:sz w:val="20"/>
                <w:szCs w:val="20"/>
              </w:rPr>
              <m:t>станд</m:t>
            </m:r>
          </m:sub>
        </m:sSub>
      </m:oMath>
      <w:r w:rsidRPr="0036656B">
        <w:rPr>
          <w:sz w:val="20"/>
          <w:szCs w:val="20"/>
        </w:rPr>
        <w:t xml:space="preserve">-ых мероприятий, в отношении которых </w:t>
      </w:r>
      <w:r w:rsidRPr="0036656B">
        <w:rPr>
          <w:b/>
          <w:sz w:val="20"/>
          <w:szCs w:val="20"/>
        </w:rPr>
        <w:t xml:space="preserve">в пункте </w:t>
      </w:r>
      <w:r w:rsidRPr="0036656B">
        <w:rPr>
          <w:b/>
          <w:sz w:val="20"/>
          <w:szCs w:val="20"/>
        </w:rPr>
        <w:fldChar w:fldCharType="begin"/>
      </w:r>
      <w:r w:rsidRPr="0036656B">
        <w:rPr>
          <w:b/>
          <w:sz w:val="20"/>
          <w:szCs w:val="20"/>
        </w:rPr>
        <w:instrText xml:space="preserve"> REF _Ref65683385 \r  \* MERGEFORMAT </w:instrText>
      </w:r>
      <w:r w:rsidRPr="0036656B">
        <w:rPr>
          <w:b/>
          <w:sz w:val="20"/>
          <w:szCs w:val="20"/>
        </w:rPr>
        <w:fldChar w:fldCharType="separate"/>
      </w:r>
      <w:r w:rsidR="00483165">
        <w:rPr>
          <w:b/>
          <w:sz w:val="20"/>
          <w:szCs w:val="20"/>
        </w:rPr>
        <w:t>4.3.2.2</w:t>
      </w:r>
      <w:r w:rsidRPr="0036656B">
        <w:rPr>
          <w:b/>
          <w:sz w:val="20"/>
          <w:szCs w:val="20"/>
        </w:rPr>
        <w:fldChar w:fldCharType="end"/>
      </w:r>
      <w:r w:rsidRPr="0036656B">
        <w:rPr>
          <w:sz w:val="20"/>
          <w:szCs w:val="20"/>
        </w:rPr>
        <w:t xml:space="preserve"> Договора определяется величина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станд</m:t>
            </m:r>
          </m:sup>
        </m:sSubSup>
      </m:oMath>
      <w:r w:rsidRPr="0036656B">
        <w:rPr>
          <w:sz w:val="20"/>
          <w:szCs w:val="20"/>
        </w:rPr>
        <w:t>, Стороны договорились применять следующие критерии выполнения или невыполнения контрольных точек, предусмотренных в Инвестиционной программе:</w:t>
      </w:r>
      <w:bookmarkEnd w:id="114"/>
    </w:p>
    <w:p w14:paraId="4389723D" w14:textId="77777777" w:rsidR="0036656B" w:rsidRPr="0036656B" w:rsidRDefault="0036656B" w:rsidP="00784CD8">
      <w:pPr>
        <w:pStyle w:val="af5"/>
        <w:numPr>
          <w:ilvl w:val="0"/>
          <w:numId w:val="24"/>
        </w:numPr>
        <w:suppressAutoHyphens/>
        <w:spacing w:before="120" w:after="120"/>
        <w:ind w:left="851" w:hanging="284"/>
        <w:contextualSpacing w:val="0"/>
        <w:jc w:val="both"/>
        <w:rPr>
          <w:sz w:val="20"/>
          <w:szCs w:val="20"/>
        </w:rPr>
      </w:pPr>
      <w:r w:rsidRPr="0036656B">
        <w:rPr>
          <w:sz w:val="20"/>
          <w:szCs w:val="20"/>
        </w:rPr>
        <w:t xml:space="preserve">контрольная точка считается </w:t>
      </w:r>
      <w:r w:rsidRPr="0036656B">
        <w:rPr>
          <w:b/>
          <w:sz w:val="20"/>
          <w:szCs w:val="20"/>
        </w:rPr>
        <w:t>выполненной</w:t>
      </w:r>
      <w:r w:rsidRPr="0036656B">
        <w:rPr>
          <w:sz w:val="20"/>
          <w:szCs w:val="20"/>
        </w:rPr>
        <w:t xml:space="preserve"> в случае фактического исполнения Поставщиком обязательств по предоставлению отчета о выполнении контрольной точки и выполнению требований по приемке контрольной точки в порядке и сроки, предусмотренные Стандартом взаимодействия, при отсутствии у Покупателя обоснованных возражений к качеству предоставленной отчетности и/или фактическому объему работ и выполненных требований по приемке контрольной точки. </w:t>
      </w:r>
    </w:p>
    <w:p w14:paraId="0AF06CCC" w14:textId="77777777" w:rsidR="0036656B" w:rsidRPr="0036656B" w:rsidRDefault="0036656B" w:rsidP="00784CD8">
      <w:pPr>
        <w:pStyle w:val="af5"/>
        <w:numPr>
          <w:ilvl w:val="0"/>
          <w:numId w:val="24"/>
        </w:numPr>
        <w:suppressAutoHyphens/>
        <w:spacing w:before="120" w:after="120"/>
        <w:ind w:left="851" w:hanging="284"/>
        <w:contextualSpacing w:val="0"/>
        <w:jc w:val="both"/>
        <w:rPr>
          <w:sz w:val="20"/>
          <w:szCs w:val="20"/>
        </w:rPr>
      </w:pPr>
      <w:r w:rsidRPr="0036656B">
        <w:rPr>
          <w:sz w:val="20"/>
          <w:szCs w:val="20"/>
        </w:rPr>
        <w:t xml:space="preserve">контрольная точки считается </w:t>
      </w:r>
      <w:r w:rsidRPr="0036656B">
        <w:rPr>
          <w:b/>
          <w:sz w:val="20"/>
          <w:szCs w:val="20"/>
        </w:rPr>
        <w:t>не выполненной</w:t>
      </w:r>
      <w:r w:rsidRPr="0036656B">
        <w:rPr>
          <w:sz w:val="20"/>
          <w:szCs w:val="20"/>
        </w:rPr>
        <w:t xml:space="preserve"> в случае, если Поставщик не направил Покупателю отчет о выполнении контрольной точки в дату и в порядке, предусмотренные Стандартом взаимодействия, в случае невыполнения Поставщиком требований по приемке контрольной точки, указанных в отношении данной контрольной точки в согласованной сторонами Инвестиционной программе, а также в иных случаях, предусмотренных Стандартом взаимодействия.  </w:t>
      </w:r>
    </w:p>
    <w:p w14:paraId="448A9165" w14:textId="77777777" w:rsidR="0036656B" w:rsidRPr="0036656B" w:rsidRDefault="0036656B" w:rsidP="00784CD8">
      <w:pPr>
        <w:pStyle w:val="af5"/>
        <w:numPr>
          <w:ilvl w:val="0"/>
          <w:numId w:val="7"/>
        </w:numPr>
        <w:tabs>
          <w:tab w:val="left" w:pos="1276"/>
        </w:tabs>
        <w:suppressAutoHyphens/>
        <w:spacing w:before="120" w:after="120"/>
        <w:ind w:left="0" w:firstLine="567"/>
        <w:contextualSpacing w:val="0"/>
        <w:jc w:val="both"/>
        <w:rPr>
          <w:sz w:val="20"/>
          <w:szCs w:val="20"/>
        </w:rPr>
      </w:pPr>
      <w:bookmarkStart w:id="115" w:name="_Ref65543288"/>
      <w:r w:rsidRPr="0036656B">
        <w:rPr>
          <w:sz w:val="20"/>
          <w:szCs w:val="20"/>
        </w:rPr>
        <w:t xml:space="preserve">Величина базового превышения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oMath>
      <w:r w:rsidRPr="0036656B">
        <w:rPr>
          <w:sz w:val="20"/>
          <w:szCs w:val="20"/>
        </w:rPr>
        <w:t xml:space="preserve"> в зависимости от указанных ниже условий рассчитывается следующим образом:</w:t>
      </w:r>
      <w:bookmarkEnd w:id="115"/>
    </w:p>
    <w:p w14:paraId="12F8ADE1" w14:textId="77777777" w:rsidR="0036656B" w:rsidRPr="0036656B" w:rsidRDefault="0036656B" w:rsidP="00784CD8">
      <w:pPr>
        <w:pStyle w:val="af5"/>
        <w:numPr>
          <w:ilvl w:val="0"/>
          <w:numId w:val="10"/>
        </w:numPr>
        <w:suppressAutoHyphens/>
        <w:spacing w:before="120" w:after="120"/>
        <w:ind w:left="851" w:hanging="284"/>
        <w:contextualSpacing w:val="0"/>
        <w:jc w:val="both"/>
        <w:rPr>
          <w:sz w:val="20"/>
          <w:szCs w:val="20"/>
        </w:rPr>
      </w:pPr>
      <w:r w:rsidRPr="0036656B">
        <w:rPr>
          <w:sz w:val="20"/>
          <w:szCs w:val="20"/>
        </w:rPr>
        <w:lastRenderedPageBreak/>
        <w:t xml:space="preserve">в отношении </w:t>
      </w:r>
      <m:oMath>
        <m:r>
          <m:rPr>
            <m:sty m:val="bi"/>
          </m:rPr>
          <w:rPr>
            <w:rFonts w:ascii="Cambria Math" w:hAnsi="Cambria Math"/>
            <w:sz w:val="20"/>
            <w:szCs w:val="20"/>
          </w:rPr>
          <m:t>i</m:t>
        </m:r>
      </m:oMath>
      <w:r w:rsidRPr="0036656B">
        <w:rPr>
          <w:sz w:val="20"/>
          <w:szCs w:val="20"/>
        </w:rPr>
        <w:t xml:space="preserve">-ых мероприятий, включенных по согласованию Сторон в соответствии с положениями Стандарта взаимодействия и Договора в Инвестиционную программу на календарный год </w:t>
      </w:r>
      <w:r w:rsidRPr="0036656B">
        <w:rPr>
          <w:b/>
          <w:i/>
          <w:sz w:val="20"/>
          <w:szCs w:val="20"/>
          <w:lang w:val="en-US"/>
        </w:rPr>
        <w:t>k</w:t>
      </w:r>
      <w:r w:rsidRPr="0036656B">
        <w:rPr>
          <w:b/>
          <w:i/>
          <w:sz w:val="20"/>
          <w:szCs w:val="20"/>
        </w:rPr>
        <w:t xml:space="preserve"> </w:t>
      </w:r>
      <w:r w:rsidRPr="0036656B">
        <w:rPr>
          <w:b/>
          <w:sz w:val="20"/>
          <w:szCs w:val="20"/>
        </w:rPr>
        <w:t xml:space="preserve">до 31 января (включительно) календарного года </w:t>
      </w:r>
      <w:r w:rsidRPr="0036656B">
        <w:rPr>
          <w:b/>
          <w:i/>
          <w:sz w:val="20"/>
          <w:szCs w:val="20"/>
          <w:lang w:val="en-US"/>
        </w:rPr>
        <w:t>k</w:t>
      </w:r>
      <w:r w:rsidRPr="0036656B">
        <w:rPr>
          <w:b/>
          <w:i/>
          <w:sz w:val="20"/>
          <w:szCs w:val="20"/>
        </w:rPr>
        <w:t xml:space="preserve">, </w:t>
      </w:r>
      <w:r w:rsidRPr="0036656B">
        <w:rPr>
          <w:sz w:val="20"/>
          <w:szCs w:val="20"/>
        </w:rPr>
        <w:t xml:space="preserve">которые образуют совокупность </w:t>
      </w:r>
      <m:oMath>
        <m:sSub>
          <m:sSubPr>
            <m:ctrlPr>
              <w:rPr>
                <w:rFonts w:ascii="Cambria Math" w:hAnsi="Cambria Math"/>
                <w:b/>
                <w:i/>
                <w:sz w:val="20"/>
                <w:szCs w:val="20"/>
                <w:lang w:val="en-US"/>
              </w:rPr>
            </m:ctrlPr>
          </m:sSubPr>
          <m:e>
            <m:r>
              <m:rPr>
                <m:sty m:val="bi"/>
              </m:rPr>
              <w:rPr>
                <w:rFonts w:ascii="Cambria Math" w:hAnsi="Cambria Math"/>
                <w:sz w:val="20"/>
                <w:szCs w:val="20"/>
                <w:lang w:val="en-US"/>
              </w:rPr>
              <m:t>i</m:t>
            </m:r>
          </m:e>
          <m:sub>
            <m:r>
              <m:rPr>
                <m:sty m:val="bi"/>
              </m:rPr>
              <w:rPr>
                <w:rFonts w:ascii="Cambria Math" w:hAnsi="Cambria Math"/>
                <w:sz w:val="20"/>
                <w:szCs w:val="20"/>
              </w:rPr>
              <m:t>до31янв</m:t>
            </m:r>
          </m:sub>
        </m:sSub>
      </m:oMath>
      <w:r w:rsidRPr="0036656B">
        <w:rPr>
          <w:sz w:val="20"/>
          <w:szCs w:val="20"/>
        </w:rPr>
        <w:t xml:space="preserve">-ых мероприятий Инвестиционной программы, величина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oMath>
      <w:r w:rsidRPr="0036656B">
        <w:rPr>
          <w:sz w:val="20"/>
          <w:szCs w:val="20"/>
        </w:rPr>
        <w:t xml:space="preserve"> для </w:t>
      </w:r>
      <m:oMath>
        <m:r>
          <w:rPr>
            <w:rFonts w:ascii="Cambria Math" w:hAnsi="Cambria Math"/>
            <w:sz w:val="20"/>
            <w:szCs w:val="20"/>
            <w:lang w:val="en-US"/>
          </w:rPr>
          <m:t>i</m:t>
        </m:r>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i</m:t>
            </m:r>
          </m:e>
          <m:sub>
            <m:r>
              <m:rPr>
                <m:sty m:val="bi"/>
              </m:rPr>
              <w:rPr>
                <w:rFonts w:ascii="Cambria Math" w:hAnsi="Cambria Math"/>
                <w:sz w:val="20"/>
                <w:szCs w:val="20"/>
              </w:rPr>
              <m:t>до31янв</m:t>
            </m:r>
          </m:sub>
        </m:sSub>
      </m:oMath>
      <w:r w:rsidRPr="0036656B">
        <w:rPr>
          <w:sz w:val="20"/>
          <w:szCs w:val="20"/>
        </w:rPr>
        <w:t xml:space="preserve"> рассчитывается по формуле:</w:t>
      </w:r>
    </w:p>
    <w:p w14:paraId="69335093" w14:textId="77777777" w:rsidR="0036656B" w:rsidRPr="0036656B" w:rsidRDefault="002F18FC" w:rsidP="0036656B">
      <w:pPr>
        <w:pStyle w:val="af5"/>
        <w:suppressAutoHyphens/>
        <w:spacing w:before="120" w:after="120"/>
        <w:ind w:left="0"/>
        <w:contextualSpacing w:val="0"/>
        <w:jc w:val="both"/>
        <w:rPr>
          <w:sz w:val="20"/>
          <w:szCs w:val="20"/>
        </w:rPr>
      </w:pPr>
      <m:oMathPara>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r>
            <w:rPr>
              <w:rFonts w:ascii="Cambria Math" w:hAnsi="Cambria Math"/>
              <w:sz w:val="20"/>
              <w:szCs w:val="20"/>
            </w:rPr>
            <m:t xml:space="preserve">= </m:t>
          </m:r>
          <m:r>
            <w:rPr>
              <w:rFonts w:ascii="Cambria Math" w:hAnsi="Cambria Math"/>
              <w:sz w:val="20"/>
              <w:szCs w:val="20"/>
              <w:lang w:val="en-US"/>
            </w:rPr>
            <m:t>max</m:t>
          </m:r>
          <m:d>
            <m:dPr>
              <m:ctrlPr>
                <w:rPr>
                  <w:rFonts w:ascii="Cambria Math" w:hAnsi="Cambria Math"/>
                  <w:i/>
                  <w:sz w:val="20"/>
                  <w:szCs w:val="20"/>
                </w:rPr>
              </m:ctrlPr>
            </m:dPr>
            <m:e>
              <m:nary>
                <m:naryPr>
                  <m:chr m:val="∑"/>
                  <m:limLoc m:val="undOvr"/>
                  <m:supHide m:val="1"/>
                  <m:ctrlPr>
                    <w:rPr>
                      <w:rFonts w:ascii="Cambria Math" w:hAnsi="Cambria Math"/>
                      <w:i/>
                      <w:sz w:val="20"/>
                      <w:szCs w:val="20"/>
                    </w:rPr>
                  </m:ctrlPr>
                </m:naryPr>
                <m:sub>
                  <m:r>
                    <w:rPr>
                      <w:rFonts w:ascii="Cambria Math" w:hAnsi="Cambria Math"/>
                      <w:sz w:val="20"/>
                      <w:szCs w:val="20"/>
                      <w:lang w:val="en-US"/>
                    </w:rPr>
                    <m:t>i</m:t>
                  </m:r>
                </m:sub>
                <m:sup/>
                <m:e>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k,i</m:t>
                      </m:r>
                    </m:sub>
                    <m:sup>
                      <m:r>
                        <w:rPr>
                          <w:rFonts w:ascii="Cambria Math" w:hAnsi="Cambria Math"/>
                          <w:sz w:val="20"/>
                          <w:szCs w:val="20"/>
                        </w:rPr>
                        <m:t>ИРП</m:t>
                      </m:r>
                    </m:sup>
                  </m:sSubSup>
                </m:e>
              </m:nary>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sub>
                <m:sup>
                  <m:r>
                    <w:rPr>
                      <w:rFonts w:ascii="Cambria Math" w:hAnsi="Cambria Math"/>
                      <w:sz w:val="20"/>
                      <w:szCs w:val="20"/>
                    </w:rPr>
                    <m:t>БАЗА</m:t>
                  </m:r>
                </m:sup>
              </m:sSubSup>
              <m:r>
                <w:rPr>
                  <w:rFonts w:ascii="Cambria Math" w:hAnsi="Cambria Math"/>
                  <w:sz w:val="20"/>
                  <w:szCs w:val="20"/>
                </w:rPr>
                <m:t xml:space="preserve"> ; 0</m:t>
              </m:r>
            </m:e>
          </m:d>
          <m:r>
            <w:rPr>
              <w:rFonts w:ascii="Cambria Math" w:hAnsi="Cambria Math"/>
              <w:sz w:val="20"/>
              <w:szCs w:val="20"/>
            </w:rPr>
            <m:t xml:space="preserve"> × </m:t>
          </m:r>
          <m:sSub>
            <m:sSubPr>
              <m:ctrlPr>
                <w:rPr>
                  <w:rFonts w:ascii="Cambria Math" w:hAnsi="Cambria Math"/>
                  <w:i/>
                  <w:sz w:val="20"/>
                  <w:szCs w:val="20"/>
                </w:rPr>
              </m:ctrlPr>
            </m:sSubPr>
            <m:e>
              <m:r>
                <w:rPr>
                  <w:rFonts w:ascii="Cambria Math" w:hAnsi="Cambria Math"/>
                  <w:sz w:val="20"/>
                  <w:szCs w:val="20"/>
                  <w:lang w:val="en-US"/>
                </w:rPr>
                <m:t>K</m:t>
              </m:r>
            </m:e>
            <m:sub>
              <m:r>
                <w:rPr>
                  <w:rFonts w:ascii="Cambria Math" w:hAnsi="Cambria Math"/>
                  <w:sz w:val="20"/>
                  <w:szCs w:val="20"/>
                </w:rPr>
                <m:t>доля</m:t>
              </m:r>
            </m:sub>
          </m:sSub>
          <m:r>
            <w:rPr>
              <w:rFonts w:ascii="Cambria Math" w:hAnsi="Cambria Math"/>
              <w:sz w:val="20"/>
              <w:szCs w:val="20"/>
            </w:rPr>
            <m:t xml:space="preserve">× </m:t>
          </m:r>
          <m:f>
            <m:fPr>
              <m:ctrlPr>
                <w:rPr>
                  <w:rFonts w:ascii="Cambria Math" w:hAnsi="Cambria Math"/>
                  <w:i/>
                  <w:sz w:val="20"/>
                  <w:szCs w:val="20"/>
                </w:rPr>
              </m:ctrlPr>
            </m:fPr>
            <m:num>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r>
                    <m:rPr>
                      <m:sty m:val="bi"/>
                    </m:rPr>
                    <w:rPr>
                      <w:rFonts w:ascii="Cambria Math" w:hAnsi="Cambria Math"/>
                      <w:sz w:val="20"/>
                      <w:szCs w:val="20"/>
                      <w:lang w:val="en-US"/>
                    </w:rPr>
                    <m:t>i</m:t>
                  </m:r>
                </m:sub>
                <m:sup>
                  <m:r>
                    <w:rPr>
                      <w:rFonts w:ascii="Cambria Math" w:hAnsi="Cambria Math"/>
                      <w:sz w:val="20"/>
                      <w:szCs w:val="20"/>
                    </w:rPr>
                    <m:t>ИРП</m:t>
                  </m:r>
                </m:sup>
              </m:sSubSup>
            </m:num>
            <m:den>
              <m:nary>
                <m:naryPr>
                  <m:chr m:val="∑"/>
                  <m:limLoc m:val="undOvr"/>
                  <m:supHide m:val="1"/>
                  <m:ctrlPr>
                    <w:rPr>
                      <w:rFonts w:ascii="Cambria Math" w:hAnsi="Cambria Math"/>
                      <w:i/>
                      <w:sz w:val="20"/>
                      <w:szCs w:val="20"/>
                    </w:rPr>
                  </m:ctrlPr>
                </m:naryPr>
                <m:sub>
                  <m:r>
                    <w:rPr>
                      <w:rFonts w:ascii="Cambria Math" w:hAnsi="Cambria Math"/>
                      <w:sz w:val="20"/>
                      <w:szCs w:val="20"/>
                      <w:lang w:val="en-US"/>
                    </w:rPr>
                    <m:t>i</m:t>
                  </m:r>
                </m:sub>
                <m:sup/>
                <m:e>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k,i</m:t>
                      </m:r>
                    </m:sub>
                    <m:sup>
                      <m:r>
                        <w:rPr>
                          <w:rFonts w:ascii="Cambria Math" w:hAnsi="Cambria Math"/>
                          <w:sz w:val="20"/>
                          <w:szCs w:val="20"/>
                        </w:rPr>
                        <m:t>ИРП</m:t>
                      </m:r>
                    </m:sup>
                  </m:sSubSup>
                </m:e>
              </m:nary>
            </m:den>
          </m:f>
        </m:oMath>
      </m:oMathPara>
    </w:p>
    <w:p w14:paraId="70A70E50" w14:textId="77777777" w:rsidR="0036656B" w:rsidRPr="0036656B" w:rsidRDefault="0036656B" w:rsidP="00784CD8">
      <w:pPr>
        <w:pStyle w:val="af5"/>
        <w:numPr>
          <w:ilvl w:val="0"/>
          <w:numId w:val="10"/>
        </w:numPr>
        <w:suppressAutoHyphens/>
        <w:spacing w:before="120" w:after="120"/>
        <w:ind w:left="851" w:hanging="284"/>
        <w:contextualSpacing w:val="0"/>
        <w:jc w:val="both"/>
        <w:rPr>
          <w:sz w:val="20"/>
          <w:szCs w:val="20"/>
        </w:rPr>
      </w:pPr>
      <w:r w:rsidRPr="0036656B">
        <w:rPr>
          <w:sz w:val="20"/>
          <w:szCs w:val="20"/>
        </w:rPr>
        <w:t xml:space="preserve">в отношении </w:t>
      </w:r>
      <m:oMath>
        <m:r>
          <m:rPr>
            <m:sty m:val="bi"/>
          </m:rPr>
          <w:rPr>
            <w:rFonts w:ascii="Cambria Math" w:hAnsi="Cambria Math"/>
            <w:sz w:val="20"/>
            <w:szCs w:val="20"/>
          </w:rPr>
          <m:t>i</m:t>
        </m:r>
      </m:oMath>
      <w:r w:rsidRPr="0036656B">
        <w:rPr>
          <w:sz w:val="20"/>
          <w:szCs w:val="20"/>
        </w:rPr>
        <w:t xml:space="preserve">-ых мероприятий, включенных по согласованию Сторон в соответствии с положениями Стандарта взаимодействия и Договора в Инвестиционную программу на календарный год </w:t>
      </w:r>
      <w:r w:rsidRPr="0036656B">
        <w:rPr>
          <w:b/>
          <w:i/>
          <w:sz w:val="20"/>
          <w:szCs w:val="20"/>
          <w:lang w:val="en-US"/>
        </w:rPr>
        <w:t>k</w:t>
      </w:r>
      <w:r w:rsidRPr="0036656B">
        <w:rPr>
          <w:b/>
          <w:i/>
          <w:sz w:val="20"/>
          <w:szCs w:val="20"/>
        </w:rPr>
        <w:t xml:space="preserve"> </w:t>
      </w:r>
      <w:r w:rsidRPr="0036656B">
        <w:rPr>
          <w:b/>
          <w:sz w:val="20"/>
          <w:szCs w:val="20"/>
        </w:rPr>
        <w:t>после 31 января календарного года</w:t>
      </w:r>
      <w:r w:rsidRPr="0036656B">
        <w:rPr>
          <w:sz w:val="20"/>
          <w:szCs w:val="20"/>
        </w:rPr>
        <w:t xml:space="preserve"> </w:t>
      </w:r>
      <w:r w:rsidRPr="0036656B">
        <w:rPr>
          <w:b/>
          <w:i/>
          <w:sz w:val="20"/>
          <w:szCs w:val="20"/>
          <w:lang w:val="en-US"/>
        </w:rPr>
        <w:t>k</w:t>
      </w:r>
      <w:r w:rsidRPr="0036656B">
        <w:rPr>
          <w:sz w:val="20"/>
          <w:szCs w:val="20"/>
        </w:rPr>
        <w:t xml:space="preserve">, которые образуют совокупность </w:t>
      </w:r>
      <m:oMath>
        <m:sSub>
          <m:sSubPr>
            <m:ctrlPr>
              <w:rPr>
                <w:rFonts w:ascii="Cambria Math" w:hAnsi="Cambria Math"/>
                <w:b/>
                <w:i/>
                <w:sz w:val="20"/>
                <w:szCs w:val="20"/>
                <w:lang w:val="en-US"/>
              </w:rPr>
            </m:ctrlPr>
          </m:sSubPr>
          <m:e>
            <m:r>
              <m:rPr>
                <m:sty m:val="bi"/>
              </m:rPr>
              <w:rPr>
                <w:rFonts w:ascii="Cambria Math" w:hAnsi="Cambria Math"/>
                <w:sz w:val="20"/>
                <w:szCs w:val="20"/>
                <w:lang w:val="en-US"/>
              </w:rPr>
              <m:t>i</m:t>
            </m:r>
          </m:e>
          <m:sub>
            <m:r>
              <m:rPr>
                <m:sty m:val="bi"/>
              </m:rPr>
              <w:rPr>
                <w:rFonts w:ascii="Cambria Math" w:hAnsi="Cambria Math"/>
                <w:sz w:val="20"/>
                <w:szCs w:val="20"/>
              </w:rPr>
              <m:t>после31янв</m:t>
            </m:r>
          </m:sub>
        </m:sSub>
      </m:oMath>
      <w:r w:rsidRPr="0036656B">
        <w:rPr>
          <w:sz w:val="20"/>
          <w:szCs w:val="20"/>
        </w:rPr>
        <w:t xml:space="preserve">-ых мероприятий Инвестиционной программы, величина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oMath>
      <w:r w:rsidRPr="0036656B">
        <w:rPr>
          <w:sz w:val="20"/>
          <w:szCs w:val="20"/>
        </w:rPr>
        <w:t xml:space="preserve"> для </w:t>
      </w:r>
      <m:oMath>
        <m:r>
          <w:rPr>
            <w:rFonts w:ascii="Cambria Math" w:hAnsi="Cambria Math"/>
            <w:sz w:val="20"/>
            <w:szCs w:val="20"/>
            <w:lang w:val="en-US"/>
          </w:rPr>
          <m:t>i</m:t>
        </m:r>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i</m:t>
            </m:r>
          </m:e>
          <m:sub>
            <m:r>
              <m:rPr>
                <m:sty m:val="bi"/>
              </m:rPr>
              <w:rPr>
                <w:rFonts w:ascii="Cambria Math" w:hAnsi="Cambria Math"/>
                <w:sz w:val="20"/>
                <w:szCs w:val="20"/>
              </w:rPr>
              <m:t>после31янв</m:t>
            </m:r>
          </m:sub>
        </m:sSub>
      </m:oMath>
      <w:r w:rsidRPr="0036656B">
        <w:rPr>
          <w:sz w:val="20"/>
          <w:szCs w:val="20"/>
        </w:rPr>
        <w:t xml:space="preserve"> рассчитывается по формуле:</w:t>
      </w:r>
    </w:p>
    <w:p w14:paraId="53DCF704" w14:textId="77777777" w:rsidR="0036656B" w:rsidRPr="0036656B" w:rsidRDefault="002F18FC" w:rsidP="0036656B">
      <w:pPr>
        <w:pStyle w:val="af5"/>
        <w:suppressAutoHyphens/>
        <w:spacing w:before="120" w:after="120"/>
        <w:ind w:left="0"/>
        <w:contextualSpacing w:val="0"/>
        <w:jc w:val="both"/>
        <w:rPr>
          <w:i/>
          <w:sz w:val="20"/>
          <w:szCs w:val="20"/>
        </w:rPr>
      </w:pPr>
      <m:oMathPara>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r>
            <w:rPr>
              <w:rFonts w:ascii="Cambria Math" w:hAnsi="Cambria Math"/>
              <w:sz w:val="20"/>
              <w:szCs w:val="20"/>
            </w:rPr>
            <m:t xml:space="preserve">= </m:t>
          </m:r>
          <m:r>
            <w:rPr>
              <w:rFonts w:ascii="Cambria Math" w:hAnsi="Cambria Math"/>
              <w:sz w:val="20"/>
              <w:szCs w:val="20"/>
              <w:lang w:val="en-US"/>
            </w:rPr>
            <m:t>max</m:t>
          </m:r>
          <m:d>
            <m:dPr>
              <m:ctrlPr>
                <w:rPr>
                  <w:rFonts w:ascii="Cambria Math" w:hAnsi="Cambria Math"/>
                  <w:i/>
                  <w:sz w:val="20"/>
                  <w:szCs w:val="20"/>
                </w:rPr>
              </m:ctrlPr>
            </m:dPr>
            <m:e>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k,i</m:t>
                  </m:r>
                </m:sub>
                <m:sup>
                  <m:r>
                    <w:rPr>
                      <w:rFonts w:ascii="Cambria Math" w:hAnsi="Cambria Math"/>
                      <w:sz w:val="20"/>
                      <w:szCs w:val="20"/>
                    </w:rPr>
                    <m:t>ИРП</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k,i</m:t>
                  </m:r>
                </m:sub>
                <m:sup>
                  <m:r>
                    <w:rPr>
                      <w:rFonts w:ascii="Cambria Math" w:hAnsi="Cambria Math"/>
                      <w:sz w:val="20"/>
                      <w:szCs w:val="20"/>
                    </w:rPr>
                    <m:t>БАЗА_остаток</m:t>
                  </m:r>
                </m:sup>
              </m:sSubSup>
              <m:r>
                <w:rPr>
                  <w:rFonts w:ascii="Cambria Math" w:hAnsi="Cambria Math"/>
                  <w:sz w:val="20"/>
                  <w:szCs w:val="20"/>
                </w:rPr>
                <m:t xml:space="preserve"> ; 0</m:t>
              </m:r>
            </m:e>
          </m:d>
          <m:r>
            <w:rPr>
              <w:rFonts w:ascii="Cambria Math" w:hAnsi="Cambria Math"/>
              <w:sz w:val="20"/>
              <w:szCs w:val="20"/>
            </w:rPr>
            <m:t xml:space="preserve">× </m:t>
          </m:r>
          <m:sSub>
            <m:sSubPr>
              <m:ctrlPr>
                <w:rPr>
                  <w:rFonts w:ascii="Cambria Math" w:hAnsi="Cambria Math"/>
                  <w:i/>
                  <w:sz w:val="20"/>
                  <w:szCs w:val="20"/>
                </w:rPr>
              </m:ctrlPr>
            </m:sSubPr>
            <m:e>
              <m:r>
                <w:rPr>
                  <w:rFonts w:ascii="Cambria Math" w:hAnsi="Cambria Math"/>
                  <w:sz w:val="20"/>
                  <w:szCs w:val="20"/>
                  <w:lang w:val="en-US"/>
                </w:rPr>
                <m:t>K</m:t>
              </m:r>
            </m:e>
            <m:sub>
              <m:r>
                <w:rPr>
                  <w:rFonts w:ascii="Cambria Math" w:hAnsi="Cambria Math"/>
                  <w:sz w:val="20"/>
                  <w:szCs w:val="20"/>
                </w:rPr>
                <m:t>доля</m:t>
              </m:r>
            </m:sub>
          </m:sSub>
        </m:oMath>
      </m:oMathPara>
    </w:p>
    <w:p w14:paraId="5EFD3A47" w14:textId="77777777" w:rsidR="0036656B" w:rsidRPr="0036656B" w:rsidRDefault="0036656B" w:rsidP="0036656B">
      <w:pPr>
        <w:pStyle w:val="af5"/>
        <w:suppressAutoHyphens/>
        <w:spacing w:before="120" w:after="120"/>
        <w:ind w:left="0"/>
        <w:contextualSpacing w:val="0"/>
        <w:jc w:val="both"/>
        <w:rPr>
          <w:sz w:val="20"/>
          <w:szCs w:val="20"/>
        </w:rPr>
      </w:pPr>
      <w:r w:rsidRPr="0036656B">
        <w:rPr>
          <w:sz w:val="20"/>
          <w:szCs w:val="20"/>
        </w:rPr>
        <w:t>где</w:t>
      </w:r>
    </w:p>
    <w:p w14:paraId="33B1B03A" w14:textId="42B92B66" w:rsidR="0036656B" w:rsidRPr="0036656B" w:rsidRDefault="002F18FC" w:rsidP="0036656B">
      <w:pPr>
        <w:pStyle w:val="af5"/>
        <w:suppressAutoHyphens/>
        <w:spacing w:before="120" w:after="120"/>
        <w:ind w:left="0"/>
        <w:contextualSpacing w:val="0"/>
        <w:jc w:val="both"/>
        <w:rPr>
          <w:sz w:val="20"/>
          <w:szCs w:val="20"/>
        </w:rPr>
      </w:pPr>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sub>
          <m:sup>
            <m:r>
              <w:rPr>
                <w:rFonts w:ascii="Cambria Math" w:hAnsi="Cambria Math"/>
                <w:sz w:val="20"/>
                <w:szCs w:val="20"/>
              </w:rPr>
              <m:t>БАЗА</m:t>
            </m:r>
          </m:sup>
        </m:sSubSup>
      </m:oMath>
      <w:r w:rsidR="0036656B" w:rsidRPr="0036656B">
        <w:rPr>
          <w:sz w:val="20"/>
          <w:szCs w:val="20"/>
        </w:rPr>
        <w:t xml:space="preserve"> – базовый объем Инвестиционной программы, определяемый Сторонами в соответствии с </w:t>
      </w:r>
      <w:r w:rsidR="0036656B" w:rsidRPr="0036656B">
        <w:rPr>
          <w:b/>
          <w:sz w:val="20"/>
          <w:szCs w:val="20"/>
        </w:rPr>
        <w:t xml:space="preserve">пунктом </w:t>
      </w:r>
      <w:r w:rsidR="0036656B" w:rsidRPr="0036656B">
        <w:rPr>
          <w:b/>
          <w:sz w:val="20"/>
          <w:szCs w:val="20"/>
        </w:rPr>
        <w:fldChar w:fldCharType="begin"/>
      </w:r>
      <w:r w:rsidR="0036656B" w:rsidRPr="0036656B">
        <w:rPr>
          <w:b/>
          <w:sz w:val="20"/>
          <w:szCs w:val="20"/>
        </w:rPr>
        <w:instrText xml:space="preserve"> REF _Ref65544437 \r </w:instrText>
      </w:r>
      <w:r w:rsidR="0036656B">
        <w:rPr>
          <w:b/>
          <w:sz w:val="20"/>
          <w:szCs w:val="20"/>
        </w:rPr>
        <w:instrText xml:space="preserve"> \* MERGEFORMAT </w:instrText>
      </w:r>
      <w:r w:rsidR="0036656B" w:rsidRPr="0036656B">
        <w:rPr>
          <w:b/>
          <w:sz w:val="20"/>
          <w:szCs w:val="20"/>
        </w:rPr>
        <w:fldChar w:fldCharType="separate"/>
      </w:r>
      <w:r w:rsidR="00483165">
        <w:rPr>
          <w:b/>
          <w:sz w:val="20"/>
          <w:szCs w:val="20"/>
        </w:rPr>
        <w:t>4.2.1</w:t>
      </w:r>
      <w:r w:rsidR="0036656B" w:rsidRPr="0036656B">
        <w:rPr>
          <w:b/>
          <w:sz w:val="20"/>
          <w:szCs w:val="20"/>
        </w:rPr>
        <w:fldChar w:fldCharType="end"/>
      </w:r>
      <w:r w:rsidR="0036656B" w:rsidRPr="0036656B">
        <w:rPr>
          <w:sz w:val="20"/>
          <w:szCs w:val="20"/>
        </w:rPr>
        <w:t xml:space="preserve"> Договора для календарного года </w:t>
      </w:r>
      <w:r w:rsidR="0036656B" w:rsidRPr="0036656B">
        <w:rPr>
          <w:b/>
          <w:i/>
          <w:sz w:val="20"/>
          <w:szCs w:val="20"/>
          <w:lang w:val="en-US"/>
        </w:rPr>
        <w:t>k</w:t>
      </w:r>
      <w:r w:rsidR="0036656B" w:rsidRPr="0036656B">
        <w:rPr>
          <w:sz w:val="20"/>
          <w:szCs w:val="20"/>
        </w:rPr>
        <w:t xml:space="preserve"> (в рублях, без учета НДС);</w:t>
      </w:r>
    </w:p>
    <w:p w14:paraId="42C27344" w14:textId="4CA6D61B" w:rsidR="0036656B" w:rsidRPr="0036656B" w:rsidRDefault="002F18FC" w:rsidP="0036656B">
      <w:pPr>
        <w:pStyle w:val="af5"/>
        <w:suppressAutoHyphens/>
        <w:spacing w:before="120" w:after="120"/>
        <w:ind w:left="0"/>
        <w:contextualSpacing w:val="0"/>
        <w:jc w:val="both"/>
        <w:rPr>
          <w:sz w:val="20"/>
          <w:szCs w:val="20"/>
        </w:rPr>
      </w:pPr>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ИРП</m:t>
            </m:r>
          </m:sup>
        </m:sSubSup>
      </m:oMath>
      <w:r w:rsidR="0036656B" w:rsidRPr="0036656B">
        <w:rPr>
          <w:sz w:val="20"/>
          <w:szCs w:val="20"/>
        </w:rPr>
        <w:t xml:space="preserve"> – плановая стоимость </w:t>
      </w:r>
      <w:r w:rsidR="0036656B" w:rsidRPr="0036656B">
        <w:rPr>
          <w:b/>
          <w:i/>
          <w:sz w:val="20"/>
          <w:szCs w:val="20"/>
          <w:lang w:val="en-US"/>
        </w:rPr>
        <w:t>i</w:t>
      </w:r>
      <w:r w:rsidR="0036656B" w:rsidRPr="0036656B">
        <w:rPr>
          <w:sz w:val="20"/>
          <w:szCs w:val="20"/>
        </w:rPr>
        <w:t xml:space="preserve">-го мероприятия Инвестиционной программы, включенного по согласованию Сторон в соответствии с положениями Стандарта взаимодействия и </w:t>
      </w:r>
      <w:r w:rsidR="0036656B" w:rsidRPr="0036656B">
        <w:rPr>
          <w:b/>
          <w:sz w:val="20"/>
          <w:szCs w:val="20"/>
        </w:rPr>
        <w:t xml:space="preserve">пунктом </w:t>
      </w:r>
      <w:r w:rsidR="0036656B" w:rsidRPr="0036656B">
        <w:rPr>
          <w:b/>
          <w:sz w:val="20"/>
          <w:szCs w:val="20"/>
        </w:rPr>
        <w:fldChar w:fldCharType="begin"/>
      </w:r>
      <w:r w:rsidR="0036656B" w:rsidRPr="0036656B">
        <w:rPr>
          <w:b/>
          <w:sz w:val="20"/>
          <w:szCs w:val="20"/>
        </w:rPr>
        <w:instrText xml:space="preserve"> REF _Ref65543647 \r </w:instrText>
      </w:r>
      <w:r w:rsidR="0036656B">
        <w:rPr>
          <w:b/>
          <w:sz w:val="20"/>
          <w:szCs w:val="20"/>
        </w:rPr>
        <w:instrText xml:space="preserve"> \* MERGEFORMAT </w:instrText>
      </w:r>
      <w:r w:rsidR="0036656B" w:rsidRPr="0036656B">
        <w:rPr>
          <w:b/>
          <w:sz w:val="20"/>
          <w:szCs w:val="20"/>
        </w:rPr>
        <w:fldChar w:fldCharType="separate"/>
      </w:r>
      <w:r w:rsidR="00483165">
        <w:rPr>
          <w:b/>
          <w:sz w:val="20"/>
          <w:szCs w:val="20"/>
        </w:rPr>
        <w:t>4.2.3</w:t>
      </w:r>
      <w:r w:rsidR="0036656B" w:rsidRPr="0036656B">
        <w:rPr>
          <w:b/>
          <w:sz w:val="20"/>
          <w:szCs w:val="20"/>
        </w:rPr>
        <w:fldChar w:fldCharType="end"/>
      </w:r>
      <w:r w:rsidR="0036656B" w:rsidRPr="0036656B">
        <w:rPr>
          <w:b/>
          <w:sz w:val="20"/>
          <w:szCs w:val="20"/>
        </w:rPr>
        <w:t xml:space="preserve"> </w:t>
      </w:r>
      <w:r w:rsidR="0036656B" w:rsidRPr="0036656B">
        <w:rPr>
          <w:sz w:val="20"/>
          <w:szCs w:val="20"/>
        </w:rPr>
        <w:t xml:space="preserve">Договора в Инвестиционную программу на календарный год </w:t>
      </w:r>
      <w:r w:rsidR="0036656B" w:rsidRPr="0036656B">
        <w:rPr>
          <w:b/>
          <w:i/>
          <w:sz w:val="20"/>
          <w:szCs w:val="20"/>
          <w:lang w:val="en-US"/>
        </w:rPr>
        <w:t>k</w:t>
      </w:r>
      <w:r w:rsidR="0036656B" w:rsidRPr="0036656B">
        <w:rPr>
          <w:b/>
          <w:i/>
          <w:sz w:val="20"/>
          <w:szCs w:val="20"/>
        </w:rPr>
        <w:t xml:space="preserve"> </w:t>
      </w:r>
      <w:r w:rsidR="0036656B" w:rsidRPr="0036656B">
        <w:rPr>
          <w:sz w:val="20"/>
          <w:szCs w:val="20"/>
        </w:rPr>
        <w:t>(в рублях, без учета НДС);</w:t>
      </w:r>
    </w:p>
    <w:p w14:paraId="38CCDB82" w14:textId="79EF0A32" w:rsidR="0036656B" w:rsidRPr="0036656B" w:rsidRDefault="002F18FC" w:rsidP="0036656B">
      <w:pPr>
        <w:suppressAutoHyphens/>
        <w:spacing w:after="60"/>
        <w:jc w:val="both"/>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lang w:val="en-US"/>
              </w:rPr>
              <m:t>K</m:t>
            </m:r>
          </m:e>
          <m:sub>
            <m:r>
              <w:rPr>
                <w:rFonts w:ascii="Cambria Math" w:hAnsi="Cambria Math" w:cs="Times New Roman"/>
              </w:rPr>
              <m:t>доля</m:t>
            </m:r>
          </m:sub>
        </m:sSub>
      </m:oMath>
      <w:r w:rsidR="0036656B" w:rsidRPr="0036656B">
        <w:rPr>
          <w:rFonts w:ascii="Times New Roman" w:hAnsi="Times New Roman" w:cs="Times New Roman"/>
        </w:rPr>
        <w:t xml:space="preserve"> – величина, определяемая Сторонами в соответствии с </w:t>
      </w:r>
      <w:r w:rsidR="0036656B" w:rsidRPr="0036656B">
        <w:rPr>
          <w:rFonts w:ascii="Times New Roman" w:hAnsi="Times New Roman" w:cs="Times New Roman"/>
          <w:b/>
        </w:rPr>
        <w:t xml:space="preserve">пунктом </w:t>
      </w:r>
      <w:r w:rsidR="0036656B" w:rsidRPr="0036656B">
        <w:rPr>
          <w:rFonts w:ascii="Times New Roman" w:hAnsi="Times New Roman" w:cs="Times New Roman"/>
          <w:b/>
        </w:rPr>
        <w:fldChar w:fldCharType="begin"/>
      </w:r>
      <w:r w:rsidR="0036656B" w:rsidRPr="0036656B">
        <w:rPr>
          <w:rFonts w:ascii="Times New Roman" w:hAnsi="Times New Roman" w:cs="Times New Roman"/>
          <w:b/>
        </w:rPr>
        <w:instrText xml:space="preserve"> REF _Ref65682721 \r  \* MERGEFORMAT </w:instrText>
      </w:r>
      <w:r w:rsidR="0036656B" w:rsidRPr="0036656B">
        <w:rPr>
          <w:rFonts w:ascii="Times New Roman" w:hAnsi="Times New Roman" w:cs="Times New Roman"/>
          <w:b/>
        </w:rPr>
        <w:fldChar w:fldCharType="separate"/>
      </w:r>
      <w:r w:rsidR="00483165">
        <w:rPr>
          <w:rFonts w:ascii="Times New Roman" w:hAnsi="Times New Roman" w:cs="Times New Roman"/>
          <w:b/>
        </w:rPr>
        <w:t>4.2.2</w:t>
      </w:r>
      <w:r w:rsidR="0036656B" w:rsidRPr="0036656B">
        <w:rPr>
          <w:rFonts w:ascii="Times New Roman" w:hAnsi="Times New Roman" w:cs="Times New Roman"/>
          <w:b/>
        </w:rPr>
        <w:fldChar w:fldCharType="end"/>
      </w:r>
      <w:r w:rsidR="0036656B" w:rsidRPr="0036656B">
        <w:rPr>
          <w:rFonts w:ascii="Times New Roman" w:hAnsi="Times New Roman" w:cs="Times New Roman"/>
        </w:rPr>
        <w:t xml:space="preserve"> Договора;</w:t>
      </w:r>
    </w:p>
    <w:p w14:paraId="260DE1F8" w14:textId="60E16F17" w:rsidR="0036656B" w:rsidRPr="0036656B" w:rsidRDefault="002F18FC" w:rsidP="0036656B">
      <w:pPr>
        <w:pStyle w:val="af5"/>
        <w:suppressAutoHyphens/>
        <w:spacing w:before="120" w:after="120"/>
        <w:ind w:left="0"/>
        <w:contextualSpacing w:val="0"/>
        <w:jc w:val="both"/>
        <w:rPr>
          <w:sz w:val="20"/>
          <w:szCs w:val="20"/>
        </w:rPr>
      </w:pPr>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r>
              <w:rPr>
                <w:rFonts w:ascii="Cambria Math" w:hAnsi="Cambria Math"/>
                <w:sz w:val="20"/>
                <w:szCs w:val="20"/>
              </w:rPr>
              <m:t xml:space="preserve">,  </m:t>
            </m:r>
            <m:r>
              <w:rPr>
                <w:rFonts w:ascii="Cambria Math" w:hAnsi="Cambria Math"/>
                <w:sz w:val="20"/>
                <w:szCs w:val="20"/>
                <w:lang w:val="en-US"/>
              </w:rPr>
              <m:t>i</m:t>
            </m:r>
          </m:sub>
          <m:sup>
            <m:r>
              <w:rPr>
                <w:rFonts w:ascii="Cambria Math" w:hAnsi="Cambria Math"/>
                <w:sz w:val="20"/>
                <w:szCs w:val="20"/>
              </w:rPr>
              <m:t>БАЗА_остаток</m:t>
            </m:r>
          </m:sup>
        </m:sSubSup>
      </m:oMath>
      <w:r w:rsidR="0036656B" w:rsidRPr="0036656B">
        <w:rPr>
          <w:sz w:val="20"/>
          <w:szCs w:val="20"/>
        </w:rPr>
        <w:t xml:space="preserve"> – остаток базового объема Инвестиционной программы календарного года </w:t>
      </w:r>
      <w:r w:rsidR="0036656B" w:rsidRPr="0036656B">
        <w:rPr>
          <w:b/>
          <w:i/>
          <w:sz w:val="20"/>
          <w:szCs w:val="20"/>
          <w:lang w:val="en-US"/>
        </w:rPr>
        <w:t>k</w:t>
      </w:r>
      <w:r w:rsidR="0036656B" w:rsidRPr="0036656B">
        <w:rPr>
          <w:sz w:val="20"/>
          <w:szCs w:val="20"/>
        </w:rPr>
        <w:t>, приходящийся на</w:t>
      </w:r>
      <w:r w:rsidR="0036656B" w:rsidRPr="0036656B">
        <w:rPr>
          <w:b/>
          <w:i/>
          <w:sz w:val="20"/>
          <w:szCs w:val="20"/>
        </w:rPr>
        <w:t xml:space="preserve"> </w:t>
      </w:r>
      <w:proofErr w:type="spellStart"/>
      <w:r w:rsidR="0036656B" w:rsidRPr="0036656B">
        <w:rPr>
          <w:b/>
          <w:i/>
          <w:sz w:val="20"/>
          <w:szCs w:val="20"/>
          <w:lang w:val="en-US"/>
        </w:rPr>
        <w:t>i</w:t>
      </w:r>
      <w:proofErr w:type="spellEnd"/>
      <w:r w:rsidR="0036656B" w:rsidRPr="0036656B">
        <w:rPr>
          <w:b/>
          <w:i/>
          <w:sz w:val="20"/>
          <w:szCs w:val="20"/>
        </w:rPr>
        <w:t>-</w:t>
      </w:r>
      <w:proofErr w:type="spellStart"/>
      <w:r w:rsidR="0036656B" w:rsidRPr="0036656B">
        <w:rPr>
          <w:b/>
          <w:i/>
          <w:sz w:val="20"/>
          <w:szCs w:val="20"/>
        </w:rPr>
        <w:t>ое</w:t>
      </w:r>
      <w:proofErr w:type="spellEnd"/>
      <w:r w:rsidR="0036656B" w:rsidRPr="0036656B">
        <w:rPr>
          <w:b/>
          <w:i/>
          <w:sz w:val="20"/>
          <w:szCs w:val="20"/>
        </w:rPr>
        <w:t xml:space="preserve"> </w:t>
      </w:r>
      <w:r w:rsidR="0036656B" w:rsidRPr="0036656B">
        <w:rPr>
          <w:sz w:val="20"/>
          <w:szCs w:val="20"/>
        </w:rPr>
        <w:t>мероприятие Инвестиционной программы календарного года</w:t>
      </w:r>
      <w:r w:rsidR="0036656B" w:rsidRPr="0036656B">
        <w:rPr>
          <w:b/>
          <w:i/>
          <w:sz w:val="20"/>
          <w:szCs w:val="20"/>
        </w:rPr>
        <w:t xml:space="preserve"> </w:t>
      </w:r>
      <w:r w:rsidR="0036656B" w:rsidRPr="0036656B">
        <w:rPr>
          <w:b/>
          <w:i/>
          <w:sz w:val="20"/>
          <w:szCs w:val="20"/>
          <w:lang w:val="en-US"/>
        </w:rPr>
        <w:t>k</w:t>
      </w:r>
      <w:r w:rsidR="0036656B" w:rsidRPr="0036656B">
        <w:rPr>
          <w:b/>
          <w:i/>
          <w:sz w:val="20"/>
          <w:szCs w:val="20"/>
        </w:rPr>
        <w:t xml:space="preserve">, </w:t>
      </w:r>
      <w:r w:rsidR="0036656B" w:rsidRPr="0036656B">
        <w:rPr>
          <w:sz w:val="20"/>
          <w:szCs w:val="20"/>
        </w:rPr>
        <w:t xml:space="preserve">после распределения этого объема (части объема) на мероприятия, которые были включены в Инвестиционную программу с более высоким приоритетом, определенным в соответствии с </w:t>
      </w:r>
      <w:r w:rsidR="0036656B" w:rsidRPr="0036656B">
        <w:rPr>
          <w:b/>
          <w:sz w:val="20"/>
          <w:szCs w:val="20"/>
        </w:rPr>
        <w:t xml:space="preserve">пунктом </w:t>
      </w:r>
      <w:r w:rsidR="0036656B" w:rsidRPr="0036656B">
        <w:rPr>
          <w:b/>
          <w:sz w:val="20"/>
          <w:szCs w:val="20"/>
        </w:rPr>
        <w:fldChar w:fldCharType="begin"/>
      </w:r>
      <w:r w:rsidR="0036656B" w:rsidRPr="0036656B">
        <w:rPr>
          <w:b/>
          <w:sz w:val="20"/>
          <w:szCs w:val="20"/>
        </w:rPr>
        <w:instrText xml:space="preserve"> REF _Ref65545795 \r  \* MERGEFORMAT </w:instrText>
      </w:r>
      <w:r w:rsidR="0036656B" w:rsidRPr="0036656B">
        <w:rPr>
          <w:b/>
          <w:sz w:val="20"/>
          <w:szCs w:val="20"/>
        </w:rPr>
        <w:fldChar w:fldCharType="separate"/>
      </w:r>
      <w:r w:rsidR="00483165">
        <w:rPr>
          <w:b/>
          <w:sz w:val="20"/>
          <w:szCs w:val="20"/>
        </w:rPr>
        <w:t>4.3.2.5</w:t>
      </w:r>
      <w:r w:rsidR="0036656B" w:rsidRPr="0036656B">
        <w:rPr>
          <w:b/>
          <w:sz w:val="20"/>
          <w:szCs w:val="20"/>
        </w:rPr>
        <w:fldChar w:fldCharType="end"/>
      </w:r>
      <w:r w:rsidR="0036656B" w:rsidRPr="0036656B">
        <w:rPr>
          <w:sz w:val="20"/>
          <w:szCs w:val="20"/>
        </w:rPr>
        <w:t xml:space="preserve"> Договора, рассчитывается по формуле (в рублях, без учета НДС): </w:t>
      </w:r>
    </w:p>
    <w:p w14:paraId="7DA2B577" w14:textId="2D57A609" w:rsidR="0036656B" w:rsidRPr="0036656B" w:rsidRDefault="0036656B" w:rsidP="00784CD8">
      <w:pPr>
        <w:pStyle w:val="af5"/>
        <w:numPr>
          <w:ilvl w:val="0"/>
          <w:numId w:val="13"/>
        </w:numPr>
        <w:suppressAutoHyphens/>
        <w:spacing w:before="120" w:after="120"/>
        <w:ind w:left="851" w:hanging="284"/>
        <w:contextualSpacing w:val="0"/>
        <w:jc w:val="both"/>
        <w:rPr>
          <w:sz w:val="20"/>
          <w:szCs w:val="20"/>
        </w:rPr>
      </w:pPr>
      <w:r w:rsidRPr="0036656B">
        <w:rPr>
          <w:sz w:val="20"/>
          <w:szCs w:val="20"/>
        </w:rPr>
        <w:t xml:space="preserve">При </w:t>
      </w:r>
      <w:r w:rsidRPr="0036656B">
        <w:rPr>
          <w:b/>
          <w:i/>
          <w:sz w:val="20"/>
          <w:szCs w:val="20"/>
          <w:lang w:val="en-US"/>
        </w:rPr>
        <w:t>i</w:t>
      </w:r>
      <w:r w:rsidRPr="0036656B">
        <w:rPr>
          <w:b/>
          <w:i/>
          <w:sz w:val="20"/>
          <w:szCs w:val="20"/>
        </w:rPr>
        <w:t>=1</w:t>
      </w:r>
      <w:r w:rsidRPr="0036656B">
        <w:rPr>
          <w:sz w:val="20"/>
          <w:szCs w:val="20"/>
        </w:rPr>
        <w:t xml:space="preserve"> (для первого по списку мероприятия, включенного в Инвестиционную программу на календарный год </w:t>
      </w:r>
      <w:r w:rsidRPr="0036656B">
        <w:rPr>
          <w:b/>
          <w:i/>
          <w:sz w:val="20"/>
          <w:szCs w:val="20"/>
          <w:lang w:val="en-US"/>
        </w:rPr>
        <w:t>k</w:t>
      </w:r>
      <w:r w:rsidRPr="0036656B">
        <w:rPr>
          <w:sz w:val="20"/>
          <w:szCs w:val="20"/>
        </w:rPr>
        <w:t xml:space="preserve"> в порядке приоритета, определенного в соответствии с </w:t>
      </w:r>
      <w:r w:rsidRPr="0036656B">
        <w:rPr>
          <w:b/>
          <w:sz w:val="20"/>
          <w:szCs w:val="20"/>
        </w:rPr>
        <w:t xml:space="preserve">пунктом </w:t>
      </w:r>
      <w:r w:rsidRPr="0036656B">
        <w:rPr>
          <w:b/>
          <w:sz w:val="20"/>
          <w:szCs w:val="20"/>
        </w:rPr>
        <w:fldChar w:fldCharType="begin"/>
      </w:r>
      <w:r w:rsidRPr="0036656B">
        <w:rPr>
          <w:b/>
          <w:sz w:val="20"/>
          <w:szCs w:val="20"/>
        </w:rPr>
        <w:instrText xml:space="preserve"> REF _Ref65545795 \r  \* MERGEFORMAT </w:instrText>
      </w:r>
      <w:r w:rsidRPr="0036656B">
        <w:rPr>
          <w:b/>
          <w:sz w:val="20"/>
          <w:szCs w:val="20"/>
        </w:rPr>
        <w:fldChar w:fldCharType="separate"/>
      </w:r>
      <w:r w:rsidR="00483165">
        <w:rPr>
          <w:b/>
          <w:sz w:val="20"/>
          <w:szCs w:val="20"/>
        </w:rPr>
        <w:t>4.3.2.5</w:t>
      </w:r>
      <w:r w:rsidRPr="0036656B">
        <w:rPr>
          <w:b/>
          <w:sz w:val="20"/>
          <w:szCs w:val="20"/>
        </w:rPr>
        <w:fldChar w:fldCharType="end"/>
      </w:r>
      <w:r w:rsidRPr="0036656B">
        <w:rPr>
          <w:sz w:val="20"/>
          <w:szCs w:val="20"/>
        </w:rPr>
        <w:t xml:space="preserve"> Договора)</w:t>
      </w:r>
    </w:p>
    <w:p w14:paraId="66189648" w14:textId="77777777" w:rsidR="0036656B" w:rsidRPr="0036656B" w:rsidRDefault="002F18FC" w:rsidP="0036656B">
      <w:pPr>
        <w:pStyle w:val="af5"/>
        <w:suppressAutoHyphens/>
        <w:spacing w:before="120" w:after="120"/>
        <w:ind w:left="0"/>
        <w:contextualSpacing w:val="0"/>
        <w:jc w:val="both"/>
        <w:rPr>
          <w:sz w:val="20"/>
          <w:szCs w:val="20"/>
        </w:rPr>
      </w:pPr>
      <m:oMathPara>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r>
                <w:rPr>
                  <w:rFonts w:ascii="Cambria Math" w:hAnsi="Cambria Math"/>
                  <w:sz w:val="20"/>
                  <w:szCs w:val="20"/>
                </w:rPr>
                <m:t xml:space="preserve">,  </m:t>
              </m:r>
              <m:r>
                <w:rPr>
                  <w:rFonts w:ascii="Cambria Math" w:hAnsi="Cambria Math"/>
                  <w:sz w:val="20"/>
                  <w:szCs w:val="20"/>
                  <w:lang w:val="en-US"/>
                </w:rPr>
                <m:t>i</m:t>
              </m:r>
            </m:sub>
            <m:sup>
              <m:r>
                <w:rPr>
                  <w:rFonts w:ascii="Cambria Math" w:hAnsi="Cambria Math"/>
                  <w:sz w:val="20"/>
                  <w:szCs w:val="20"/>
                </w:rPr>
                <m:t>БАЗА_остаток</m:t>
              </m:r>
            </m:sup>
          </m:sSubSup>
          <m:r>
            <w:rPr>
              <w:rFonts w:ascii="Cambria Math" w:hAnsi="Cambria Math"/>
              <w:sz w:val="20"/>
              <w:szCs w:val="20"/>
            </w:rPr>
            <m:t xml:space="preserve">= </m:t>
          </m:r>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sub>
            <m:sup>
              <m:r>
                <w:rPr>
                  <w:rFonts w:ascii="Cambria Math" w:hAnsi="Cambria Math"/>
                  <w:sz w:val="20"/>
                  <w:szCs w:val="20"/>
                </w:rPr>
                <m:t>БАЗА</m:t>
              </m:r>
            </m:sup>
          </m:sSubSup>
        </m:oMath>
      </m:oMathPara>
    </w:p>
    <w:p w14:paraId="584A3254" w14:textId="30736BA7" w:rsidR="0036656B" w:rsidRPr="0036656B" w:rsidRDefault="0036656B" w:rsidP="00784CD8">
      <w:pPr>
        <w:pStyle w:val="af5"/>
        <w:numPr>
          <w:ilvl w:val="0"/>
          <w:numId w:val="13"/>
        </w:numPr>
        <w:suppressAutoHyphens/>
        <w:spacing w:before="120" w:after="120"/>
        <w:ind w:left="851" w:hanging="284"/>
        <w:contextualSpacing w:val="0"/>
        <w:jc w:val="both"/>
        <w:rPr>
          <w:sz w:val="20"/>
          <w:szCs w:val="20"/>
        </w:rPr>
      </w:pPr>
      <w:r w:rsidRPr="0036656B">
        <w:rPr>
          <w:sz w:val="20"/>
          <w:szCs w:val="20"/>
        </w:rPr>
        <w:t xml:space="preserve">При </w:t>
      </w:r>
      <w:r w:rsidRPr="0036656B">
        <w:rPr>
          <w:b/>
          <w:i/>
          <w:sz w:val="20"/>
          <w:szCs w:val="20"/>
          <w:lang w:val="en-US"/>
        </w:rPr>
        <w:t>i</w:t>
      </w:r>
      <w:r w:rsidRPr="0036656B">
        <w:rPr>
          <w:b/>
          <w:i/>
          <w:sz w:val="20"/>
          <w:szCs w:val="20"/>
        </w:rPr>
        <w:t>&gt;1</w:t>
      </w:r>
      <w:r w:rsidRPr="0036656B">
        <w:rPr>
          <w:sz w:val="20"/>
          <w:szCs w:val="20"/>
        </w:rPr>
        <w:t xml:space="preserve"> (для всех последующих по списку мероприятий, включенных в Инвестиционную программу на календарный год </w:t>
      </w:r>
      <w:r w:rsidRPr="0036656B">
        <w:rPr>
          <w:b/>
          <w:i/>
          <w:sz w:val="20"/>
          <w:szCs w:val="20"/>
          <w:lang w:val="en-US"/>
        </w:rPr>
        <w:t>k</w:t>
      </w:r>
      <w:r w:rsidRPr="0036656B">
        <w:rPr>
          <w:sz w:val="20"/>
          <w:szCs w:val="20"/>
        </w:rPr>
        <w:t xml:space="preserve"> в порядке приоритета, определенного в соответствии с </w:t>
      </w:r>
      <w:r w:rsidRPr="0036656B">
        <w:rPr>
          <w:b/>
          <w:sz w:val="20"/>
          <w:szCs w:val="20"/>
        </w:rPr>
        <w:t xml:space="preserve">пунктом </w:t>
      </w:r>
      <w:r w:rsidRPr="0036656B">
        <w:rPr>
          <w:b/>
          <w:sz w:val="20"/>
          <w:szCs w:val="20"/>
        </w:rPr>
        <w:fldChar w:fldCharType="begin"/>
      </w:r>
      <w:r w:rsidRPr="0036656B">
        <w:rPr>
          <w:b/>
          <w:sz w:val="20"/>
          <w:szCs w:val="20"/>
        </w:rPr>
        <w:instrText xml:space="preserve"> REF _Ref65545795 \r  \* MERGEFORMAT </w:instrText>
      </w:r>
      <w:r w:rsidRPr="0036656B">
        <w:rPr>
          <w:b/>
          <w:sz w:val="20"/>
          <w:szCs w:val="20"/>
        </w:rPr>
        <w:fldChar w:fldCharType="separate"/>
      </w:r>
      <w:r w:rsidR="00483165">
        <w:rPr>
          <w:b/>
          <w:sz w:val="20"/>
          <w:szCs w:val="20"/>
        </w:rPr>
        <w:t>4.3.2.5</w:t>
      </w:r>
      <w:r w:rsidRPr="0036656B">
        <w:rPr>
          <w:b/>
          <w:sz w:val="20"/>
          <w:szCs w:val="20"/>
        </w:rPr>
        <w:fldChar w:fldCharType="end"/>
      </w:r>
      <w:r w:rsidRPr="0036656B">
        <w:rPr>
          <w:sz w:val="20"/>
          <w:szCs w:val="20"/>
        </w:rPr>
        <w:t xml:space="preserve"> Договора)</w:t>
      </w:r>
    </w:p>
    <w:p w14:paraId="3179A91E" w14:textId="77777777" w:rsidR="0036656B" w:rsidRPr="0036656B" w:rsidRDefault="002F18FC" w:rsidP="0036656B">
      <w:pPr>
        <w:pStyle w:val="af5"/>
        <w:suppressAutoHyphens/>
        <w:spacing w:before="120" w:after="120"/>
        <w:ind w:left="0"/>
        <w:contextualSpacing w:val="0"/>
        <w:jc w:val="both"/>
        <w:rPr>
          <w:sz w:val="20"/>
          <w:szCs w:val="20"/>
        </w:rPr>
      </w:pPr>
      <m:oMathPara>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r>
                <w:rPr>
                  <w:rFonts w:ascii="Cambria Math" w:hAnsi="Cambria Math"/>
                  <w:sz w:val="20"/>
                  <w:szCs w:val="20"/>
                </w:rPr>
                <m:t xml:space="preserve">,  </m:t>
              </m:r>
              <m:r>
                <w:rPr>
                  <w:rFonts w:ascii="Cambria Math" w:hAnsi="Cambria Math"/>
                  <w:sz w:val="20"/>
                  <w:szCs w:val="20"/>
                  <w:lang w:val="en-US"/>
                </w:rPr>
                <m:t>i</m:t>
              </m:r>
            </m:sub>
            <m:sup>
              <m:r>
                <w:rPr>
                  <w:rFonts w:ascii="Cambria Math" w:hAnsi="Cambria Math"/>
                  <w:sz w:val="20"/>
                  <w:szCs w:val="20"/>
                </w:rPr>
                <m:t>БАЗА_остаток</m:t>
              </m:r>
            </m:sup>
          </m:sSubSup>
          <m:r>
            <w:rPr>
              <w:rFonts w:ascii="Cambria Math" w:hAnsi="Cambria Math"/>
              <w:sz w:val="20"/>
              <w:szCs w:val="20"/>
            </w:rPr>
            <m:t xml:space="preserve">= </m:t>
          </m:r>
          <m:r>
            <w:rPr>
              <w:rFonts w:ascii="Cambria Math" w:hAnsi="Cambria Math"/>
              <w:sz w:val="20"/>
              <w:szCs w:val="20"/>
              <w:lang w:val="en-US"/>
            </w:rPr>
            <m:t>max</m:t>
          </m:r>
          <m:d>
            <m:dPr>
              <m:ctrlPr>
                <w:rPr>
                  <w:rFonts w:ascii="Cambria Math" w:hAnsi="Cambria Math"/>
                  <w:i/>
                  <w:sz w:val="20"/>
                  <w:szCs w:val="20"/>
                </w:rPr>
              </m:ctrlPr>
            </m:dPr>
            <m:e>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k,i-1</m:t>
                  </m:r>
                </m:sub>
                <m:sup>
                  <m:r>
                    <w:rPr>
                      <w:rFonts w:ascii="Cambria Math" w:hAnsi="Cambria Math"/>
                      <w:sz w:val="20"/>
                      <w:szCs w:val="20"/>
                    </w:rPr>
                    <m:t>БАЗА_остаток</m:t>
                  </m:r>
                </m:sup>
              </m:sSubSup>
              <m:r>
                <w:rPr>
                  <w:rFonts w:ascii="Cambria Math" w:hAnsi="Cambria Math"/>
                  <w:sz w:val="20"/>
                  <w:szCs w:val="20"/>
                </w:rPr>
                <m:t xml:space="preserve">- </m:t>
              </m:r>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k,i-1</m:t>
                  </m:r>
                </m:sub>
                <m:sup>
                  <m:r>
                    <w:rPr>
                      <w:rFonts w:ascii="Cambria Math" w:hAnsi="Cambria Math"/>
                      <w:sz w:val="20"/>
                      <w:szCs w:val="20"/>
                    </w:rPr>
                    <m:t>БАЗА_расход</m:t>
                  </m:r>
                </m:sup>
              </m:sSubSup>
              <m:r>
                <w:rPr>
                  <w:rFonts w:ascii="Cambria Math" w:hAnsi="Cambria Math"/>
                  <w:sz w:val="20"/>
                  <w:szCs w:val="20"/>
                </w:rPr>
                <m:t>; 0</m:t>
              </m:r>
            </m:e>
          </m:d>
        </m:oMath>
      </m:oMathPara>
    </w:p>
    <w:p w14:paraId="2359AD41" w14:textId="77777777" w:rsidR="0036656B" w:rsidRPr="0036656B" w:rsidRDefault="0036656B" w:rsidP="0036656B">
      <w:pPr>
        <w:pStyle w:val="af5"/>
        <w:suppressAutoHyphens/>
        <w:spacing w:before="120" w:after="120"/>
        <w:ind w:left="0"/>
        <w:contextualSpacing w:val="0"/>
        <w:jc w:val="both"/>
        <w:rPr>
          <w:sz w:val="20"/>
          <w:szCs w:val="20"/>
        </w:rPr>
      </w:pPr>
      <w:r w:rsidRPr="0036656B">
        <w:rPr>
          <w:sz w:val="20"/>
          <w:szCs w:val="20"/>
        </w:rPr>
        <w:t>где</w:t>
      </w:r>
    </w:p>
    <w:p w14:paraId="425869C9" w14:textId="2A22EE08" w:rsidR="0036656B" w:rsidRPr="0036656B" w:rsidRDefault="002F18FC" w:rsidP="0036656B">
      <w:pPr>
        <w:pStyle w:val="af5"/>
        <w:suppressAutoHyphens/>
        <w:spacing w:before="120" w:after="120"/>
        <w:ind w:left="0"/>
        <w:contextualSpacing w:val="0"/>
        <w:jc w:val="both"/>
        <w:rPr>
          <w:sz w:val="20"/>
          <w:szCs w:val="20"/>
        </w:rPr>
      </w:pPr>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i</m:t>
            </m:r>
            <m:r>
              <w:rPr>
                <w:rFonts w:ascii="Cambria Math" w:hAnsi="Cambria Math"/>
                <w:sz w:val="20"/>
                <w:szCs w:val="20"/>
              </w:rPr>
              <m:t>-1</m:t>
            </m:r>
          </m:sub>
          <m:sup>
            <m:r>
              <w:rPr>
                <w:rFonts w:ascii="Cambria Math" w:hAnsi="Cambria Math"/>
                <w:sz w:val="20"/>
                <w:szCs w:val="20"/>
              </w:rPr>
              <m:t>БАЗА_расход</m:t>
            </m:r>
          </m:sup>
        </m:sSubSup>
      </m:oMath>
      <w:r w:rsidR="0036656B" w:rsidRPr="0036656B">
        <w:rPr>
          <w:sz w:val="20"/>
          <w:szCs w:val="20"/>
        </w:rPr>
        <w:t xml:space="preserve"> – распределение части базового объема Инвестиционной программы на (</w:t>
      </w:r>
      <w:proofErr w:type="spellStart"/>
      <w:r w:rsidR="0036656B" w:rsidRPr="0036656B">
        <w:rPr>
          <w:b/>
          <w:i/>
          <w:sz w:val="20"/>
          <w:szCs w:val="20"/>
          <w:lang w:val="en-US"/>
        </w:rPr>
        <w:t>i</w:t>
      </w:r>
      <w:proofErr w:type="spellEnd"/>
      <w:r w:rsidR="0036656B" w:rsidRPr="0036656B">
        <w:rPr>
          <w:b/>
          <w:i/>
          <w:sz w:val="20"/>
          <w:szCs w:val="20"/>
        </w:rPr>
        <w:t>-1</w:t>
      </w:r>
      <w:r w:rsidR="0036656B" w:rsidRPr="0036656B">
        <w:rPr>
          <w:sz w:val="20"/>
          <w:szCs w:val="20"/>
        </w:rPr>
        <w:t>)-</w:t>
      </w:r>
      <w:proofErr w:type="spellStart"/>
      <w:r w:rsidR="0036656B" w:rsidRPr="0036656B">
        <w:rPr>
          <w:sz w:val="20"/>
          <w:szCs w:val="20"/>
        </w:rPr>
        <w:t>ое</w:t>
      </w:r>
      <w:proofErr w:type="spellEnd"/>
      <w:r w:rsidR="0036656B" w:rsidRPr="0036656B">
        <w:rPr>
          <w:sz w:val="20"/>
          <w:szCs w:val="20"/>
        </w:rPr>
        <w:t xml:space="preserve"> мероприятие, которое было включено Сторонами в Инвестиционную программу как предшествующее с более высоким приоритетом (определенным в соответствии с </w:t>
      </w:r>
      <w:r w:rsidR="0036656B" w:rsidRPr="0036656B">
        <w:rPr>
          <w:b/>
          <w:sz w:val="20"/>
          <w:szCs w:val="20"/>
        </w:rPr>
        <w:t xml:space="preserve">пунктом </w:t>
      </w:r>
      <w:r w:rsidR="0036656B" w:rsidRPr="0036656B">
        <w:rPr>
          <w:b/>
          <w:sz w:val="20"/>
          <w:szCs w:val="20"/>
        </w:rPr>
        <w:fldChar w:fldCharType="begin"/>
      </w:r>
      <w:r w:rsidR="0036656B" w:rsidRPr="0036656B">
        <w:rPr>
          <w:b/>
          <w:sz w:val="20"/>
          <w:szCs w:val="20"/>
        </w:rPr>
        <w:instrText xml:space="preserve"> REF _Ref65545795 \r  \* MERGEFORMAT </w:instrText>
      </w:r>
      <w:r w:rsidR="0036656B" w:rsidRPr="0036656B">
        <w:rPr>
          <w:b/>
          <w:sz w:val="20"/>
          <w:szCs w:val="20"/>
        </w:rPr>
        <w:fldChar w:fldCharType="separate"/>
      </w:r>
      <w:r w:rsidR="00483165">
        <w:rPr>
          <w:b/>
          <w:sz w:val="20"/>
          <w:szCs w:val="20"/>
        </w:rPr>
        <w:t>4.3.2.5</w:t>
      </w:r>
      <w:r w:rsidR="0036656B" w:rsidRPr="0036656B">
        <w:rPr>
          <w:b/>
          <w:sz w:val="20"/>
          <w:szCs w:val="20"/>
        </w:rPr>
        <w:fldChar w:fldCharType="end"/>
      </w:r>
      <w:r w:rsidR="0036656B" w:rsidRPr="0036656B">
        <w:rPr>
          <w:sz w:val="20"/>
          <w:szCs w:val="20"/>
        </w:rPr>
        <w:t xml:space="preserve"> Договора) </w:t>
      </w:r>
      <w:r w:rsidR="0036656B" w:rsidRPr="0036656B">
        <w:rPr>
          <w:b/>
          <w:i/>
          <w:sz w:val="20"/>
          <w:szCs w:val="20"/>
          <w:lang w:val="en-US"/>
        </w:rPr>
        <w:t>i</w:t>
      </w:r>
      <w:r w:rsidR="0036656B" w:rsidRPr="0036656B">
        <w:rPr>
          <w:sz w:val="20"/>
          <w:szCs w:val="20"/>
        </w:rPr>
        <w:t>-му мероприятию, определяется по формуле (в рублях, без учета НДС):</w:t>
      </w:r>
    </w:p>
    <w:p w14:paraId="54DF0F52" w14:textId="77777777" w:rsidR="0036656B" w:rsidRPr="0036656B" w:rsidRDefault="002F18FC" w:rsidP="0036656B">
      <w:pPr>
        <w:pStyle w:val="af5"/>
        <w:suppressAutoHyphens/>
        <w:spacing w:before="120" w:after="120"/>
        <w:ind w:left="0"/>
        <w:contextualSpacing w:val="0"/>
        <w:jc w:val="both"/>
        <w:rPr>
          <w:sz w:val="20"/>
          <w:szCs w:val="20"/>
        </w:rPr>
      </w:pPr>
      <m:oMathPara>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k,i-1</m:t>
              </m:r>
            </m:sub>
            <m:sup>
              <m:r>
                <w:rPr>
                  <w:rFonts w:ascii="Cambria Math" w:hAnsi="Cambria Math"/>
                  <w:sz w:val="20"/>
                  <w:szCs w:val="20"/>
                </w:rPr>
                <m:t>БАЗА_расход</m:t>
              </m:r>
            </m:sup>
          </m:sSubSup>
          <m:r>
            <w:rPr>
              <w:rFonts w:ascii="Cambria Math" w:hAnsi="Cambria Math"/>
              <w:sz w:val="20"/>
              <w:szCs w:val="20"/>
            </w:rPr>
            <m:t xml:space="preserve">= </m:t>
          </m:r>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k,i-1</m:t>
              </m:r>
            </m:sub>
            <m:sup>
              <m:r>
                <w:rPr>
                  <w:rFonts w:ascii="Cambria Math" w:hAnsi="Cambria Math"/>
                  <w:sz w:val="20"/>
                  <w:szCs w:val="20"/>
                </w:rPr>
                <m:t>ИРП</m:t>
              </m:r>
            </m:sup>
          </m:sSubSup>
          <m:r>
            <w:rPr>
              <w:rFonts w:ascii="Cambria Math" w:hAnsi="Cambria Math"/>
              <w:sz w:val="20"/>
              <w:szCs w:val="20"/>
            </w:rPr>
            <m:t xml:space="preserve">- </m:t>
          </m:r>
          <m:f>
            <m:fPr>
              <m:ctrlPr>
                <w:rPr>
                  <w:rFonts w:ascii="Cambria Math" w:hAnsi="Cambria Math"/>
                  <w:i/>
                  <w:sz w:val="20"/>
                  <w:szCs w:val="20"/>
                </w:rPr>
              </m:ctrlPr>
            </m:fPr>
            <m:num>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i-1</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num>
            <m:den>
              <m:sSub>
                <m:sSubPr>
                  <m:ctrlPr>
                    <w:rPr>
                      <w:rFonts w:ascii="Cambria Math" w:hAnsi="Cambria Math"/>
                      <w:i/>
                      <w:sz w:val="20"/>
                      <w:szCs w:val="20"/>
                    </w:rPr>
                  </m:ctrlPr>
                </m:sSubPr>
                <m:e>
                  <m:r>
                    <w:rPr>
                      <w:rFonts w:ascii="Cambria Math" w:hAnsi="Cambria Math"/>
                      <w:sz w:val="20"/>
                      <w:szCs w:val="20"/>
                      <w:lang w:val="en-US"/>
                    </w:rPr>
                    <m:t>K</m:t>
                  </m:r>
                </m:e>
                <m:sub>
                  <m:r>
                    <w:rPr>
                      <w:rFonts w:ascii="Cambria Math" w:hAnsi="Cambria Math"/>
                      <w:sz w:val="20"/>
                      <w:szCs w:val="20"/>
                    </w:rPr>
                    <m:t>доля</m:t>
                  </m:r>
                </m:sub>
              </m:sSub>
            </m:den>
          </m:f>
        </m:oMath>
      </m:oMathPara>
    </w:p>
    <w:p w14:paraId="0C5BABB0" w14:textId="77777777" w:rsidR="0036656B" w:rsidRPr="0036656B" w:rsidRDefault="0036656B" w:rsidP="0036656B">
      <w:pPr>
        <w:pStyle w:val="af5"/>
        <w:suppressAutoHyphens/>
        <w:spacing w:before="120" w:after="120"/>
        <w:ind w:left="0" w:firstLine="567"/>
        <w:contextualSpacing w:val="0"/>
        <w:jc w:val="both"/>
        <w:rPr>
          <w:sz w:val="20"/>
          <w:szCs w:val="20"/>
        </w:rPr>
      </w:pPr>
      <w:r w:rsidRPr="0036656B">
        <w:rPr>
          <w:sz w:val="20"/>
          <w:szCs w:val="20"/>
        </w:rPr>
        <w:t xml:space="preserve">В случае, когда </w:t>
      </w:r>
      <m:oMath>
        <m:nary>
          <m:naryPr>
            <m:chr m:val="∑"/>
            <m:limLoc m:val="undOvr"/>
            <m:supHide m:val="1"/>
            <m:ctrlPr>
              <w:rPr>
                <w:rFonts w:ascii="Cambria Math" w:hAnsi="Cambria Math"/>
                <w:i/>
                <w:sz w:val="20"/>
                <w:szCs w:val="20"/>
              </w:rPr>
            </m:ctrlPr>
          </m:naryPr>
          <m:sub>
            <m:r>
              <w:rPr>
                <w:rFonts w:ascii="Cambria Math" w:hAnsi="Cambria Math"/>
                <w:sz w:val="20"/>
                <w:szCs w:val="20"/>
                <w:lang w:val="en-US"/>
              </w:rPr>
              <m:t>i</m:t>
            </m:r>
          </m:sub>
          <m:sup/>
          <m:e>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ИРП</m:t>
                </m:r>
              </m:sup>
            </m:sSubSup>
          </m:e>
        </m:nary>
        <m:r>
          <w:rPr>
            <w:rFonts w:ascii="Cambria Math" w:hAnsi="Cambria Math"/>
            <w:sz w:val="20"/>
            <w:szCs w:val="20"/>
          </w:rPr>
          <m:t>=0</m:t>
        </m:r>
      </m:oMath>
      <w:r w:rsidRPr="0036656B">
        <w:rPr>
          <w:sz w:val="20"/>
          <w:szCs w:val="20"/>
        </w:rPr>
        <w:t xml:space="preserve">, величина базового превышения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r>
          <w:rPr>
            <w:rFonts w:ascii="Cambria Math" w:hAnsi="Cambria Math"/>
            <w:sz w:val="20"/>
            <w:szCs w:val="20"/>
          </w:rPr>
          <m:t>=0</m:t>
        </m:r>
      </m:oMath>
      <w:r w:rsidRPr="0036656B">
        <w:rPr>
          <w:sz w:val="20"/>
          <w:szCs w:val="20"/>
        </w:rPr>
        <w:t>.</w:t>
      </w:r>
    </w:p>
    <w:p w14:paraId="33D62BD2" w14:textId="06FDFB50" w:rsidR="0036656B" w:rsidRPr="0036656B" w:rsidRDefault="0036656B" w:rsidP="00784CD8">
      <w:pPr>
        <w:pStyle w:val="af5"/>
        <w:numPr>
          <w:ilvl w:val="0"/>
          <w:numId w:val="7"/>
        </w:numPr>
        <w:tabs>
          <w:tab w:val="left" w:pos="1276"/>
        </w:tabs>
        <w:suppressAutoHyphens/>
        <w:spacing w:before="120" w:after="120"/>
        <w:ind w:left="0" w:firstLine="567"/>
        <w:contextualSpacing w:val="0"/>
        <w:jc w:val="both"/>
        <w:rPr>
          <w:sz w:val="20"/>
          <w:szCs w:val="20"/>
        </w:rPr>
      </w:pPr>
      <w:bookmarkStart w:id="116" w:name="_Ref65545795"/>
      <w:r w:rsidRPr="0036656B">
        <w:rPr>
          <w:sz w:val="20"/>
          <w:szCs w:val="20"/>
        </w:rPr>
        <w:t xml:space="preserve">Для определения в соответствии с </w:t>
      </w:r>
      <w:r w:rsidRPr="0036656B">
        <w:rPr>
          <w:b/>
          <w:sz w:val="20"/>
          <w:szCs w:val="20"/>
        </w:rPr>
        <w:t xml:space="preserve">пунктом </w:t>
      </w:r>
      <w:r w:rsidRPr="0036656B">
        <w:rPr>
          <w:b/>
          <w:sz w:val="20"/>
          <w:szCs w:val="20"/>
        </w:rPr>
        <w:fldChar w:fldCharType="begin"/>
      </w:r>
      <w:r w:rsidRPr="0036656B">
        <w:rPr>
          <w:b/>
          <w:sz w:val="20"/>
          <w:szCs w:val="20"/>
        </w:rPr>
        <w:instrText xml:space="preserve"> REF _Ref65543288 \r  \* MERGEFORMAT </w:instrText>
      </w:r>
      <w:r w:rsidRPr="0036656B">
        <w:rPr>
          <w:b/>
          <w:sz w:val="20"/>
          <w:szCs w:val="20"/>
        </w:rPr>
        <w:fldChar w:fldCharType="separate"/>
      </w:r>
      <w:r w:rsidR="00483165">
        <w:rPr>
          <w:b/>
          <w:sz w:val="20"/>
          <w:szCs w:val="20"/>
        </w:rPr>
        <w:t>4.3.2.4</w:t>
      </w:r>
      <w:r w:rsidRPr="0036656B">
        <w:rPr>
          <w:b/>
          <w:sz w:val="20"/>
          <w:szCs w:val="20"/>
        </w:rPr>
        <w:fldChar w:fldCharType="end"/>
      </w:r>
      <w:r w:rsidRPr="0036656B">
        <w:rPr>
          <w:b/>
          <w:sz w:val="20"/>
          <w:szCs w:val="20"/>
        </w:rPr>
        <w:t xml:space="preserve"> </w:t>
      </w:r>
      <w:r w:rsidRPr="0036656B">
        <w:rPr>
          <w:sz w:val="20"/>
          <w:szCs w:val="20"/>
        </w:rPr>
        <w:t xml:space="preserve">Договора величин </w:t>
      </w:r>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r>
              <w:rPr>
                <w:rFonts w:ascii="Cambria Math" w:hAnsi="Cambria Math"/>
                <w:sz w:val="20"/>
                <w:szCs w:val="20"/>
              </w:rPr>
              <m:t xml:space="preserve">,  </m:t>
            </m:r>
            <m:r>
              <w:rPr>
                <w:rFonts w:ascii="Cambria Math" w:hAnsi="Cambria Math"/>
                <w:sz w:val="20"/>
                <w:szCs w:val="20"/>
                <w:lang w:val="en-US"/>
              </w:rPr>
              <m:t>i</m:t>
            </m:r>
          </m:sub>
          <m:sup>
            <m:r>
              <w:rPr>
                <w:rFonts w:ascii="Cambria Math" w:hAnsi="Cambria Math"/>
                <w:sz w:val="20"/>
                <w:szCs w:val="20"/>
              </w:rPr>
              <m:t>БАЗА_остаток</m:t>
            </m:r>
          </m:sup>
        </m:sSubSup>
        <m:r>
          <w:rPr>
            <w:rFonts w:ascii="Cambria Math" w:hAnsi="Cambria Math"/>
            <w:sz w:val="20"/>
            <w:szCs w:val="20"/>
          </w:rPr>
          <m:t xml:space="preserve">, </m:t>
        </m:r>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i</m:t>
            </m:r>
            <m:r>
              <w:rPr>
                <w:rFonts w:ascii="Cambria Math" w:hAnsi="Cambria Math"/>
                <w:sz w:val="20"/>
                <w:szCs w:val="20"/>
              </w:rPr>
              <m:t>-1</m:t>
            </m:r>
          </m:sub>
          <m:sup>
            <m:r>
              <w:rPr>
                <w:rFonts w:ascii="Cambria Math" w:hAnsi="Cambria Math"/>
                <w:sz w:val="20"/>
                <w:szCs w:val="20"/>
              </w:rPr>
              <m:t>БАЗА_расход</m:t>
            </m:r>
          </m:sup>
        </m:sSubSup>
        <m:r>
          <w:rPr>
            <w:rFonts w:ascii="Cambria Math" w:hAnsi="Cambria Math"/>
            <w:sz w:val="20"/>
            <w:szCs w:val="20"/>
          </w:rPr>
          <m:t xml:space="preserve"> и </m:t>
        </m:r>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oMath>
      <w:r w:rsidRPr="0036656B">
        <w:rPr>
          <w:sz w:val="20"/>
          <w:szCs w:val="20"/>
        </w:rPr>
        <w:t xml:space="preserve">  базовый объем Инвестиционной программы </w:t>
      </w:r>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sub>
          <m:sup>
            <m:r>
              <w:rPr>
                <w:rFonts w:ascii="Cambria Math" w:hAnsi="Cambria Math"/>
                <w:sz w:val="20"/>
                <w:szCs w:val="20"/>
              </w:rPr>
              <m:t>БАЗА</m:t>
            </m:r>
          </m:sup>
        </m:sSubSup>
      </m:oMath>
      <w:r w:rsidRPr="0036656B">
        <w:rPr>
          <w:sz w:val="20"/>
          <w:szCs w:val="20"/>
        </w:rPr>
        <w:t xml:space="preserve"> , определяемый Сторонами в соответствии с </w:t>
      </w:r>
      <w:r w:rsidRPr="0036656B">
        <w:rPr>
          <w:b/>
          <w:sz w:val="20"/>
          <w:szCs w:val="20"/>
        </w:rPr>
        <w:t xml:space="preserve">пунктом </w:t>
      </w:r>
      <w:r w:rsidRPr="0036656B">
        <w:rPr>
          <w:b/>
          <w:sz w:val="20"/>
          <w:szCs w:val="20"/>
        </w:rPr>
        <w:fldChar w:fldCharType="begin"/>
      </w:r>
      <w:r w:rsidRPr="0036656B">
        <w:rPr>
          <w:b/>
          <w:sz w:val="20"/>
          <w:szCs w:val="20"/>
        </w:rPr>
        <w:instrText xml:space="preserve"> REF _Ref65544437 \r  \* MERGEFORMAT </w:instrText>
      </w:r>
      <w:r w:rsidRPr="0036656B">
        <w:rPr>
          <w:b/>
          <w:sz w:val="20"/>
          <w:szCs w:val="20"/>
        </w:rPr>
        <w:fldChar w:fldCharType="separate"/>
      </w:r>
      <w:r w:rsidR="00483165">
        <w:rPr>
          <w:b/>
          <w:sz w:val="20"/>
          <w:szCs w:val="20"/>
        </w:rPr>
        <w:t>4.2.1</w:t>
      </w:r>
      <w:r w:rsidRPr="0036656B">
        <w:rPr>
          <w:b/>
          <w:sz w:val="20"/>
          <w:szCs w:val="20"/>
        </w:rPr>
        <w:fldChar w:fldCharType="end"/>
      </w:r>
      <w:r w:rsidRPr="0036656B">
        <w:rPr>
          <w:b/>
          <w:sz w:val="20"/>
          <w:szCs w:val="20"/>
        </w:rPr>
        <w:t xml:space="preserve"> </w:t>
      </w:r>
      <w:r w:rsidRPr="0036656B">
        <w:rPr>
          <w:sz w:val="20"/>
          <w:szCs w:val="20"/>
        </w:rPr>
        <w:t xml:space="preserve">Договора для календарного года </w:t>
      </w:r>
      <w:r w:rsidRPr="0036656B">
        <w:rPr>
          <w:b/>
          <w:i/>
          <w:sz w:val="20"/>
          <w:szCs w:val="20"/>
          <w:lang w:val="en-US"/>
        </w:rPr>
        <w:t>k</w:t>
      </w:r>
      <w:r w:rsidRPr="0036656B">
        <w:rPr>
          <w:sz w:val="20"/>
          <w:szCs w:val="20"/>
        </w:rPr>
        <w:t xml:space="preserve"> , распределяется между мероприятиями, включенными в Инвестиционную программу для календарного года </w:t>
      </w:r>
      <w:r w:rsidRPr="0036656B">
        <w:rPr>
          <w:b/>
          <w:i/>
          <w:sz w:val="20"/>
          <w:szCs w:val="20"/>
          <w:lang w:val="en-US"/>
        </w:rPr>
        <w:t>k</w:t>
      </w:r>
      <w:r w:rsidRPr="0036656B">
        <w:rPr>
          <w:sz w:val="20"/>
          <w:szCs w:val="20"/>
        </w:rPr>
        <w:t xml:space="preserve"> ,</w:t>
      </w:r>
      <w:r w:rsidRPr="0036656B">
        <w:rPr>
          <w:b/>
          <w:i/>
          <w:sz w:val="20"/>
          <w:szCs w:val="20"/>
        </w:rPr>
        <w:t xml:space="preserve"> </w:t>
      </w:r>
      <w:r w:rsidRPr="0036656B">
        <w:rPr>
          <w:sz w:val="20"/>
          <w:szCs w:val="20"/>
        </w:rPr>
        <w:t>в следующем порядке приоритета (от более высокого к более низкому):</w:t>
      </w:r>
      <w:bookmarkEnd w:id="116"/>
    </w:p>
    <w:p w14:paraId="3A5BE990" w14:textId="77777777" w:rsidR="0036656B" w:rsidRPr="0036656B" w:rsidRDefault="0036656B" w:rsidP="00784CD8">
      <w:pPr>
        <w:pStyle w:val="af5"/>
        <w:numPr>
          <w:ilvl w:val="2"/>
          <w:numId w:val="25"/>
        </w:numPr>
        <w:suppressAutoHyphens/>
        <w:spacing w:before="120" w:after="120"/>
        <w:ind w:left="851" w:hanging="284"/>
        <w:contextualSpacing w:val="0"/>
        <w:jc w:val="both"/>
        <w:rPr>
          <w:sz w:val="20"/>
          <w:szCs w:val="20"/>
        </w:rPr>
      </w:pPr>
      <w:r w:rsidRPr="0036656B">
        <w:rPr>
          <w:sz w:val="20"/>
          <w:szCs w:val="20"/>
        </w:rPr>
        <w:t xml:space="preserve">мероприятия, включенные в Инвестиционную программу на календарный год </w:t>
      </w:r>
      <w:r w:rsidRPr="0036656B">
        <w:rPr>
          <w:b/>
          <w:i/>
          <w:sz w:val="20"/>
          <w:szCs w:val="20"/>
          <w:lang w:val="en-US"/>
        </w:rPr>
        <w:t>k</w:t>
      </w:r>
      <w:r w:rsidRPr="0036656B">
        <w:rPr>
          <w:b/>
          <w:i/>
          <w:sz w:val="20"/>
          <w:szCs w:val="20"/>
        </w:rPr>
        <w:t xml:space="preserve"> </w:t>
      </w:r>
      <w:r w:rsidRPr="0036656B">
        <w:rPr>
          <w:b/>
          <w:sz w:val="20"/>
          <w:szCs w:val="20"/>
        </w:rPr>
        <w:t xml:space="preserve">до 31 января </w:t>
      </w:r>
      <w:r w:rsidRPr="0036656B">
        <w:rPr>
          <w:sz w:val="20"/>
          <w:szCs w:val="20"/>
        </w:rPr>
        <w:t xml:space="preserve">(включительно) календарного года </w:t>
      </w:r>
      <w:r w:rsidRPr="0036656B">
        <w:rPr>
          <w:b/>
          <w:i/>
          <w:sz w:val="20"/>
          <w:szCs w:val="20"/>
          <w:lang w:val="en-US"/>
        </w:rPr>
        <w:t>k</w:t>
      </w:r>
      <w:r w:rsidRPr="0036656B">
        <w:rPr>
          <w:b/>
          <w:i/>
          <w:sz w:val="20"/>
          <w:szCs w:val="20"/>
        </w:rPr>
        <w:t xml:space="preserve"> </w:t>
      </w:r>
      <w:r w:rsidRPr="0036656B">
        <w:rPr>
          <w:sz w:val="20"/>
          <w:szCs w:val="20"/>
        </w:rPr>
        <w:t xml:space="preserve">(внутри данной группы мероприятия располагаются в том же </w:t>
      </w:r>
      <w:r w:rsidRPr="0036656B">
        <w:rPr>
          <w:sz w:val="20"/>
          <w:szCs w:val="20"/>
        </w:rPr>
        <w:lastRenderedPageBreak/>
        <w:t xml:space="preserve">порядке, который определен в согласованной на 31 января календарного года </w:t>
      </w:r>
      <w:r w:rsidRPr="0036656B">
        <w:rPr>
          <w:b/>
          <w:i/>
          <w:sz w:val="20"/>
          <w:szCs w:val="20"/>
          <w:lang w:val="en-US"/>
        </w:rPr>
        <w:t>k</w:t>
      </w:r>
      <w:r w:rsidRPr="0036656B">
        <w:rPr>
          <w:sz w:val="20"/>
          <w:szCs w:val="20"/>
        </w:rPr>
        <w:t xml:space="preserve"> Инвестиционной программе);</w:t>
      </w:r>
    </w:p>
    <w:p w14:paraId="731BFDB8" w14:textId="77777777" w:rsidR="0036656B" w:rsidRPr="0036656B" w:rsidRDefault="0036656B" w:rsidP="00784CD8">
      <w:pPr>
        <w:pStyle w:val="af5"/>
        <w:numPr>
          <w:ilvl w:val="2"/>
          <w:numId w:val="25"/>
        </w:numPr>
        <w:suppressAutoHyphens/>
        <w:spacing w:before="120" w:after="120"/>
        <w:ind w:left="851" w:hanging="284"/>
        <w:contextualSpacing w:val="0"/>
        <w:jc w:val="both"/>
        <w:rPr>
          <w:sz w:val="20"/>
          <w:szCs w:val="20"/>
        </w:rPr>
      </w:pPr>
      <w:r w:rsidRPr="0036656B">
        <w:rPr>
          <w:sz w:val="20"/>
          <w:szCs w:val="20"/>
        </w:rPr>
        <w:t xml:space="preserve">мероприятия, включенные в Инвестиционную программу на календарный год </w:t>
      </w:r>
      <w:r w:rsidRPr="0036656B">
        <w:rPr>
          <w:b/>
          <w:i/>
          <w:sz w:val="20"/>
          <w:szCs w:val="20"/>
          <w:lang w:val="en-US"/>
        </w:rPr>
        <w:t>k</w:t>
      </w:r>
      <w:r w:rsidRPr="0036656B">
        <w:rPr>
          <w:b/>
          <w:i/>
          <w:sz w:val="20"/>
          <w:szCs w:val="20"/>
        </w:rPr>
        <w:t xml:space="preserve"> </w:t>
      </w:r>
      <w:r w:rsidRPr="0036656B">
        <w:rPr>
          <w:b/>
          <w:sz w:val="20"/>
          <w:szCs w:val="20"/>
        </w:rPr>
        <w:t>после 31 января</w:t>
      </w:r>
      <w:r w:rsidRPr="0036656B">
        <w:rPr>
          <w:sz w:val="20"/>
          <w:szCs w:val="20"/>
        </w:rPr>
        <w:t xml:space="preserve"> календарного года </w:t>
      </w:r>
      <w:r w:rsidRPr="0036656B">
        <w:rPr>
          <w:b/>
          <w:i/>
          <w:sz w:val="20"/>
          <w:szCs w:val="20"/>
          <w:lang w:val="en-US"/>
        </w:rPr>
        <w:t>k</w:t>
      </w:r>
      <w:r w:rsidRPr="0036656B">
        <w:rPr>
          <w:sz w:val="20"/>
          <w:szCs w:val="20"/>
        </w:rPr>
        <w:t xml:space="preserve"> (внутри данной группы мероприятия располагаются в хронологическом порядке их включения в Инвестиционную программу; в случае включения нескольких мероприятий в одну дату, мероприятия располагаются в том же порядке, который определен в скорректированной и согласованной на данную дату Инвестиционной программе).</w:t>
      </w:r>
    </w:p>
    <w:p w14:paraId="13E175D4" w14:textId="77777777" w:rsidR="0036656B" w:rsidRPr="0036656B" w:rsidRDefault="0036656B" w:rsidP="00784CD8">
      <w:pPr>
        <w:pStyle w:val="af5"/>
        <w:numPr>
          <w:ilvl w:val="0"/>
          <w:numId w:val="7"/>
        </w:numPr>
        <w:tabs>
          <w:tab w:val="left" w:pos="1276"/>
        </w:tabs>
        <w:suppressAutoHyphens/>
        <w:spacing w:before="120" w:after="120"/>
        <w:ind w:left="0" w:firstLine="567"/>
        <w:contextualSpacing w:val="0"/>
        <w:jc w:val="both"/>
        <w:rPr>
          <w:sz w:val="20"/>
          <w:szCs w:val="20"/>
        </w:rPr>
      </w:pPr>
      <w:bookmarkStart w:id="117" w:name="_Ref65543275"/>
      <w:r w:rsidRPr="0036656B">
        <w:rPr>
          <w:sz w:val="20"/>
          <w:szCs w:val="20"/>
        </w:rPr>
        <w:t xml:space="preserve">Величина базового превышения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 xml:space="preserve">, </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oMath>
      <w:r w:rsidRPr="0036656B">
        <w:rPr>
          <w:sz w:val="20"/>
          <w:szCs w:val="20"/>
        </w:rPr>
        <w:t xml:space="preserve"> в зависимости от указанных ниже условий рассчитывается следующим образом:</w:t>
      </w:r>
      <w:bookmarkEnd w:id="117"/>
    </w:p>
    <w:p w14:paraId="4B7214C4" w14:textId="77777777" w:rsidR="0036656B" w:rsidRPr="0036656B" w:rsidRDefault="0036656B" w:rsidP="00784CD8">
      <w:pPr>
        <w:pStyle w:val="af5"/>
        <w:numPr>
          <w:ilvl w:val="0"/>
          <w:numId w:val="12"/>
        </w:numPr>
        <w:suppressAutoHyphens/>
        <w:spacing w:before="120" w:after="120"/>
        <w:ind w:left="851" w:hanging="284"/>
        <w:contextualSpacing w:val="0"/>
        <w:jc w:val="both"/>
        <w:rPr>
          <w:sz w:val="20"/>
          <w:szCs w:val="20"/>
        </w:rPr>
      </w:pPr>
      <w:r w:rsidRPr="0036656B">
        <w:rPr>
          <w:sz w:val="20"/>
          <w:szCs w:val="20"/>
        </w:rPr>
        <w:t>в случае выполнения любого из указанных ниже условий:</w:t>
      </w:r>
    </w:p>
    <w:p w14:paraId="7293795E" w14:textId="77777777" w:rsidR="0036656B" w:rsidRPr="0036656B" w:rsidRDefault="0036656B" w:rsidP="00784CD8">
      <w:pPr>
        <w:pStyle w:val="af5"/>
        <w:numPr>
          <w:ilvl w:val="0"/>
          <w:numId w:val="11"/>
        </w:numPr>
        <w:suppressAutoHyphens/>
        <w:spacing w:before="120" w:after="120"/>
        <w:contextualSpacing w:val="0"/>
        <w:jc w:val="both"/>
        <w:rPr>
          <w:sz w:val="20"/>
          <w:szCs w:val="20"/>
        </w:rPr>
      </w:pPr>
      <w:r w:rsidRPr="0036656B">
        <w:rPr>
          <w:sz w:val="20"/>
          <w:szCs w:val="20"/>
        </w:rPr>
        <w:t xml:space="preserve">при </w:t>
      </w:r>
      <m:oMath>
        <m:r>
          <w:rPr>
            <w:rFonts w:ascii="Cambria Math" w:hAnsi="Cambria Math"/>
            <w:sz w:val="20"/>
            <w:szCs w:val="20"/>
          </w:rPr>
          <m:t>5≤</m:t>
        </m:r>
        <m:r>
          <m:rPr>
            <m:sty m:val="bi"/>
          </m:rPr>
          <w:rPr>
            <w:rFonts w:ascii="Cambria Math" w:hAnsi="Cambria Math"/>
            <w:sz w:val="20"/>
            <w:szCs w:val="20"/>
            <w:lang w:val="en-US"/>
          </w:rPr>
          <m:t>m</m:t>
        </m:r>
        <m:r>
          <w:rPr>
            <w:rFonts w:ascii="Cambria Math" w:hAnsi="Cambria Math"/>
            <w:sz w:val="20"/>
            <w:szCs w:val="20"/>
          </w:rPr>
          <m:t>≤9</m:t>
        </m:r>
      </m:oMath>
      <w:r w:rsidRPr="0036656B">
        <w:rPr>
          <w:sz w:val="20"/>
          <w:szCs w:val="20"/>
        </w:rPr>
        <w:t xml:space="preserve"> ;</w:t>
      </w:r>
    </w:p>
    <w:p w14:paraId="1EA40702" w14:textId="77777777" w:rsidR="0036656B" w:rsidRPr="0036656B" w:rsidRDefault="0036656B" w:rsidP="00784CD8">
      <w:pPr>
        <w:pStyle w:val="af5"/>
        <w:numPr>
          <w:ilvl w:val="0"/>
          <w:numId w:val="11"/>
        </w:numPr>
        <w:suppressAutoHyphens/>
        <w:spacing w:before="120" w:after="120"/>
        <w:contextualSpacing w:val="0"/>
        <w:jc w:val="both"/>
        <w:rPr>
          <w:sz w:val="20"/>
          <w:szCs w:val="20"/>
        </w:rPr>
      </w:pPr>
      <w:r w:rsidRPr="0036656B">
        <w:rPr>
          <w:sz w:val="20"/>
          <w:szCs w:val="20"/>
        </w:rPr>
        <w:t xml:space="preserve">если </w:t>
      </w:r>
      <w:proofErr w:type="spellStart"/>
      <w:r w:rsidRPr="0036656B">
        <w:rPr>
          <w:b/>
          <w:i/>
          <w:sz w:val="20"/>
          <w:szCs w:val="20"/>
          <w:lang w:val="en-US"/>
        </w:rPr>
        <w:t>i</w:t>
      </w:r>
      <w:proofErr w:type="spellEnd"/>
      <w:r w:rsidRPr="0036656B">
        <w:rPr>
          <w:sz w:val="20"/>
          <w:szCs w:val="20"/>
        </w:rPr>
        <w:t>-</w:t>
      </w:r>
      <w:proofErr w:type="spellStart"/>
      <w:r w:rsidRPr="0036656B">
        <w:rPr>
          <w:sz w:val="20"/>
          <w:szCs w:val="20"/>
        </w:rPr>
        <w:t>ое</w:t>
      </w:r>
      <w:proofErr w:type="spellEnd"/>
      <w:r w:rsidRPr="0036656B">
        <w:rPr>
          <w:sz w:val="20"/>
          <w:szCs w:val="20"/>
        </w:rPr>
        <w:t xml:space="preserve"> мероприятие Инвестиционной программы было включено в Инвестиционную программу позднее последнего числа расчетного периода </w:t>
      </w:r>
      <w:r w:rsidRPr="0036656B">
        <w:rPr>
          <w:b/>
          <w:i/>
          <w:sz w:val="20"/>
          <w:szCs w:val="20"/>
          <w:lang w:val="en-US"/>
        </w:rPr>
        <w:t>m</w:t>
      </w:r>
      <w:r w:rsidRPr="0036656B">
        <w:rPr>
          <w:sz w:val="20"/>
          <w:szCs w:val="20"/>
        </w:rPr>
        <w:t xml:space="preserve"> календарного года </w:t>
      </w:r>
      <w:r w:rsidRPr="0036656B">
        <w:rPr>
          <w:b/>
          <w:i/>
          <w:sz w:val="20"/>
          <w:szCs w:val="20"/>
          <w:lang w:val="en-US"/>
        </w:rPr>
        <w:t>k</w:t>
      </w:r>
      <w:r w:rsidRPr="0036656B">
        <w:rPr>
          <w:sz w:val="20"/>
          <w:szCs w:val="20"/>
        </w:rPr>
        <w:t>;</w:t>
      </w:r>
    </w:p>
    <w:p w14:paraId="15AD94F2" w14:textId="77777777" w:rsidR="0036656B" w:rsidRPr="0036656B" w:rsidRDefault="0036656B" w:rsidP="00784CD8">
      <w:pPr>
        <w:pStyle w:val="af5"/>
        <w:numPr>
          <w:ilvl w:val="0"/>
          <w:numId w:val="11"/>
        </w:numPr>
        <w:suppressAutoHyphens/>
        <w:spacing w:before="120" w:after="120"/>
        <w:contextualSpacing w:val="0"/>
        <w:jc w:val="both"/>
        <w:rPr>
          <w:sz w:val="20"/>
          <w:szCs w:val="20"/>
        </w:rPr>
      </w:pPr>
      <w:r w:rsidRPr="0036656B">
        <w:rPr>
          <w:sz w:val="20"/>
          <w:szCs w:val="20"/>
        </w:rPr>
        <w:t xml:space="preserve">если в отношении </w:t>
      </w:r>
      <w:r w:rsidRPr="0036656B">
        <w:rPr>
          <w:b/>
          <w:i/>
          <w:sz w:val="20"/>
          <w:szCs w:val="20"/>
          <w:lang w:val="en-US"/>
        </w:rPr>
        <w:t>i</w:t>
      </w:r>
      <w:r w:rsidRPr="0036656B">
        <w:rPr>
          <w:sz w:val="20"/>
          <w:szCs w:val="20"/>
        </w:rPr>
        <w:t xml:space="preserve">-ого мероприятия Инвестиционной программы на календарный год </w:t>
      </w:r>
      <w:r w:rsidRPr="0036656B">
        <w:rPr>
          <w:b/>
          <w:i/>
          <w:sz w:val="20"/>
          <w:szCs w:val="20"/>
          <w:lang w:val="en-US"/>
        </w:rPr>
        <w:t>k</w:t>
      </w:r>
      <w:r w:rsidRPr="0036656B">
        <w:rPr>
          <w:sz w:val="20"/>
          <w:szCs w:val="20"/>
        </w:rPr>
        <w:t xml:space="preserve"> значение величины </w:t>
      </w:r>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r>
              <w:rPr>
                <w:rFonts w:ascii="Cambria Math" w:hAnsi="Cambria Math"/>
                <w:sz w:val="20"/>
                <w:szCs w:val="20"/>
              </w:rPr>
              <m:t xml:space="preserve">, </m:t>
            </m:r>
            <m:r>
              <w:rPr>
                <w:rFonts w:ascii="Cambria Math" w:hAnsi="Cambria Math"/>
                <w:sz w:val="20"/>
                <w:szCs w:val="20"/>
                <w:lang w:val="en-US"/>
              </w:rPr>
              <m:t>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r>
          <w:rPr>
            <w:rFonts w:ascii="Cambria Math" w:hAnsi="Cambria Math"/>
            <w:sz w:val="20"/>
            <w:szCs w:val="20"/>
          </w:rPr>
          <m:t>=0</m:t>
        </m:r>
      </m:oMath>
      <w:r w:rsidRPr="0036656B">
        <w:rPr>
          <w:sz w:val="20"/>
          <w:szCs w:val="20"/>
        </w:rPr>
        <w:t>,</w:t>
      </w:r>
    </w:p>
    <w:p w14:paraId="3F37CAC0" w14:textId="77777777" w:rsidR="0036656B" w:rsidRPr="0036656B" w:rsidRDefault="0036656B" w:rsidP="0036656B">
      <w:pPr>
        <w:pStyle w:val="af5"/>
        <w:suppressAutoHyphens/>
        <w:spacing w:before="120" w:after="120"/>
        <w:ind w:left="851"/>
        <w:contextualSpacing w:val="0"/>
        <w:jc w:val="both"/>
        <w:rPr>
          <w:sz w:val="20"/>
          <w:szCs w:val="20"/>
        </w:rPr>
      </w:pPr>
      <w:r w:rsidRPr="0036656B">
        <w:rPr>
          <w:sz w:val="20"/>
          <w:szCs w:val="20"/>
        </w:rPr>
        <w:t xml:space="preserve">величина базового превышения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 xml:space="preserve">, </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r>
          <w:rPr>
            <w:rFonts w:ascii="Cambria Math" w:hAnsi="Cambria Math"/>
            <w:sz w:val="20"/>
            <w:szCs w:val="20"/>
          </w:rPr>
          <m:t>=0</m:t>
        </m:r>
      </m:oMath>
      <w:r w:rsidRPr="0036656B">
        <w:rPr>
          <w:sz w:val="20"/>
          <w:szCs w:val="20"/>
        </w:rPr>
        <w:t>.</w:t>
      </w:r>
    </w:p>
    <w:p w14:paraId="5A6A027D" w14:textId="77777777" w:rsidR="0036656B" w:rsidRPr="0036656B" w:rsidRDefault="0036656B" w:rsidP="00784CD8">
      <w:pPr>
        <w:pStyle w:val="af5"/>
        <w:numPr>
          <w:ilvl w:val="0"/>
          <w:numId w:val="12"/>
        </w:numPr>
        <w:suppressAutoHyphens/>
        <w:spacing w:before="120" w:after="120"/>
        <w:ind w:left="851" w:hanging="284"/>
        <w:contextualSpacing w:val="0"/>
        <w:jc w:val="both"/>
        <w:rPr>
          <w:sz w:val="20"/>
          <w:szCs w:val="20"/>
        </w:rPr>
      </w:pPr>
      <w:r w:rsidRPr="0036656B">
        <w:rPr>
          <w:sz w:val="20"/>
          <w:szCs w:val="20"/>
        </w:rPr>
        <w:t xml:space="preserve">в остальных случаях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 xml:space="preserve">, </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oMath>
      <w:r w:rsidRPr="0036656B">
        <w:rPr>
          <w:sz w:val="20"/>
          <w:szCs w:val="20"/>
        </w:rPr>
        <w:t xml:space="preserve"> определяется по формуле:</w:t>
      </w:r>
    </w:p>
    <w:p w14:paraId="2FEE4DFA" w14:textId="77777777" w:rsidR="0036656B" w:rsidRPr="0036656B" w:rsidRDefault="002F18FC" w:rsidP="0036656B">
      <w:pPr>
        <w:suppressAutoHyphens/>
        <w:spacing w:before="120" w:after="120"/>
        <w:jc w:val="both"/>
        <w:rPr>
          <w:rFonts w:ascii="Times New Roman" w:hAnsi="Times New Roman" w:cs="Times New Roman"/>
        </w:rPr>
      </w:pPr>
      <m:oMathPara>
        <m:oMath>
          <m:sSubSup>
            <m:sSubSupPr>
              <m:ctrlPr>
                <w:rPr>
                  <w:rFonts w:ascii="Cambria Math" w:hAnsi="Cambria Math" w:cs="Times New Roman"/>
                  <w:i/>
                </w:rPr>
              </m:ctrlPr>
            </m:sSubSupPr>
            <m:e>
              <m:r>
                <w:rPr>
                  <w:rFonts w:ascii="Cambria Math" w:hAnsi="Cambria Math" w:cs="Times New Roman"/>
                  <w:lang w:val="en-US"/>
                </w:rPr>
                <m:t>S</m:t>
              </m:r>
              <m:ctrlPr>
                <w:rPr>
                  <w:rFonts w:ascii="Cambria Math" w:hAnsi="Cambria Math" w:cs="Times New Roman"/>
                  <w:i/>
                  <w:lang w:val="en-US"/>
                </w:rPr>
              </m:ctrlPr>
            </m:e>
            <m:sub>
              <m:r>
                <w:rPr>
                  <w:rFonts w:ascii="Cambria Math" w:hAnsi="Cambria Math" w:cs="Times New Roman"/>
                  <w:lang w:val="en-US"/>
                </w:rPr>
                <m:t>k</m:t>
              </m:r>
              <m:r>
                <w:rPr>
                  <w:rFonts w:ascii="Cambria Math" w:hAnsi="Cambria Math" w:cs="Times New Roman"/>
                </w:rPr>
                <m:t xml:space="preserve">, </m:t>
              </m:r>
              <m:r>
                <w:rPr>
                  <w:rFonts w:ascii="Cambria Math" w:hAnsi="Cambria Math" w:cs="Times New Roman"/>
                  <w:lang w:val="en-US"/>
                </w:rPr>
                <m:t>m</m:t>
              </m:r>
              <m:r>
                <w:rPr>
                  <w:rFonts w:ascii="Cambria Math" w:hAnsi="Cambria Math" w:cs="Times New Roman"/>
                </w:rPr>
                <m:t>,</m:t>
              </m:r>
              <m:r>
                <w:rPr>
                  <w:rFonts w:ascii="Cambria Math" w:hAnsi="Cambria Math" w:cs="Times New Roman"/>
                  <w:lang w:val="en-US"/>
                </w:rPr>
                <m:t>i</m:t>
              </m:r>
            </m:sub>
            <m:sup>
              <m:r>
                <w:rPr>
                  <w:rFonts w:ascii="Cambria Math" w:hAnsi="Cambria Math" w:cs="Times New Roman"/>
                </w:rPr>
                <m:t>ба</m:t>
              </m:r>
              <m:sSub>
                <m:sSubPr>
                  <m:ctrlPr>
                    <w:rPr>
                      <w:rFonts w:ascii="Cambria Math" w:hAnsi="Cambria Math" w:cs="Times New Roman"/>
                      <w:i/>
                    </w:rPr>
                  </m:ctrlPr>
                </m:sSubPr>
                <m:e>
                  <m:r>
                    <w:rPr>
                      <w:rFonts w:ascii="Cambria Math" w:hAnsi="Cambria Math" w:cs="Times New Roman"/>
                    </w:rPr>
                    <m:t>з</m:t>
                  </m:r>
                </m:e>
                <m:sub>
                  <m:r>
                    <w:rPr>
                      <w:rFonts w:ascii="Cambria Math" w:hAnsi="Cambria Math" w:cs="Times New Roman"/>
                    </w:rPr>
                    <m:t>превыш</m:t>
                  </m:r>
                </m:sub>
              </m:sSub>
            </m:sup>
          </m:sSubSup>
          <m:r>
            <w:rPr>
              <w:rFonts w:ascii="Cambria Math" w:hAnsi="Cambria Math" w:cs="Times New Roman"/>
            </w:rPr>
            <m:t xml:space="preserve">= </m:t>
          </m:r>
          <m:f>
            <m:fPr>
              <m:ctrlPr>
                <w:rPr>
                  <w:rFonts w:ascii="Cambria Math" w:hAnsi="Cambria Math" w:cs="Times New Roman"/>
                  <w:i/>
                </w:rPr>
              </m:ctrlPr>
            </m:fPr>
            <m:num>
              <m:sSubSup>
                <m:sSubSupPr>
                  <m:ctrlPr>
                    <w:rPr>
                      <w:rFonts w:ascii="Cambria Math" w:hAnsi="Cambria Math" w:cs="Times New Roman"/>
                      <w:i/>
                    </w:rPr>
                  </m:ctrlPr>
                </m:sSubSupPr>
                <m:e>
                  <m:r>
                    <w:rPr>
                      <w:rFonts w:ascii="Cambria Math" w:hAnsi="Cambria Math" w:cs="Times New Roman"/>
                      <w:lang w:val="en-US"/>
                    </w:rPr>
                    <m:t>S</m:t>
                  </m:r>
                  <m:ctrlPr>
                    <w:rPr>
                      <w:rFonts w:ascii="Cambria Math" w:hAnsi="Cambria Math" w:cs="Times New Roman"/>
                      <w:i/>
                      <w:lang w:val="en-US"/>
                    </w:rPr>
                  </m:ctrlPr>
                </m:e>
                <m:sub>
                  <m:r>
                    <w:rPr>
                      <w:rFonts w:ascii="Cambria Math" w:hAnsi="Cambria Math" w:cs="Times New Roman"/>
                      <w:lang w:val="en-US"/>
                    </w:rPr>
                    <m:t>k</m:t>
                  </m:r>
                  <m:r>
                    <w:rPr>
                      <w:rFonts w:ascii="Cambria Math" w:hAnsi="Cambria Math" w:cs="Times New Roman"/>
                    </w:rPr>
                    <m:t>,</m:t>
                  </m:r>
                  <m:r>
                    <w:rPr>
                      <w:rFonts w:ascii="Cambria Math" w:hAnsi="Cambria Math" w:cs="Times New Roman"/>
                      <w:lang w:val="en-US"/>
                    </w:rPr>
                    <m:t>i</m:t>
                  </m:r>
                </m:sub>
                <m:sup>
                  <m:r>
                    <w:rPr>
                      <w:rFonts w:ascii="Cambria Math" w:hAnsi="Cambria Math" w:cs="Times New Roman"/>
                    </w:rPr>
                    <m:t>ба</m:t>
                  </m:r>
                  <m:sSub>
                    <m:sSubPr>
                      <m:ctrlPr>
                        <w:rPr>
                          <w:rFonts w:ascii="Cambria Math" w:hAnsi="Cambria Math" w:cs="Times New Roman"/>
                          <w:i/>
                        </w:rPr>
                      </m:ctrlPr>
                    </m:sSubPr>
                    <m:e>
                      <m:r>
                        <w:rPr>
                          <w:rFonts w:ascii="Cambria Math" w:hAnsi="Cambria Math" w:cs="Times New Roman"/>
                        </w:rPr>
                        <m:t>з</m:t>
                      </m:r>
                    </m:e>
                    <m:sub>
                      <m:r>
                        <w:rPr>
                          <w:rFonts w:ascii="Cambria Math" w:hAnsi="Cambria Math" w:cs="Times New Roman"/>
                        </w:rPr>
                        <m:t>превыш</m:t>
                      </m:r>
                    </m:sub>
                  </m:sSub>
                </m:sup>
              </m:sSubSup>
            </m:num>
            <m:den>
              <m:sSub>
                <m:sSubPr>
                  <m:ctrlPr>
                    <w:rPr>
                      <w:rFonts w:ascii="Cambria Math" w:hAnsi="Cambria Math" w:cs="Times New Roman"/>
                      <w:i/>
                      <w:lang w:val="en-US"/>
                    </w:rPr>
                  </m:ctrlPr>
                </m:sSubPr>
                <m:e>
                  <m:r>
                    <w:rPr>
                      <w:rFonts w:ascii="Cambria Math" w:hAnsi="Cambria Math" w:cs="Times New Roman"/>
                      <w:lang w:val="en-US"/>
                    </w:rPr>
                    <m:t>M</m:t>
                  </m:r>
                </m:e>
                <m:sub>
                  <m:r>
                    <w:rPr>
                      <w:rFonts w:ascii="Cambria Math" w:hAnsi="Cambria Math" w:cs="Times New Roman"/>
                      <w:lang w:val="en-US"/>
                    </w:rPr>
                    <m:t>ОЗП</m:t>
                  </m:r>
                </m:sub>
              </m:sSub>
            </m:den>
          </m:f>
        </m:oMath>
      </m:oMathPara>
    </w:p>
    <w:p w14:paraId="64323E1E" w14:textId="77777777" w:rsidR="0036656B" w:rsidRPr="0036656B" w:rsidRDefault="0036656B" w:rsidP="0036656B">
      <w:pPr>
        <w:suppressAutoHyphens/>
        <w:spacing w:before="120" w:after="120"/>
        <w:jc w:val="both"/>
        <w:rPr>
          <w:rFonts w:ascii="Times New Roman" w:hAnsi="Times New Roman" w:cs="Times New Roman"/>
        </w:rPr>
      </w:pPr>
      <w:r w:rsidRPr="0036656B">
        <w:rPr>
          <w:rFonts w:ascii="Times New Roman" w:hAnsi="Times New Roman" w:cs="Times New Roman"/>
        </w:rPr>
        <w:t>где</w:t>
      </w:r>
    </w:p>
    <w:p w14:paraId="7685FDFB" w14:textId="77777777" w:rsidR="0036656B" w:rsidRPr="0036656B" w:rsidRDefault="002F18FC" w:rsidP="0036656B">
      <w:pPr>
        <w:suppressAutoHyphens/>
        <w:spacing w:before="120" w:after="120"/>
        <w:jc w:val="both"/>
        <w:rPr>
          <w:rFonts w:ascii="Times New Roman" w:hAnsi="Times New Roman" w:cs="Times New Roman"/>
        </w:rPr>
      </w:pPr>
      <m:oMath>
        <m:sSub>
          <m:sSubPr>
            <m:ctrlPr>
              <w:rPr>
                <w:rFonts w:ascii="Cambria Math" w:hAnsi="Cambria Math" w:cs="Times New Roman"/>
                <w:i/>
                <w:lang w:val="en-US"/>
              </w:rPr>
            </m:ctrlPr>
          </m:sSubPr>
          <m:e>
            <m:r>
              <w:rPr>
                <w:rFonts w:ascii="Cambria Math" w:hAnsi="Cambria Math" w:cs="Times New Roman"/>
                <w:lang w:val="en-US"/>
              </w:rPr>
              <m:t>M</m:t>
            </m:r>
          </m:e>
          <m:sub>
            <m:r>
              <w:rPr>
                <w:rFonts w:ascii="Cambria Math" w:hAnsi="Cambria Math" w:cs="Times New Roman"/>
              </w:rPr>
              <m:t>ОЗП</m:t>
            </m:r>
          </m:sub>
        </m:sSub>
      </m:oMath>
      <w:r w:rsidR="0036656B" w:rsidRPr="0036656B">
        <w:rPr>
          <w:rFonts w:ascii="Times New Roman" w:hAnsi="Times New Roman" w:cs="Times New Roman"/>
        </w:rPr>
        <w:t xml:space="preserve"> – количество расчетных периодов, расположенных в интервале с расчетного периода </w:t>
      </w:r>
      <w:r w:rsidR="0036656B" w:rsidRPr="0036656B">
        <w:rPr>
          <w:rFonts w:ascii="Times New Roman" w:hAnsi="Times New Roman" w:cs="Times New Roman"/>
          <w:b/>
          <w:i/>
          <w:lang w:val="en-US"/>
        </w:rPr>
        <w:t>m</w:t>
      </w:r>
      <w:r w:rsidR="0036656B" w:rsidRPr="0036656B">
        <w:rPr>
          <w:rFonts w:ascii="Times New Roman" w:hAnsi="Times New Roman" w:cs="Times New Roman"/>
          <w:b/>
          <w:i/>
        </w:rPr>
        <w:t xml:space="preserve"> </w:t>
      </w:r>
      <w:r w:rsidR="0036656B" w:rsidRPr="0036656B">
        <w:rPr>
          <w:rFonts w:ascii="Times New Roman" w:hAnsi="Times New Roman" w:cs="Times New Roman"/>
        </w:rPr>
        <w:t>(включая его)</w:t>
      </w:r>
      <w:r w:rsidR="0036656B" w:rsidRPr="0036656B">
        <w:rPr>
          <w:rFonts w:ascii="Times New Roman" w:hAnsi="Times New Roman" w:cs="Times New Roman"/>
          <w:b/>
          <w:i/>
        </w:rPr>
        <w:t xml:space="preserve">, </w:t>
      </w:r>
      <w:r w:rsidR="0036656B" w:rsidRPr="0036656B">
        <w:rPr>
          <w:rFonts w:ascii="Times New Roman" w:hAnsi="Times New Roman" w:cs="Times New Roman"/>
        </w:rPr>
        <w:t xml:space="preserve">в отношении которого рассчитывается стоимость Договора, и до окончания календарного года </w:t>
      </w:r>
      <w:r w:rsidR="0036656B" w:rsidRPr="0036656B">
        <w:rPr>
          <w:rFonts w:ascii="Times New Roman" w:hAnsi="Times New Roman" w:cs="Times New Roman"/>
          <w:b/>
          <w:i/>
          <w:lang w:val="en-US"/>
        </w:rPr>
        <w:t>k</w:t>
      </w:r>
      <w:r w:rsidR="0036656B" w:rsidRPr="0036656B">
        <w:rPr>
          <w:rFonts w:ascii="Times New Roman" w:hAnsi="Times New Roman" w:cs="Times New Roman"/>
        </w:rPr>
        <w:t xml:space="preserve">, из совокупности расчетных периодов, которым соответствуют значения </w:t>
      </w:r>
      <m:oMath>
        <m:r>
          <w:rPr>
            <w:rFonts w:ascii="Cambria Math" w:hAnsi="Cambria Math" w:cs="Times New Roman"/>
          </w:rPr>
          <m:t>1≤</m:t>
        </m:r>
        <m:r>
          <m:rPr>
            <m:sty m:val="bi"/>
          </m:rPr>
          <w:rPr>
            <w:rFonts w:ascii="Cambria Math" w:hAnsi="Cambria Math" w:cs="Times New Roman"/>
          </w:rPr>
          <m:t>m</m:t>
        </m:r>
        <m:r>
          <w:rPr>
            <w:rFonts w:ascii="Cambria Math" w:hAnsi="Cambria Math" w:cs="Times New Roman"/>
          </w:rPr>
          <m:t>≤4</m:t>
        </m:r>
      </m:oMath>
      <w:r w:rsidR="0036656B" w:rsidRPr="0036656B">
        <w:rPr>
          <w:rFonts w:ascii="Times New Roman" w:hAnsi="Times New Roman" w:cs="Times New Roman"/>
        </w:rPr>
        <w:t xml:space="preserve"> либо </w:t>
      </w:r>
      <m:oMath>
        <m:r>
          <w:rPr>
            <w:rFonts w:ascii="Cambria Math" w:hAnsi="Cambria Math" w:cs="Times New Roman"/>
          </w:rPr>
          <m:t>10≤</m:t>
        </m:r>
        <m:r>
          <m:rPr>
            <m:sty m:val="bi"/>
          </m:rPr>
          <w:rPr>
            <w:rFonts w:ascii="Cambria Math" w:hAnsi="Cambria Math" w:cs="Times New Roman"/>
          </w:rPr>
          <m:t>m</m:t>
        </m:r>
        <m:r>
          <w:rPr>
            <w:rFonts w:ascii="Cambria Math" w:hAnsi="Cambria Math" w:cs="Times New Roman"/>
          </w:rPr>
          <m:t>≤12</m:t>
        </m:r>
      </m:oMath>
      <w:r w:rsidR="0036656B" w:rsidRPr="0036656B">
        <w:rPr>
          <w:rFonts w:ascii="Times New Roman" w:hAnsi="Times New Roman" w:cs="Times New Roman"/>
        </w:rPr>
        <w:t>;</w:t>
      </w:r>
    </w:p>
    <w:p w14:paraId="0D6D7468" w14:textId="77777777" w:rsidR="0036656B" w:rsidRPr="0036656B" w:rsidRDefault="0036656B" w:rsidP="00784CD8">
      <w:pPr>
        <w:pStyle w:val="af5"/>
        <w:numPr>
          <w:ilvl w:val="0"/>
          <w:numId w:val="7"/>
        </w:numPr>
        <w:tabs>
          <w:tab w:val="left" w:pos="1276"/>
        </w:tabs>
        <w:suppressAutoHyphens/>
        <w:spacing w:before="120" w:after="120"/>
        <w:ind w:left="0" w:firstLine="567"/>
        <w:contextualSpacing w:val="0"/>
        <w:jc w:val="both"/>
        <w:rPr>
          <w:sz w:val="20"/>
          <w:szCs w:val="20"/>
        </w:rPr>
      </w:pPr>
      <w:bookmarkStart w:id="118" w:name="_Ref65543160"/>
      <w:r w:rsidRPr="0036656B">
        <w:rPr>
          <w:sz w:val="20"/>
          <w:szCs w:val="20"/>
        </w:rPr>
        <w:t xml:space="preserve">Предельная сумма возмещения со стороны Покупателя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up>
            <m:r>
              <w:rPr>
                <w:rFonts w:ascii="Cambria Math" w:hAnsi="Cambria Math"/>
                <w:sz w:val="20"/>
                <w:szCs w:val="20"/>
              </w:rPr>
              <m:t>лими</m:t>
            </m:r>
            <m:sSub>
              <m:sSubPr>
                <m:ctrlPr>
                  <w:rPr>
                    <w:rFonts w:ascii="Cambria Math" w:hAnsi="Cambria Math"/>
                    <w:i/>
                    <w:sz w:val="20"/>
                    <w:szCs w:val="20"/>
                  </w:rPr>
                </m:ctrlPr>
              </m:sSubPr>
              <m:e>
                <m:r>
                  <w:rPr>
                    <w:rFonts w:ascii="Cambria Math" w:hAnsi="Cambria Math"/>
                    <w:sz w:val="20"/>
                    <w:szCs w:val="20"/>
                  </w:rPr>
                  <m:t>т</m:t>
                </m:r>
              </m:e>
              <m:sub>
                <m:r>
                  <w:rPr>
                    <w:rFonts w:ascii="Cambria Math" w:hAnsi="Cambria Math"/>
                    <w:sz w:val="20"/>
                    <w:szCs w:val="20"/>
                  </w:rPr>
                  <m:t>увел</m:t>
                </m:r>
              </m:sub>
            </m:sSub>
          </m:sup>
        </m:sSubSup>
      </m:oMath>
      <w:r w:rsidRPr="0036656B">
        <w:rPr>
          <w:sz w:val="20"/>
          <w:szCs w:val="20"/>
        </w:rPr>
        <w:t xml:space="preserve">, определяемая только в отношении совокупности </w:t>
      </w:r>
      <m:oMath>
        <m:sSub>
          <m:sSubPr>
            <m:ctrlPr>
              <w:rPr>
                <w:rFonts w:ascii="Cambria Math" w:hAnsi="Cambria Math"/>
                <w:i/>
                <w:sz w:val="20"/>
                <w:szCs w:val="20"/>
              </w:rPr>
            </m:ctrlPr>
          </m:sSubPr>
          <m:e>
            <m:r>
              <m:rPr>
                <m:sty m:val="bi"/>
              </m:rPr>
              <w:rPr>
                <w:rFonts w:ascii="Cambria Math" w:hAnsi="Cambria Math"/>
                <w:sz w:val="20"/>
                <w:szCs w:val="20"/>
              </w:rPr>
              <m:t>i</m:t>
            </m:r>
          </m:e>
          <m:sub>
            <m:r>
              <w:rPr>
                <w:rFonts w:ascii="Cambria Math" w:hAnsi="Cambria Math"/>
                <w:sz w:val="20"/>
                <w:szCs w:val="20"/>
              </w:rPr>
              <m:t>станд</m:t>
            </m:r>
          </m:sub>
        </m:sSub>
      </m:oMath>
      <w:r w:rsidRPr="0036656B">
        <w:rPr>
          <w:sz w:val="20"/>
          <w:szCs w:val="20"/>
        </w:rPr>
        <w:t xml:space="preserve">-ых мероприятий (для </w:t>
      </w:r>
      <m:oMath>
        <m:sSub>
          <m:sSubPr>
            <m:ctrlPr>
              <w:rPr>
                <w:rFonts w:ascii="Cambria Math" w:hAnsi="Cambria Math"/>
                <w:i/>
                <w:sz w:val="20"/>
                <w:szCs w:val="20"/>
              </w:rPr>
            </m:ctrlPr>
          </m:sSubPr>
          <m:e>
            <m:r>
              <m:rPr>
                <m:sty m:val="bi"/>
              </m:rPr>
              <w:rPr>
                <w:rFonts w:ascii="Cambria Math" w:hAnsi="Cambria Math"/>
                <w:sz w:val="20"/>
                <w:szCs w:val="20"/>
                <w:lang w:val="en-US"/>
              </w:rPr>
              <m:t>i</m:t>
            </m:r>
            <m:r>
              <m:rPr>
                <m:sty m:val="bi"/>
              </m:rPr>
              <w:rPr>
                <w:rFonts w:ascii="Cambria Math" w:hAnsi="Cambria Math"/>
                <w:sz w:val="20"/>
                <w:szCs w:val="20"/>
              </w:rPr>
              <m:t>=i</m:t>
            </m:r>
          </m:e>
          <m:sub>
            <m:r>
              <w:rPr>
                <w:rFonts w:ascii="Cambria Math" w:hAnsi="Cambria Math"/>
                <w:sz w:val="20"/>
                <w:szCs w:val="20"/>
              </w:rPr>
              <m:t>станд</m:t>
            </m:r>
          </m:sub>
        </m:sSub>
      </m:oMath>
      <w:r w:rsidRPr="0036656B">
        <w:rPr>
          <w:sz w:val="20"/>
          <w:szCs w:val="20"/>
        </w:rPr>
        <w:t xml:space="preserve">) Инвестиционной программы, учитываемая при расчете стоимости Договора за месяц </w:t>
      </w:r>
      <w:r w:rsidRPr="0036656B">
        <w:rPr>
          <w:b/>
          <w:i/>
          <w:sz w:val="20"/>
          <w:szCs w:val="20"/>
          <w:lang w:val="en-US"/>
        </w:rPr>
        <w:t>m</w:t>
      </w:r>
      <w:r w:rsidRPr="0036656B">
        <w:rPr>
          <w:sz w:val="20"/>
          <w:szCs w:val="20"/>
        </w:rPr>
        <w:t xml:space="preserve"> календарного года </w:t>
      </w:r>
      <w:r w:rsidRPr="0036656B">
        <w:rPr>
          <w:b/>
          <w:i/>
          <w:sz w:val="20"/>
          <w:szCs w:val="20"/>
          <w:lang w:val="en-US"/>
        </w:rPr>
        <w:t>k</w:t>
      </w:r>
      <w:r w:rsidRPr="0036656B">
        <w:rPr>
          <w:sz w:val="20"/>
          <w:szCs w:val="20"/>
        </w:rPr>
        <w:t>, рассчитывается следующим образом:</w:t>
      </w:r>
      <w:bookmarkEnd w:id="118"/>
    </w:p>
    <w:p w14:paraId="3B1774C0" w14:textId="77777777" w:rsidR="0036656B" w:rsidRPr="0036656B" w:rsidRDefault="0036656B" w:rsidP="00784CD8">
      <w:pPr>
        <w:pStyle w:val="af5"/>
        <w:numPr>
          <w:ilvl w:val="0"/>
          <w:numId w:val="28"/>
        </w:numPr>
        <w:suppressAutoHyphens/>
        <w:spacing w:before="120" w:after="120"/>
        <w:ind w:left="851" w:hanging="284"/>
        <w:contextualSpacing w:val="0"/>
        <w:jc w:val="both"/>
        <w:rPr>
          <w:sz w:val="20"/>
          <w:szCs w:val="20"/>
        </w:rPr>
      </w:pPr>
      <w:r w:rsidRPr="0036656B">
        <w:rPr>
          <w:sz w:val="20"/>
          <w:szCs w:val="20"/>
        </w:rPr>
        <w:t xml:space="preserve">при </w:t>
      </w:r>
      <w:r w:rsidRPr="0036656B">
        <w:rPr>
          <w:b/>
          <w:i/>
          <w:sz w:val="20"/>
          <w:szCs w:val="20"/>
          <w:lang w:val="en-US"/>
        </w:rPr>
        <w:t>m</w:t>
      </w:r>
      <w:r w:rsidRPr="0036656B">
        <w:rPr>
          <w:sz w:val="20"/>
          <w:szCs w:val="20"/>
          <w:lang w:val="en-US"/>
        </w:rPr>
        <w:t xml:space="preserve"> = 1</w:t>
      </w:r>
      <w:r w:rsidRPr="0036656B">
        <w:rPr>
          <w:sz w:val="20"/>
          <w:szCs w:val="20"/>
        </w:rPr>
        <w:t>:</w:t>
      </w:r>
    </w:p>
    <w:p w14:paraId="0DE6C1B8" w14:textId="77777777" w:rsidR="0036656B" w:rsidRPr="0036656B" w:rsidRDefault="002F18FC" w:rsidP="0036656B">
      <w:pPr>
        <w:pStyle w:val="af5"/>
        <w:suppressAutoHyphens/>
        <w:spacing w:before="120" w:after="120"/>
        <w:ind w:left="0"/>
        <w:contextualSpacing w:val="0"/>
        <w:jc w:val="both"/>
        <w:rPr>
          <w:sz w:val="20"/>
          <w:szCs w:val="20"/>
        </w:rPr>
      </w:pPr>
      <m:oMathPara>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up>
              <m:r>
                <w:rPr>
                  <w:rFonts w:ascii="Cambria Math" w:hAnsi="Cambria Math"/>
                  <w:sz w:val="20"/>
                  <w:szCs w:val="20"/>
                </w:rPr>
                <m:t>лими</m:t>
              </m:r>
              <m:sSub>
                <m:sSubPr>
                  <m:ctrlPr>
                    <w:rPr>
                      <w:rFonts w:ascii="Cambria Math" w:hAnsi="Cambria Math"/>
                      <w:i/>
                      <w:sz w:val="20"/>
                      <w:szCs w:val="20"/>
                    </w:rPr>
                  </m:ctrlPr>
                </m:sSubPr>
                <m:e>
                  <m:r>
                    <w:rPr>
                      <w:rFonts w:ascii="Cambria Math" w:hAnsi="Cambria Math"/>
                      <w:sz w:val="20"/>
                      <w:szCs w:val="20"/>
                    </w:rPr>
                    <m:t>т</m:t>
                  </m:r>
                </m:e>
                <m:sub>
                  <m:r>
                    <w:rPr>
                      <w:rFonts w:ascii="Cambria Math" w:hAnsi="Cambria Math"/>
                      <w:sz w:val="20"/>
                      <w:szCs w:val="20"/>
                    </w:rPr>
                    <m:t>увел</m:t>
                  </m:r>
                </m:sub>
              </m:sSub>
            </m:sup>
          </m:sSubSup>
          <m:r>
            <w:rPr>
              <w:rFonts w:ascii="Cambria Math" w:hAnsi="Cambria Math"/>
              <w:sz w:val="20"/>
              <w:szCs w:val="20"/>
            </w:rPr>
            <m:t>=</m:t>
          </m:r>
          <m:r>
            <w:rPr>
              <w:rFonts w:ascii="Cambria Math" w:hAnsi="Cambria Math"/>
              <w:sz w:val="20"/>
              <w:szCs w:val="20"/>
              <w:lang w:val="en-US"/>
            </w:rPr>
            <m:t>min</m:t>
          </m:r>
          <m:d>
            <m:dPr>
              <m:ctrlPr>
                <w:rPr>
                  <w:rFonts w:ascii="Cambria Math" w:hAnsi="Cambria Math"/>
                  <w:i/>
                  <w:sz w:val="20"/>
                  <w:szCs w:val="20"/>
                  <w:lang w:val="en-US"/>
                </w:rPr>
              </m:ctrlPr>
            </m:dPr>
            <m:e>
              <m:nary>
                <m:naryPr>
                  <m:chr m:val="∑"/>
                  <m:limLoc m:val="undOvr"/>
                  <m:supHide m:val="1"/>
                  <m:ctrlPr>
                    <w:rPr>
                      <w:rFonts w:ascii="Cambria Math" w:hAnsi="Cambria Math"/>
                      <w:i/>
                      <w:sz w:val="20"/>
                      <w:szCs w:val="20"/>
                    </w:rPr>
                  </m:ctrlPr>
                </m:naryPr>
                <m:sub>
                  <m:r>
                    <w:rPr>
                      <w:rFonts w:ascii="Cambria Math" w:hAnsi="Cambria Math"/>
                      <w:sz w:val="20"/>
                      <w:szCs w:val="20"/>
                      <w:lang w:val="en-US"/>
                    </w:rPr>
                    <m:t>i</m:t>
                  </m:r>
                </m:sub>
                <m:sup/>
                <m:e>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 m,i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e>
              </m:nary>
              <m:r>
                <w:rPr>
                  <w:rFonts w:ascii="Cambria Math" w:hAnsi="Cambria Math"/>
                  <w:sz w:val="20"/>
                  <w:szCs w:val="20"/>
                </w:rPr>
                <m:t>;</m:t>
              </m:r>
              <m:sSup>
                <m:sSupPr>
                  <m:ctrlPr>
                    <w:rPr>
                      <w:rFonts w:ascii="Cambria Math" w:hAnsi="Cambria Math"/>
                      <w:i/>
                      <w:sz w:val="20"/>
                      <w:szCs w:val="20"/>
                      <w:lang w:val="en-US"/>
                    </w:rPr>
                  </m:ctrlPr>
                </m:sSupPr>
                <m:e>
                  <m:r>
                    <w:rPr>
                      <w:rFonts w:ascii="Cambria Math" w:hAnsi="Cambria Math"/>
                      <w:sz w:val="20"/>
                      <w:szCs w:val="20"/>
                      <w:lang w:val="en-US"/>
                    </w:rPr>
                    <m:t>K</m:t>
                  </m:r>
                </m:e>
                <m:sup>
                  <m:r>
                    <w:rPr>
                      <w:rFonts w:ascii="Cambria Math" w:hAnsi="Cambria Math"/>
                      <w:sz w:val="20"/>
                      <w:szCs w:val="20"/>
                    </w:rPr>
                    <m:t>лими</m:t>
                  </m:r>
                  <m:sSub>
                    <m:sSubPr>
                      <m:ctrlPr>
                        <w:rPr>
                          <w:rFonts w:ascii="Cambria Math" w:hAnsi="Cambria Math"/>
                          <w:i/>
                          <w:sz w:val="20"/>
                          <w:szCs w:val="20"/>
                        </w:rPr>
                      </m:ctrlPr>
                    </m:sSubPr>
                    <m:e>
                      <m:r>
                        <w:rPr>
                          <w:rFonts w:ascii="Cambria Math" w:hAnsi="Cambria Math"/>
                          <w:sz w:val="20"/>
                          <w:szCs w:val="20"/>
                        </w:rPr>
                        <m:t>т</m:t>
                      </m:r>
                    </m:e>
                    <m:sub>
                      <m:r>
                        <w:rPr>
                          <w:rFonts w:ascii="Cambria Math" w:hAnsi="Cambria Math"/>
                          <w:sz w:val="20"/>
                          <w:szCs w:val="20"/>
                        </w:rPr>
                        <m:t>увел</m:t>
                      </m:r>
                    </m:sub>
                  </m:sSub>
                </m:sup>
              </m:s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Ц</m:t>
                  </m:r>
                </m:e>
                <m:sub>
                  <m:r>
                    <w:rPr>
                      <w:rFonts w:ascii="Cambria Math" w:hAnsi="Cambria Math"/>
                      <w:sz w:val="20"/>
                      <w:szCs w:val="20"/>
                      <w:lang w:val="en-US"/>
                    </w:rPr>
                    <m:t>k,m</m:t>
                  </m:r>
                </m:sub>
                <m:sup>
                  <m:r>
                    <w:rPr>
                      <w:rFonts w:ascii="Cambria Math" w:hAnsi="Cambria Math"/>
                      <w:sz w:val="20"/>
                      <w:szCs w:val="20"/>
                    </w:rPr>
                    <m:t>баз</m:t>
                  </m:r>
                </m:sup>
              </m:sSubSup>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lang w:val="en-US"/>
                    </w:rPr>
                    <m:t>V</m:t>
                  </m:r>
                </m:e>
                <m:sub>
                  <m:sSub>
                    <m:sSubPr>
                      <m:ctrlPr>
                        <w:rPr>
                          <w:rFonts w:ascii="Cambria Math" w:hAnsi="Cambria Math"/>
                          <w:i/>
                          <w:sz w:val="20"/>
                          <w:szCs w:val="20"/>
                        </w:rPr>
                      </m:ctrlPr>
                    </m:sSubPr>
                    <m:e>
                      <m:r>
                        <w:rPr>
                          <w:rFonts w:ascii="Cambria Math" w:hAnsi="Cambria Math"/>
                          <w:sz w:val="20"/>
                          <w:szCs w:val="20"/>
                        </w:rPr>
                        <m:t>факт</m:t>
                      </m:r>
                    </m:e>
                    <m:sub>
                      <m:r>
                        <w:rPr>
                          <w:rFonts w:ascii="Cambria Math" w:hAnsi="Cambria Math"/>
                          <w:sz w:val="20"/>
                          <w:szCs w:val="20"/>
                          <w:lang w:val="en-US"/>
                        </w:rPr>
                        <m:t>k,m</m:t>
                      </m:r>
                    </m:sub>
                  </m:sSub>
                </m:sub>
              </m:sSub>
            </m:e>
          </m:d>
        </m:oMath>
      </m:oMathPara>
    </w:p>
    <w:p w14:paraId="68A26CC2" w14:textId="77777777" w:rsidR="0036656B" w:rsidRPr="0036656B" w:rsidRDefault="0036656B" w:rsidP="00784CD8">
      <w:pPr>
        <w:pStyle w:val="af5"/>
        <w:numPr>
          <w:ilvl w:val="0"/>
          <w:numId w:val="28"/>
        </w:numPr>
        <w:suppressAutoHyphens/>
        <w:spacing w:before="120" w:after="120"/>
        <w:ind w:left="851" w:hanging="284"/>
        <w:contextualSpacing w:val="0"/>
        <w:jc w:val="both"/>
        <w:rPr>
          <w:sz w:val="20"/>
          <w:szCs w:val="20"/>
        </w:rPr>
      </w:pPr>
      <w:r w:rsidRPr="0036656B">
        <w:rPr>
          <w:sz w:val="20"/>
          <w:szCs w:val="20"/>
        </w:rPr>
        <w:t xml:space="preserve">при </w:t>
      </w:r>
      <m:oMath>
        <m:r>
          <w:rPr>
            <w:rFonts w:ascii="Cambria Math" w:hAnsi="Cambria Math"/>
            <w:sz w:val="20"/>
            <w:szCs w:val="20"/>
          </w:rPr>
          <m:t>2≤</m:t>
        </m:r>
        <m:r>
          <m:rPr>
            <m:sty m:val="bi"/>
          </m:rPr>
          <w:rPr>
            <w:rFonts w:ascii="Cambria Math" w:hAnsi="Cambria Math"/>
            <w:sz w:val="20"/>
            <w:szCs w:val="20"/>
          </w:rPr>
          <m:t>m</m:t>
        </m:r>
        <m:r>
          <w:rPr>
            <w:rFonts w:ascii="Cambria Math" w:hAnsi="Cambria Math"/>
            <w:sz w:val="20"/>
            <w:szCs w:val="20"/>
          </w:rPr>
          <m:t>≤12</m:t>
        </m:r>
      </m:oMath>
      <w:r w:rsidRPr="0036656B">
        <w:rPr>
          <w:rStyle w:val="ab"/>
        </w:rPr>
        <w:t xml:space="preserve"> </w:t>
      </w:r>
      <w:r w:rsidRPr="0036656B">
        <w:rPr>
          <w:sz w:val="20"/>
          <w:szCs w:val="20"/>
        </w:rPr>
        <w:t xml:space="preserve"> :</w:t>
      </w:r>
    </w:p>
    <w:p w14:paraId="3A33422B" w14:textId="77777777" w:rsidR="0036656B" w:rsidRPr="0036656B" w:rsidRDefault="002F18FC" w:rsidP="0036656B">
      <w:pPr>
        <w:pStyle w:val="af5"/>
        <w:suppressAutoHyphens/>
        <w:spacing w:before="120" w:after="120"/>
        <w:ind w:left="0"/>
        <w:contextualSpacing w:val="0"/>
        <w:jc w:val="both"/>
        <w:rPr>
          <w:sz w:val="20"/>
          <w:szCs w:val="20"/>
        </w:rPr>
      </w:pPr>
      <m:oMathPara>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up>
              <m:r>
                <w:rPr>
                  <w:rFonts w:ascii="Cambria Math" w:hAnsi="Cambria Math"/>
                  <w:sz w:val="20"/>
                  <w:szCs w:val="20"/>
                </w:rPr>
                <m:t>лими</m:t>
              </m:r>
              <m:sSub>
                <m:sSubPr>
                  <m:ctrlPr>
                    <w:rPr>
                      <w:rFonts w:ascii="Cambria Math" w:hAnsi="Cambria Math"/>
                      <w:i/>
                      <w:sz w:val="20"/>
                      <w:szCs w:val="20"/>
                    </w:rPr>
                  </m:ctrlPr>
                </m:sSubPr>
                <m:e>
                  <m:r>
                    <w:rPr>
                      <w:rFonts w:ascii="Cambria Math" w:hAnsi="Cambria Math"/>
                      <w:sz w:val="20"/>
                      <w:szCs w:val="20"/>
                    </w:rPr>
                    <m:t>т</m:t>
                  </m:r>
                </m:e>
                <m:sub>
                  <m:r>
                    <w:rPr>
                      <w:rFonts w:ascii="Cambria Math" w:hAnsi="Cambria Math"/>
                      <w:sz w:val="20"/>
                      <w:szCs w:val="20"/>
                    </w:rPr>
                    <m:t>увел</m:t>
                  </m:r>
                </m:sub>
              </m:sSub>
            </m:sup>
          </m:sSubSup>
          <m:r>
            <w:rPr>
              <w:rFonts w:ascii="Cambria Math" w:hAnsi="Cambria Math"/>
              <w:sz w:val="20"/>
              <w:szCs w:val="20"/>
            </w:rPr>
            <m:t>=</m:t>
          </m:r>
          <m:r>
            <w:rPr>
              <w:rFonts w:ascii="Cambria Math" w:hAnsi="Cambria Math"/>
              <w:sz w:val="20"/>
              <w:szCs w:val="20"/>
              <w:lang w:val="en-US"/>
            </w:rPr>
            <m:t>min</m:t>
          </m:r>
          <m:d>
            <m:dPr>
              <m:ctrlPr>
                <w:rPr>
                  <w:rFonts w:ascii="Cambria Math" w:hAnsi="Cambria Math"/>
                  <w:i/>
                  <w:sz w:val="20"/>
                  <w:szCs w:val="20"/>
                  <w:lang w:val="en-US"/>
                </w:rPr>
              </m:ctrlPr>
            </m:dPr>
            <m:e>
              <m:nary>
                <m:naryPr>
                  <m:chr m:val="∑"/>
                  <m:limLoc m:val="undOvr"/>
                  <m:ctrlPr>
                    <w:rPr>
                      <w:rFonts w:ascii="Cambria Math" w:hAnsi="Cambria Math"/>
                      <w:i/>
                      <w:sz w:val="20"/>
                      <w:szCs w:val="20"/>
                    </w:rPr>
                  </m:ctrlPr>
                </m:naryPr>
                <m:sub>
                  <m:r>
                    <w:rPr>
                      <w:rFonts w:ascii="Cambria Math" w:hAnsi="Cambria Math"/>
                      <w:sz w:val="20"/>
                      <w:szCs w:val="20"/>
                      <w:lang w:val="en-US"/>
                    </w:rPr>
                    <m:t>m'=1</m:t>
                  </m:r>
                </m:sub>
                <m:sup>
                  <m:r>
                    <w:rPr>
                      <w:rFonts w:ascii="Cambria Math" w:hAnsi="Cambria Math"/>
                      <w:sz w:val="20"/>
                      <w:szCs w:val="20"/>
                      <w:lang w:val="en-US"/>
                    </w:rPr>
                    <m:t>m</m:t>
                  </m:r>
                </m:sup>
                <m:e>
                  <m:nary>
                    <m:naryPr>
                      <m:chr m:val="∑"/>
                      <m:limLoc m:val="undOvr"/>
                      <m:supHide m:val="1"/>
                      <m:ctrlPr>
                        <w:rPr>
                          <w:rFonts w:ascii="Cambria Math" w:hAnsi="Cambria Math"/>
                          <w:i/>
                          <w:sz w:val="20"/>
                          <w:szCs w:val="20"/>
                        </w:rPr>
                      </m:ctrlPr>
                    </m:naryPr>
                    <m:sub>
                      <m:r>
                        <w:rPr>
                          <w:rFonts w:ascii="Cambria Math" w:hAnsi="Cambria Math"/>
                          <w:sz w:val="20"/>
                          <w:szCs w:val="20"/>
                          <w:lang w:val="en-US"/>
                        </w:rPr>
                        <m:t>i</m:t>
                      </m:r>
                    </m:sub>
                    <m:sup/>
                    <m:e>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 m',i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e>
                  </m:nary>
                </m:e>
              </m:nary>
              <m:r>
                <w:rPr>
                  <w:rFonts w:ascii="Cambria Math" w:hAnsi="Cambria Math"/>
                  <w:sz w:val="20"/>
                  <w:szCs w:val="20"/>
                </w:rPr>
                <m:t xml:space="preserve"> - </m:t>
              </m:r>
              <m:nary>
                <m:naryPr>
                  <m:chr m:val="∑"/>
                  <m:limLoc m:val="undOvr"/>
                  <m:ctrlPr>
                    <w:rPr>
                      <w:rFonts w:ascii="Cambria Math" w:hAnsi="Cambria Math"/>
                      <w:i/>
                      <w:sz w:val="20"/>
                      <w:szCs w:val="20"/>
                    </w:rPr>
                  </m:ctrlPr>
                </m:naryPr>
                <m:sub>
                  <m:r>
                    <w:rPr>
                      <w:rFonts w:ascii="Cambria Math" w:hAnsi="Cambria Math"/>
                      <w:sz w:val="20"/>
                      <w:szCs w:val="20"/>
                    </w:rPr>
                    <m:t>m'=1</m:t>
                  </m:r>
                </m:sub>
                <m:sup>
                  <m:r>
                    <w:rPr>
                      <w:rFonts w:ascii="Cambria Math" w:hAnsi="Cambria Math"/>
                      <w:sz w:val="20"/>
                      <w:szCs w:val="20"/>
                    </w:rPr>
                    <m:t>(m-1)</m:t>
                  </m:r>
                </m:sup>
                <m:e>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up>
                      <m:r>
                        <w:rPr>
                          <w:rFonts w:ascii="Cambria Math" w:hAnsi="Cambria Math"/>
                          <w:sz w:val="20"/>
                          <w:szCs w:val="20"/>
                        </w:rPr>
                        <m:t>лими</m:t>
                      </m:r>
                      <m:sSub>
                        <m:sSubPr>
                          <m:ctrlPr>
                            <w:rPr>
                              <w:rFonts w:ascii="Cambria Math" w:hAnsi="Cambria Math"/>
                              <w:i/>
                              <w:sz w:val="20"/>
                              <w:szCs w:val="20"/>
                            </w:rPr>
                          </m:ctrlPr>
                        </m:sSubPr>
                        <m:e>
                          <m:r>
                            <w:rPr>
                              <w:rFonts w:ascii="Cambria Math" w:hAnsi="Cambria Math"/>
                              <w:sz w:val="20"/>
                              <w:szCs w:val="20"/>
                            </w:rPr>
                            <m:t>т</m:t>
                          </m:r>
                        </m:e>
                        <m:sub>
                          <m:r>
                            <w:rPr>
                              <w:rFonts w:ascii="Cambria Math" w:hAnsi="Cambria Math"/>
                              <w:sz w:val="20"/>
                              <w:szCs w:val="20"/>
                            </w:rPr>
                            <m:t>увел</m:t>
                          </m:r>
                        </m:sub>
                      </m:sSub>
                    </m:sup>
                  </m:sSubSup>
                </m:e>
              </m:nary>
              <m:r>
                <w:rPr>
                  <w:rFonts w:ascii="Cambria Math" w:hAnsi="Cambria Math"/>
                  <w:sz w:val="20"/>
                  <w:szCs w:val="20"/>
                </w:rPr>
                <m:t>;</m:t>
              </m:r>
              <m:sSup>
                <m:sSupPr>
                  <m:ctrlPr>
                    <w:rPr>
                      <w:rFonts w:ascii="Cambria Math" w:hAnsi="Cambria Math"/>
                      <w:i/>
                      <w:sz w:val="20"/>
                      <w:szCs w:val="20"/>
                      <w:lang w:val="en-US"/>
                    </w:rPr>
                  </m:ctrlPr>
                </m:sSupPr>
                <m:e>
                  <m:r>
                    <w:rPr>
                      <w:rFonts w:ascii="Cambria Math" w:hAnsi="Cambria Math"/>
                      <w:sz w:val="20"/>
                      <w:szCs w:val="20"/>
                      <w:lang w:val="en-US"/>
                    </w:rPr>
                    <m:t>K</m:t>
                  </m:r>
                </m:e>
                <m:sup>
                  <m:r>
                    <w:rPr>
                      <w:rFonts w:ascii="Cambria Math" w:hAnsi="Cambria Math"/>
                      <w:sz w:val="20"/>
                      <w:szCs w:val="20"/>
                    </w:rPr>
                    <m:t>лими</m:t>
                  </m:r>
                  <m:sSub>
                    <m:sSubPr>
                      <m:ctrlPr>
                        <w:rPr>
                          <w:rFonts w:ascii="Cambria Math" w:hAnsi="Cambria Math"/>
                          <w:i/>
                          <w:sz w:val="20"/>
                          <w:szCs w:val="20"/>
                        </w:rPr>
                      </m:ctrlPr>
                    </m:sSubPr>
                    <m:e>
                      <m:r>
                        <w:rPr>
                          <w:rFonts w:ascii="Cambria Math" w:hAnsi="Cambria Math"/>
                          <w:sz w:val="20"/>
                          <w:szCs w:val="20"/>
                        </w:rPr>
                        <m:t>т</m:t>
                      </m:r>
                    </m:e>
                    <m:sub>
                      <m:r>
                        <w:rPr>
                          <w:rFonts w:ascii="Cambria Math" w:hAnsi="Cambria Math"/>
                          <w:sz w:val="20"/>
                          <w:szCs w:val="20"/>
                        </w:rPr>
                        <m:t>увел</m:t>
                      </m:r>
                    </m:sub>
                  </m:sSub>
                </m:sup>
              </m:s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Ц</m:t>
                  </m:r>
                </m:e>
                <m:sub>
                  <m:r>
                    <w:rPr>
                      <w:rFonts w:ascii="Cambria Math" w:hAnsi="Cambria Math"/>
                      <w:sz w:val="20"/>
                      <w:szCs w:val="20"/>
                      <w:lang w:val="en-US"/>
                    </w:rPr>
                    <m:t>k,m</m:t>
                  </m:r>
                </m:sub>
                <m:sup>
                  <m:r>
                    <w:rPr>
                      <w:rFonts w:ascii="Cambria Math" w:hAnsi="Cambria Math"/>
                      <w:sz w:val="20"/>
                      <w:szCs w:val="20"/>
                    </w:rPr>
                    <m:t>баз</m:t>
                  </m:r>
                </m:sup>
              </m:sSubSup>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lang w:val="en-US"/>
                    </w:rPr>
                    <m:t>V</m:t>
                  </m:r>
                </m:e>
                <m:sub>
                  <m:sSub>
                    <m:sSubPr>
                      <m:ctrlPr>
                        <w:rPr>
                          <w:rFonts w:ascii="Cambria Math" w:hAnsi="Cambria Math"/>
                          <w:i/>
                          <w:sz w:val="20"/>
                          <w:szCs w:val="20"/>
                        </w:rPr>
                      </m:ctrlPr>
                    </m:sSubPr>
                    <m:e>
                      <m:r>
                        <w:rPr>
                          <w:rFonts w:ascii="Cambria Math" w:hAnsi="Cambria Math"/>
                          <w:sz w:val="20"/>
                          <w:szCs w:val="20"/>
                        </w:rPr>
                        <m:t>факт</m:t>
                      </m:r>
                    </m:e>
                    <m:sub>
                      <m:r>
                        <w:rPr>
                          <w:rFonts w:ascii="Cambria Math" w:hAnsi="Cambria Math"/>
                          <w:sz w:val="20"/>
                          <w:szCs w:val="20"/>
                          <w:lang w:val="en-US"/>
                        </w:rPr>
                        <m:t>k,m</m:t>
                      </m:r>
                    </m:sub>
                  </m:sSub>
                </m:sub>
              </m:sSub>
            </m:e>
          </m:d>
        </m:oMath>
      </m:oMathPara>
    </w:p>
    <w:p w14:paraId="5B7E307B" w14:textId="77777777" w:rsidR="0036656B" w:rsidRPr="0036656B" w:rsidRDefault="0036656B" w:rsidP="0036656B">
      <w:pPr>
        <w:pStyle w:val="af5"/>
        <w:suppressAutoHyphens/>
        <w:spacing w:before="120" w:after="120"/>
        <w:ind w:left="0"/>
        <w:contextualSpacing w:val="0"/>
        <w:jc w:val="both"/>
        <w:rPr>
          <w:sz w:val="20"/>
          <w:szCs w:val="20"/>
        </w:rPr>
      </w:pPr>
      <w:r w:rsidRPr="0036656B">
        <w:rPr>
          <w:sz w:val="20"/>
          <w:szCs w:val="20"/>
        </w:rPr>
        <w:t>где</w:t>
      </w:r>
    </w:p>
    <w:p w14:paraId="1316B5C1" w14:textId="77777777" w:rsidR="0036656B" w:rsidRPr="0036656B" w:rsidRDefault="0036656B" w:rsidP="0036656B">
      <w:pPr>
        <w:pStyle w:val="af5"/>
        <w:suppressAutoHyphens/>
        <w:spacing w:before="120" w:after="120"/>
        <w:ind w:left="0"/>
        <w:contextualSpacing w:val="0"/>
        <w:jc w:val="both"/>
        <w:rPr>
          <w:sz w:val="20"/>
          <w:szCs w:val="20"/>
        </w:rPr>
      </w:pPr>
      <m:oMath>
        <m:r>
          <w:rPr>
            <w:rFonts w:ascii="Cambria Math" w:hAnsi="Cambria Math"/>
            <w:sz w:val="20"/>
            <w:szCs w:val="20"/>
            <w:lang w:val="en-US"/>
          </w:rPr>
          <m:t>m</m:t>
        </m:r>
        <m:r>
          <w:rPr>
            <w:rFonts w:ascii="Cambria Math" w:hAnsi="Cambria Math"/>
            <w:sz w:val="20"/>
            <w:szCs w:val="20"/>
          </w:rPr>
          <m:t>'</m:t>
        </m:r>
      </m:oMath>
      <w:r w:rsidRPr="0036656B">
        <w:rPr>
          <w:sz w:val="20"/>
          <w:szCs w:val="20"/>
        </w:rPr>
        <w:t xml:space="preserve"> – порядковый номер расчетного периода (месяца) в календарном году: целое число от 1 до 12 включительно;</w:t>
      </w:r>
    </w:p>
    <w:p w14:paraId="69476322" w14:textId="77777777" w:rsidR="0036656B" w:rsidRPr="0036656B" w:rsidRDefault="002F18FC" w:rsidP="0036656B">
      <w:pPr>
        <w:pStyle w:val="af5"/>
        <w:suppressAutoHyphens/>
        <w:spacing w:before="120" w:after="120"/>
        <w:ind w:left="0"/>
        <w:contextualSpacing w:val="0"/>
        <w:jc w:val="both"/>
        <w:rPr>
          <w:sz w:val="20"/>
          <w:szCs w:val="20"/>
        </w:rPr>
      </w:pP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 xml:space="preserve">, </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oMath>
      <w:r w:rsidR="0036656B" w:rsidRPr="0036656B">
        <w:rPr>
          <w:sz w:val="20"/>
          <w:szCs w:val="20"/>
        </w:rPr>
        <w:t xml:space="preserve"> и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m:t>
            </m:r>
          </m:sub>
          <m:sup>
            <m:r>
              <w:rPr>
                <w:rFonts w:ascii="Cambria Math" w:hAnsi="Cambria Math"/>
                <w:sz w:val="20"/>
                <w:szCs w:val="20"/>
              </w:rPr>
              <m:t>лими</m:t>
            </m:r>
            <m:sSub>
              <m:sSubPr>
                <m:ctrlPr>
                  <w:rPr>
                    <w:rFonts w:ascii="Cambria Math" w:hAnsi="Cambria Math"/>
                    <w:i/>
                    <w:sz w:val="20"/>
                    <w:szCs w:val="20"/>
                  </w:rPr>
                </m:ctrlPr>
              </m:sSubPr>
              <m:e>
                <m:r>
                  <w:rPr>
                    <w:rFonts w:ascii="Cambria Math" w:hAnsi="Cambria Math"/>
                    <w:sz w:val="20"/>
                    <w:szCs w:val="20"/>
                  </w:rPr>
                  <m:t>т</m:t>
                </m:r>
              </m:e>
              <m:sub>
                <m:r>
                  <w:rPr>
                    <w:rFonts w:ascii="Cambria Math" w:hAnsi="Cambria Math"/>
                    <w:sz w:val="20"/>
                    <w:szCs w:val="20"/>
                  </w:rPr>
                  <m:t>увел</m:t>
                </m:r>
              </m:sub>
            </m:sSub>
          </m:sup>
        </m:sSubSup>
      </m:oMath>
      <w:r w:rsidR="0036656B" w:rsidRPr="0036656B">
        <w:rPr>
          <w:sz w:val="20"/>
          <w:szCs w:val="20"/>
        </w:rPr>
        <w:t xml:space="preserve"> – величины, равные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 xml:space="preserve">, </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oMath>
      <w:r w:rsidR="0036656B" w:rsidRPr="0036656B">
        <w:rPr>
          <w:sz w:val="20"/>
          <w:szCs w:val="20"/>
        </w:rPr>
        <w:t xml:space="preserve"> и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up>
            <m:r>
              <w:rPr>
                <w:rFonts w:ascii="Cambria Math" w:hAnsi="Cambria Math"/>
                <w:sz w:val="20"/>
                <w:szCs w:val="20"/>
              </w:rPr>
              <m:t>лими</m:t>
            </m:r>
            <m:sSub>
              <m:sSubPr>
                <m:ctrlPr>
                  <w:rPr>
                    <w:rFonts w:ascii="Cambria Math" w:hAnsi="Cambria Math"/>
                    <w:i/>
                    <w:sz w:val="20"/>
                    <w:szCs w:val="20"/>
                  </w:rPr>
                </m:ctrlPr>
              </m:sSubPr>
              <m:e>
                <m:r>
                  <w:rPr>
                    <w:rFonts w:ascii="Cambria Math" w:hAnsi="Cambria Math"/>
                    <w:sz w:val="20"/>
                    <w:szCs w:val="20"/>
                  </w:rPr>
                  <m:t>т</m:t>
                </m:r>
              </m:e>
              <m:sub>
                <m:r>
                  <w:rPr>
                    <w:rFonts w:ascii="Cambria Math" w:hAnsi="Cambria Math"/>
                    <w:sz w:val="20"/>
                    <w:szCs w:val="20"/>
                  </w:rPr>
                  <m:t>увел</m:t>
                </m:r>
              </m:sub>
            </m:sSub>
          </m:sup>
        </m:sSubSup>
      </m:oMath>
      <w:r w:rsidR="0036656B" w:rsidRPr="0036656B">
        <w:rPr>
          <w:sz w:val="20"/>
          <w:szCs w:val="20"/>
        </w:rPr>
        <w:t xml:space="preserve"> соответственно при </w:t>
      </w:r>
      <w:r w:rsidR="0036656B" w:rsidRPr="0036656B">
        <w:rPr>
          <w:b/>
          <w:i/>
          <w:sz w:val="20"/>
          <w:szCs w:val="20"/>
          <w:lang w:val="en-US"/>
        </w:rPr>
        <w:t>m</w:t>
      </w:r>
      <w:r w:rsidR="0036656B" w:rsidRPr="0036656B">
        <w:rPr>
          <w:sz w:val="20"/>
          <w:szCs w:val="20"/>
        </w:rPr>
        <w:t xml:space="preserve"> = </w:t>
      </w:r>
      <w:r w:rsidR="0036656B" w:rsidRPr="0036656B">
        <w:rPr>
          <w:b/>
          <w:i/>
          <w:sz w:val="20"/>
          <w:szCs w:val="20"/>
          <w:lang w:val="en-US"/>
        </w:rPr>
        <w:t>m</w:t>
      </w:r>
      <w:r w:rsidR="0036656B" w:rsidRPr="0036656B">
        <w:rPr>
          <w:b/>
          <w:i/>
          <w:sz w:val="20"/>
          <w:szCs w:val="20"/>
        </w:rPr>
        <w:t xml:space="preserve">' </w:t>
      </w:r>
      <w:r w:rsidR="0036656B" w:rsidRPr="0036656B">
        <w:rPr>
          <w:sz w:val="20"/>
          <w:szCs w:val="20"/>
        </w:rPr>
        <w:t>и прочих совпадающих аргументах;</w:t>
      </w:r>
    </w:p>
    <w:p w14:paraId="72B30E21" w14:textId="77777777" w:rsidR="0036656B" w:rsidRPr="0036656B" w:rsidRDefault="002F18FC" w:rsidP="0036656B">
      <w:pPr>
        <w:pStyle w:val="af5"/>
        <w:suppressAutoHyphens/>
        <w:spacing w:before="120" w:after="120"/>
        <w:ind w:left="0"/>
        <w:contextualSpacing w:val="0"/>
        <w:jc w:val="both"/>
        <w:rPr>
          <w:sz w:val="20"/>
          <w:szCs w:val="20"/>
        </w:rPr>
      </w:pPr>
      <m:oMath>
        <m:sSup>
          <m:sSupPr>
            <m:ctrlPr>
              <w:rPr>
                <w:rFonts w:ascii="Cambria Math" w:hAnsi="Cambria Math"/>
                <w:i/>
                <w:sz w:val="20"/>
                <w:szCs w:val="20"/>
                <w:lang w:val="en-US"/>
              </w:rPr>
            </m:ctrlPr>
          </m:sSupPr>
          <m:e>
            <m:r>
              <w:rPr>
                <w:rFonts w:ascii="Cambria Math" w:hAnsi="Cambria Math"/>
                <w:sz w:val="20"/>
                <w:szCs w:val="20"/>
                <w:lang w:val="en-US"/>
              </w:rPr>
              <m:t>K</m:t>
            </m:r>
          </m:e>
          <m:sup>
            <m:r>
              <w:rPr>
                <w:rFonts w:ascii="Cambria Math" w:hAnsi="Cambria Math"/>
                <w:sz w:val="20"/>
                <w:szCs w:val="20"/>
              </w:rPr>
              <m:t>лими</m:t>
            </m:r>
            <m:sSub>
              <m:sSubPr>
                <m:ctrlPr>
                  <w:rPr>
                    <w:rFonts w:ascii="Cambria Math" w:hAnsi="Cambria Math"/>
                    <w:i/>
                    <w:sz w:val="20"/>
                    <w:szCs w:val="20"/>
                  </w:rPr>
                </m:ctrlPr>
              </m:sSubPr>
              <m:e>
                <m:r>
                  <w:rPr>
                    <w:rFonts w:ascii="Cambria Math" w:hAnsi="Cambria Math"/>
                    <w:sz w:val="20"/>
                    <w:szCs w:val="20"/>
                  </w:rPr>
                  <m:t>т</m:t>
                </m:r>
              </m:e>
              <m:sub>
                <m:r>
                  <w:rPr>
                    <w:rFonts w:ascii="Cambria Math" w:hAnsi="Cambria Math"/>
                    <w:sz w:val="20"/>
                    <w:szCs w:val="20"/>
                  </w:rPr>
                  <m:t>увел</m:t>
                </m:r>
              </m:sub>
            </m:sSub>
          </m:sup>
        </m:sSup>
      </m:oMath>
      <w:r w:rsidR="0036656B" w:rsidRPr="0036656B">
        <w:rPr>
          <w:sz w:val="20"/>
          <w:szCs w:val="20"/>
        </w:rPr>
        <w:t xml:space="preserve"> – лимит на максимальное увеличение стоимости Договора, согласованный Сторонами, равный </w:t>
      </w:r>
      <w:r w:rsidR="0036656B" w:rsidRPr="0036656B">
        <w:rPr>
          <w:sz w:val="20"/>
          <w:szCs w:val="20"/>
          <w:highlight w:val="green"/>
        </w:rPr>
        <w:t>___</w:t>
      </w:r>
      <w:r w:rsidR="0036656B" w:rsidRPr="0036656B">
        <w:rPr>
          <w:sz w:val="20"/>
          <w:szCs w:val="20"/>
        </w:rPr>
        <w:t>.</w:t>
      </w:r>
    </w:p>
    <w:p w14:paraId="5A31EEB7" w14:textId="77777777" w:rsidR="0036656B" w:rsidRPr="0036656B" w:rsidRDefault="0036656B" w:rsidP="00784CD8">
      <w:pPr>
        <w:pStyle w:val="af5"/>
        <w:numPr>
          <w:ilvl w:val="0"/>
          <w:numId w:val="7"/>
        </w:numPr>
        <w:tabs>
          <w:tab w:val="left" w:pos="1276"/>
        </w:tabs>
        <w:suppressAutoHyphens/>
        <w:spacing w:before="120" w:after="120"/>
        <w:ind w:left="0" w:firstLine="567"/>
        <w:contextualSpacing w:val="0"/>
        <w:jc w:val="both"/>
        <w:rPr>
          <w:sz w:val="20"/>
          <w:szCs w:val="20"/>
        </w:rPr>
      </w:pPr>
      <w:bookmarkStart w:id="119" w:name="_Ref65784465"/>
      <w:bookmarkStart w:id="120" w:name="_Ref65523697"/>
      <w:r w:rsidRPr="0036656B">
        <w:rPr>
          <w:sz w:val="20"/>
          <w:szCs w:val="20"/>
        </w:rPr>
        <w:t xml:space="preserve">Величина ускоренного дополнительного возмещения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ускор</m:t>
            </m:r>
          </m:sup>
        </m:sSubSup>
      </m:oMath>
      <w:r w:rsidRPr="0036656B">
        <w:rPr>
          <w:sz w:val="20"/>
          <w:szCs w:val="20"/>
        </w:rPr>
        <w:t xml:space="preserve"> рассчитывается только для </w:t>
      </w:r>
      <m:oMath>
        <m:r>
          <m:rPr>
            <m:sty m:val="bi"/>
          </m:rPr>
          <w:rPr>
            <w:rFonts w:ascii="Cambria Math" w:hAnsi="Cambria Math"/>
            <w:sz w:val="20"/>
            <w:szCs w:val="20"/>
          </w:rPr>
          <m:t>i</m:t>
        </m:r>
      </m:oMath>
      <w:r w:rsidRPr="0036656B">
        <w:rPr>
          <w:sz w:val="20"/>
          <w:szCs w:val="20"/>
        </w:rPr>
        <w:t xml:space="preserve">-ых мероприятий Инвестиционной программы, согласованной на календарный год </w:t>
      </w:r>
      <w:r w:rsidRPr="0036656B">
        <w:rPr>
          <w:b/>
          <w:i/>
          <w:sz w:val="20"/>
          <w:szCs w:val="20"/>
          <w:lang w:val="en-US"/>
        </w:rPr>
        <w:t>k</w:t>
      </w:r>
      <w:r w:rsidRPr="0036656B">
        <w:rPr>
          <w:sz w:val="20"/>
          <w:szCs w:val="20"/>
        </w:rPr>
        <w:t xml:space="preserve">, в отношении которых по состоянию на расчетный период </w:t>
      </w:r>
      <w:r w:rsidRPr="0036656B">
        <w:rPr>
          <w:b/>
          <w:i/>
          <w:sz w:val="20"/>
          <w:szCs w:val="20"/>
          <w:lang w:val="en-US"/>
        </w:rPr>
        <w:t>m</w:t>
      </w:r>
      <w:r w:rsidRPr="0036656B">
        <w:rPr>
          <w:sz w:val="20"/>
          <w:szCs w:val="20"/>
        </w:rPr>
        <w:t xml:space="preserve"> календарного года </w:t>
      </w:r>
      <w:r w:rsidRPr="0036656B">
        <w:rPr>
          <w:b/>
          <w:i/>
          <w:sz w:val="20"/>
          <w:szCs w:val="20"/>
          <w:lang w:val="en-US"/>
        </w:rPr>
        <w:t>k</w:t>
      </w:r>
      <w:r w:rsidRPr="0036656B">
        <w:rPr>
          <w:sz w:val="20"/>
          <w:szCs w:val="20"/>
        </w:rPr>
        <w:t xml:space="preserve"> одновременно выполняются следующие условия:</w:t>
      </w:r>
      <w:bookmarkEnd w:id="119"/>
    </w:p>
    <w:bookmarkEnd w:id="120"/>
    <w:p w14:paraId="489FBD85" w14:textId="77777777" w:rsidR="0036656B" w:rsidRPr="0036656B" w:rsidRDefault="0036656B" w:rsidP="00784CD8">
      <w:pPr>
        <w:pStyle w:val="af5"/>
        <w:numPr>
          <w:ilvl w:val="0"/>
          <w:numId w:val="26"/>
        </w:numPr>
        <w:suppressAutoHyphens/>
        <w:spacing w:before="120" w:after="120"/>
        <w:ind w:left="851" w:hanging="284"/>
        <w:contextualSpacing w:val="0"/>
        <w:jc w:val="both"/>
        <w:rPr>
          <w:sz w:val="20"/>
          <w:szCs w:val="20"/>
        </w:rPr>
      </w:pPr>
      <w:r w:rsidRPr="0036656B">
        <w:rPr>
          <w:sz w:val="20"/>
          <w:szCs w:val="20"/>
        </w:rPr>
        <w:t xml:space="preserve">плановые даты выполнения финальных контрольных точек, предусмотренные в Инвестиционной программе, </w:t>
      </w:r>
      <w:r w:rsidRPr="0036656B">
        <w:rPr>
          <w:b/>
          <w:sz w:val="20"/>
          <w:szCs w:val="20"/>
        </w:rPr>
        <w:t>не позднее последнего числа расчетного периода</w:t>
      </w:r>
      <w:r w:rsidRPr="0036656B">
        <w:rPr>
          <w:sz w:val="20"/>
          <w:szCs w:val="20"/>
        </w:rPr>
        <w:t xml:space="preserve"> </w:t>
      </w:r>
      <w:r w:rsidRPr="0036656B">
        <w:rPr>
          <w:b/>
          <w:i/>
          <w:sz w:val="20"/>
          <w:szCs w:val="20"/>
          <w:lang w:val="en-US"/>
        </w:rPr>
        <w:t>m</w:t>
      </w:r>
      <w:r w:rsidRPr="0036656B">
        <w:rPr>
          <w:b/>
          <w:i/>
          <w:sz w:val="20"/>
          <w:szCs w:val="20"/>
        </w:rPr>
        <w:t>-1</w:t>
      </w:r>
      <w:r w:rsidRPr="0036656B">
        <w:rPr>
          <w:sz w:val="20"/>
          <w:szCs w:val="20"/>
        </w:rPr>
        <w:t xml:space="preserve"> календарного года </w:t>
      </w:r>
      <w:r w:rsidRPr="0036656B">
        <w:rPr>
          <w:b/>
          <w:i/>
          <w:sz w:val="20"/>
          <w:szCs w:val="20"/>
          <w:lang w:val="en-US"/>
        </w:rPr>
        <w:t>k</w:t>
      </w:r>
      <w:r w:rsidRPr="0036656B">
        <w:rPr>
          <w:sz w:val="20"/>
          <w:szCs w:val="20"/>
        </w:rPr>
        <w:t xml:space="preserve">, и данные финальные контрольные точки были </w:t>
      </w:r>
      <w:r w:rsidRPr="0036656B">
        <w:rPr>
          <w:b/>
          <w:sz w:val="20"/>
          <w:szCs w:val="20"/>
        </w:rPr>
        <w:t>выполнены</w:t>
      </w:r>
      <w:r w:rsidRPr="0036656B">
        <w:rPr>
          <w:sz w:val="20"/>
          <w:szCs w:val="20"/>
        </w:rPr>
        <w:t xml:space="preserve"> Поставщиком в соответствии с требованиями Стандарта взаимодействия и Договора;</w:t>
      </w:r>
    </w:p>
    <w:p w14:paraId="33366565" w14:textId="77777777" w:rsidR="0036656B" w:rsidRPr="0036656B" w:rsidRDefault="0036656B" w:rsidP="00784CD8">
      <w:pPr>
        <w:pStyle w:val="af5"/>
        <w:numPr>
          <w:ilvl w:val="0"/>
          <w:numId w:val="26"/>
        </w:numPr>
        <w:suppressAutoHyphens/>
        <w:spacing w:before="120" w:after="120"/>
        <w:ind w:left="851" w:hanging="284"/>
        <w:contextualSpacing w:val="0"/>
        <w:jc w:val="both"/>
        <w:rPr>
          <w:sz w:val="20"/>
          <w:szCs w:val="20"/>
        </w:rPr>
      </w:pPr>
      <w:r w:rsidRPr="0036656B">
        <w:rPr>
          <w:sz w:val="20"/>
          <w:szCs w:val="20"/>
        </w:rPr>
        <w:lastRenderedPageBreak/>
        <w:t xml:space="preserve">плановые даты выполнения промежуточных контрольных точек, предусмотренные в Инвестиционной программе, </w:t>
      </w:r>
      <w:r w:rsidRPr="0036656B">
        <w:rPr>
          <w:b/>
          <w:sz w:val="20"/>
          <w:szCs w:val="20"/>
        </w:rPr>
        <w:t>не позднее последнего числа расчетного периода</w:t>
      </w:r>
      <w:r w:rsidRPr="0036656B">
        <w:rPr>
          <w:sz w:val="20"/>
          <w:szCs w:val="20"/>
        </w:rPr>
        <w:t xml:space="preserve"> </w:t>
      </w:r>
      <w:r w:rsidRPr="0036656B">
        <w:rPr>
          <w:b/>
          <w:i/>
          <w:sz w:val="20"/>
          <w:szCs w:val="20"/>
          <w:lang w:val="en-US"/>
        </w:rPr>
        <w:t>m</w:t>
      </w:r>
      <w:r w:rsidRPr="0036656B">
        <w:rPr>
          <w:b/>
          <w:i/>
          <w:sz w:val="20"/>
          <w:szCs w:val="20"/>
        </w:rPr>
        <w:t>-1</w:t>
      </w:r>
      <w:r w:rsidRPr="0036656B">
        <w:rPr>
          <w:sz w:val="20"/>
          <w:szCs w:val="20"/>
        </w:rPr>
        <w:t xml:space="preserve"> календарного года </w:t>
      </w:r>
      <w:r w:rsidRPr="0036656B">
        <w:rPr>
          <w:b/>
          <w:i/>
          <w:sz w:val="20"/>
          <w:szCs w:val="20"/>
          <w:lang w:val="en-US"/>
        </w:rPr>
        <w:t>k</w:t>
      </w:r>
      <w:r w:rsidRPr="0036656B">
        <w:rPr>
          <w:sz w:val="20"/>
          <w:szCs w:val="20"/>
        </w:rPr>
        <w:t xml:space="preserve">, и данные промежуточные контрольные точки </w:t>
      </w:r>
      <w:r w:rsidRPr="0036656B">
        <w:rPr>
          <w:b/>
          <w:sz w:val="20"/>
          <w:szCs w:val="20"/>
        </w:rPr>
        <w:t>выполнены</w:t>
      </w:r>
      <w:r w:rsidRPr="0036656B">
        <w:rPr>
          <w:sz w:val="20"/>
          <w:szCs w:val="20"/>
        </w:rPr>
        <w:t xml:space="preserve"> Поставщиком в соответствии с требованиями Стандарта взаимодействия и Договора.</w:t>
      </w:r>
    </w:p>
    <w:p w14:paraId="48DC9182" w14:textId="77777777" w:rsidR="0036656B" w:rsidRPr="0036656B" w:rsidRDefault="0036656B" w:rsidP="0036656B">
      <w:pPr>
        <w:pStyle w:val="af5"/>
        <w:suppressAutoHyphens/>
        <w:spacing w:before="120" w:after="120"/>
        <w:ind w:left="0" w:firstLine="567"/>
        <w:contextualSpacing w:val="0"/>
        <w:jc w:val="both"/>
        <w:rPr>
          <w:sz w:val="20"/>
          <w:szCs w:val="20"/>
        </w:rPr>
      </w:pPr>
      <w:r w:rsidRPr="0036656B">
        <w:rPr>
          <w:sz w:val="20"/>
          <w:szCs w:val="20"/>
        </w:rPr>
        <w:t xml:space="preserve">Мероприятия, удовлетворяющие вышеуказанным критериями одновременно, образуют совокупность </w:t>
      </w:r>
      <m:oMath>
        <m:sSub>
          <m:sSubPr>
            <m:ctrlPr>
              <w:rPr>
                <w:rFonts w:ascii="Cambria Math" w:hAnsi="Cambria Math"/>
                <w:i/>
                <w:sz w:val="20"/>
                <w:szCs w:val="20"/>
              </w:rPr>
            </m:ctrlPr>
          </m:sSubPr>
          <m:e>
            <m:r>
              <m:rPr>
                <m:sty m:val="bi"/>
              </m:rPr>
              <w:rPr>
                <w:rFonts w:ascii="Cambria Math" w:hAnsi="Cambria Math"/>
                <w:sz w:val="20"/>
                <w:szCs w:val="20"/>
              </w:rPr>
              <m:t>i</m:t>
            </m:r>
          </m:e>
          <m:sub>
            <m:r>
              <w:rPr>
                <w:rFonts w:ascii="Cambria Math" w:hAnsi="Cambria Math"/>
                <w:sz w:val="20"/>
                <w:szCs w:val="20"/>
              </w:rPr>
              <m:t>ускор</m:t>
            </m:r>
          </m:sub>
        </m:sSub>
      </m:oMath>
      <w:r w:rsidRPr="0036656B">
        <w:rPr>
          <w:sz w:val="20"/>
          <w:szCs w:val="20"/>
        </w:rPr>
        <w:t xml:space="preserve">-ых мероприятий Инвестиционной программы, согласованной на календарный год </w:t>
      </w:r>
      <w:r w:rsidRPr="0036656B">
        <w:rPr>
          <w:b/>
          <w:i/>
          <w:sz w:val="20"/>
          <w:szCs w:val="20"/>
          <w:lang w:val="en-US"/>
        </w:rPr>
        <w:t>k</w:t>
      </w:r>
      <w:r w:rsidRPr="0036656B">
        <w:rPr>
          <w:sz w:val="20"/>
          <w:szCs w:val="20"/>
        </w:rPr>
        <w:t xml:space="preserve">. </w:t>
      </w:r>
    </w:p>
    <w:p w14:paraId="50C6FC72" w14:textId="77777777" w:rsidR="0036656B" w:rsidRPr="0036656B" w:rsidRDefault="0036656B" w:rsidP="0036656B">
      <w:pPr>
        <w:pStyle w:val="af5"/>
        <w:suppressAutoHyphens/>
        <w:spacing w:before="120" w:after="120"/>
        <w:ind w:left="0" w:firstLine="567"/>
        <w:contextualSpacing w:val="0"/>
        <w:jc w:val="both"/>
        <w:rPr>
          <w:sz w:val="20"/>
          <w:szCs w:val="20"/>
        </w:rPr>
      </w:pPr>
      <w:r w:rsidRPr="0036656B">
        <w:rPr>
          <w:sz w:val="20"/>
          <w:szCs w:val="20"/>
        </w:rPr>
        <w:t xml:space="preserve">При этом величина стандартного дополнительного возмещения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ускор</m:t>
            </m:r>
          </m:sup>
        </m:sSubSup>
      </m:oMath>
      <w:r w:rsidRPr="0036656B">
        <w:rPr>
          <w:sz w:val="20"/>
          <w:szCs w:val="20"/>
        </w:rPr>
        <w:t xml:space="preserve"> в отношении </w:t>
      </w:r>
      <m:oMath>
        <m:r>
          <m:rPr>
            <m:sty m:val="bi"/>
          </m:rPr>
          <w:rPr>
            <w:rFonts w:ascii="Cambria Math" w:hAnsi="Cambria Math"/>
            <w:sz w:val="20"/>
            <w:szCs w:val="20"/>
            <w:lang w:val="en-US"/>
          </w:rPr>
          <m:t>i</m:t>
        </m:r>
        <m:r>
          <w:rPr>
            <w:rFonts w:ascii="Cambria Math" w:hAnsi="Cambria Math"/>
            <w:sz w:val="20"/>
            <w:szCs w:val="20"/>
          </w:rPr>
          <m:t>=</m:t>
        </m:r>
        <m:sSub>
          <m:sSubPr>
            <m:ctrlPr>
              <w:rPr>
                <w:rFonts w:ascii="Cambria Math" w:hAnsi="Cambria Math"/>
                <w:i/>
                <w:sz w:val="20"/>
                <w:szCs w:val="20"/>
              </w:rPr>
            </m:ctrlPr>
          </m:sSubPr>
          <m:e>
            <m:r>
              <m:rPr>
                <m:sty m:val="bi"/>
              </m:rPr>
              <w:rPr>
                <w:rFonts w:ascii="Cambria Math" w:hAnsi="Cambria Math"/>
                <w:sz w:val="20"/>
                <w:szCs w:val="20"/>
              </w:rPr>
              <m:t>i</m:t>
            </m:r>
          </m:e>
          <m:sub>
            <m:r>
              <w:rPr>
                <w:rFonts w:ascii="Cambria Math" w:hAnsi="Cambria Math"/>
                <w:sz w:val="20"/>
                <w:szCs w:val="20"/>
              </w:rPr>
              <m:t>ускор</m:t>
            </m:r>
          </m:sub>
        </m:sSub>
      </m:oMath>
      <w:r w:rsidRPr="0036656B">
        <w:rPr>
          <w:sz w:val="20"/>
          <w:szCs w:val="20"/>
        </w:rPr>
        <w:t xml:space="preserve">-ых мероприятий Инвестиционной программы, согласованной на календарный год </w:t>
      </w:r>
      <w:r w:rsidRPr="0036656B">
        <w:rPr>
          <w:b/>
          <w:i/>
          <w:sz w:val="20"/>
          <w:szCs w:val="20"/>
          <w:lang w:val="en-US"/>
        </w:rPr>
        <w:t>k</w:t>
      </w:r>
      <w:r w:rsidRPr="0036656B">
        <w:rPr>
          <w:sz w:val="20"/>
          <w:szCs w:val="20"/>
        </w:rPr>
        <w:t xml:space="preserve"> рассчитывается следующим образом:</w:t>
      </w:r>
    </w:p>
    <w:p w14:paraId="7CCF818B" w14:textId="77777777" w:rsidR="0036656B" w:rsidRPr="0036656B" w:rsidRDefault="002F18FC" w:rsidP="0036656B">
      <w:pPr>
        <w:pStyle w:val="af5"/>
        <w:suppressAutoHyphens/>
        <w:spacing w:before="120" w:after="120"/>
        <w:ind w:left="0"/>
        <w:contextualSpacing w:val="0"/>
        <w:jc w:val="both"/>
        <w:rPr>
          <w:sz w:val="20"/>
          <w:szCs w:val="20"/>
        </w:rPr>
      </w:pPr>
      <m:oMathPara>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ускор</m:t>
              </m:r>
            </m:sup>
          </m:sSubSup>
          <m:r>
            <w:rPr>
              <w:rFonts w:ascii="Cambria Math" w:hAnsi="Cambria Math"/>
              <w:sz w:val="20"/>
              <w:szCs w:val="20"/>
            </w:rPr>
            <m:t xml:space="preserve"> = </m:t>
          </m:r>
          <m:f>
            <m:fPr>
              <m:ctrlPr>
                <w:rPr>
                  <w:rFonts w:ascii="Cambria Math" w:hAnsi="Cambria Math"/>
                  <w:i/>
                  <w:sz w:val="20"/>
                  <w:szCs w:val="20"/>
                </w:rPr>
              </m:ctrlPr>
            </m:fPr>
            <m:num>
              <m:r>
                <w:rPr>
                  <w:rFonts w:ascii="Cambria Math" w:hAnsi="Cambria Math"/>
                  <w:sz w:val="20"/>
                  <w:szCs w:val="20"/>
                </w:rPr>
                <m:t>1</m:t>
              </m:r>
            </m:num>
            <m:den>
              <m:sSub>
                <m:sSubPr>
                  <m:ctrlPr>
                    <w:rPr>
                      <w:rFonts w:ascii="Cambria Math" w:hAnsi="Cambria Math"/>
                      <w:i/>
                      <w:sz w:val="20"/>
                      <w:szCs w:val="20"/>
                      <w:lang w:val="en-US"/>
                    </w:rPr>
                  </m:ctrlPr>
                </m:sSubPr>
                <m:e>
                  <m:r>
                    <w:rPr>
                      <w:rFonts w:ascii="Cambria Math" w:hAnsi="Cambria Math"/>
                      <w:sz w:val="20"/>
                      <w:szCs w:val="20"/>
                      <w:lang w:val="en-US"/>
                    </w:rPr>
                    <m:t>M</m:t>
                  </m:r>
                </m:e>
                <m:sub>
                  <m:r>
                    <w:rPr>
                      <w:rFonts w:ascii="Cambria Math" w:hAnsi="Cambria Math"/>
                      <w:sz w:val="20"/>
                      <w:szCs w:val="20"/>
                      <w:lang w:val="en-US"/>
                    </w:rPr>
                    <m:t>ускор</m:t>
                  </m:r>
                </m:sub>
              </m:sSub>
            </m:den>
          </m:f>
          <m:r>
            <w:rPr>
              <w:rFonts w:ascii="Cambria Math" w:hAnsi="Cambria Math"/>
              <w:sz w:val="20"/>
              <w:szCs w:val="20"/>
            </w:rPr>
            <m:t>×</m:t>
          </m:r>
          <m:d>
            <m:dPr>
              <m:ctrlPr>
                <w:rPr>
                  <w:rFonts w:ascii="Cambria Math" w:hAnsi="Cambria Math"/>
                  <w:i/>
                  <w:sz w:val="20"/>
                  <w:szCs w:val="20"/>
                </w:rPr>
              </m:ctrlPr>
            </m:dPr>
            <m:e>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 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r>
                <w:rPr>
                  <w:rFonts w:ascii="Cambria Math" w:hAnsi="Cambria Math"/>
                  <w:sz w:val="20"/>
                  <w:szCs w:val="20"/>
                </w:rPr>
                <m:t xml:space="preserve">- </m:t>
              </m:r>
              <m:nary>
                <m:naryPr>
                  <m:chr m:val="∑"/>
                  <m:limLoc m:val="undOvr"/>
                  <m:ctrlPr>
                    <w:rPr>
                      <w:rFonts w:ascii="Cambria Math" w:hAnsi="Cambria Math"/>
                      <w:i/>
                      <w:sz w:val="20"/>
                      <w:szCs w:val="20"/>
                    </w:rPr>
                  </m:ctrlPr>
                </m:naryPr>
                <m:sub>
                  <m:r>
                    <w:rPr>
                      <w:rFonts w:ascii="Cambria Math" w:hAnsi="Cambria Math"/>
                      <w:sz w:val="20"/>
                      <w:szCs w:val="20"/>
                      <w:lang w:val="en-US"/>
                    </w:rPr>
                    <m:t>m'</m:t>
                  </m:r>
                  <m:r>
                    <w:rPr>
                      <w:rFonts w:ascii="Cambria Math" w:hAnsi="Cambria Math"/>
                      <w:sz w:val="20"/>
                      <w:szCs w:val="20"/>
                    </w:rPr>
                    <m:t>=1</m:t>
                  </m:r>
                </m:sub>
                <m:sup>
                  <m:r>
                    <w:rPr>
                      <w:rFonts w:ascii="Cambria Math" w:hAnsi="Cambria Math"/>
                      <w:sz w:val="20"/>
                      <w:szCs w:val="20"/>
                    </w:rPr>
                    <m:t>(m-1)</m:t>
                  </m:r>
                </m:sup>
                <m:e>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m',i</m:t>
                      </m:r>
                    </m:sub>
                    <m:sup>
                      <m:r>
                        <w:rPr>
                          <w:rFonts w:ascii="Cambria Math" w:hAnsi="Cambria Math"/>
                          <w:sz w:val="20"/>
                          <w:szCs w:val="20"/>
                        </w:rPr>
                        <m:t>+</m:t>
                      </m:r>
                    </m:sup>
                  </m:sSubSup>
                </m:e>
              </m:nary>
            </m:e>
          </m:d>
        </m:oMath>
      </m:oMathPara>
    </w:p>
    <w:p w14:paraId="3FA9B36C" w14:textId="77777777" w:rsidR="0036656B" w:rsidRPr="0036656B" w:rsidRDefault="0036656B" w:rsidP="0036656B">
      <w:pPr>
        <w:pStyle w:val="af5"/>
        <w:suppressAutoHyphens/>
        <w:spacing w:before="120" w:after="120"/>
        <w:ind w:left="0"/>
        <w:contextualSpacing w:val="0"/>
        <w:jc w:val="both"/>
        <w:rPr>
          <w:sz w:val="20"/>
          <w:szCs w:val="20"/>
        </w:rPr>
      </w:pPr>
      <w:r w:rsidRPr="0036656B">
        <w:rPr>
          <w:sz w:val="20"/>
          <w:szCs w:val="20"/>
        </w:rPr>
        <w:t>где</w:t>
      </w:r>
    </w:p>
    <w:p w14:paraId="6C550EDF" w14:textId="77777777" w:rsidR="0036656B" w:rsidRPr="0036656B" w:rsidRDefault="002F18FC" w:rsidP="0036656B">
      <w:pPr>
        <w:pStyle w:val="af5"/>
        <w:suppressAutoHyphens/>
        <w:spacing w:before="120" w:after="120"/>
        <w:ind w:left="0"/>
        <w:contextualSpacing w:val="0"/>
        <w:jc w:val="both"/>
        <w:rPr>
          <w:sz w:val="20"/>
          <w:szCs w:val="20"/>
        </w:rPr>
      </w:pPr>
      <m:oMath>
        <m:sSub>
          <m:sSubPr>
            <m:ctrlPr>
              <w:rPr>
                <w:rFonts w:ascii="Cambria Math" w:hAnsi="Cambria Math"/>
                <w:i/>
                <w:sz w:val="20"/>
                <w:szCs w:val="20"/>
                <w:lang w:val="en-US"/>
              </w:rPr>
            </m:ctrlPr>
          </m:sSubPr>
          <m:e>
            <m:r>
              <w:rPr>
                <w:rFonts w:ascii="Cambria Math" w:hAnsi="Cambria Math"/>
                <w:sz w:val="20"/>
                <w:szCs w:val="20"/>
                <w:lang w:val="en-US"/>
              </w:rPr>
              <m:t>M</m:t>
            </m:r>
          </m:e>
          <m:sub>
            <m:r>
              <w:rPr>
                <w:rFonts w:ascii="Cambria Math" w:hAnsi="Cambria Math"/>
                <w:sz w:val="20"/>
                <w:szCs w:val="20"/>
              </w:rPr>
              <m:t>ускор</m:t>
            </m:r>
          </m:sub>
        </m:sSub>
      </m:oMath>
      <w:r w:rsidR="0036656B" w:rsidRPr="0036656B">
        <w:rPr>
          <w:sz w:val="20"/>
          <w:szCs w:val="20"/>
        </w:rPr>
        <w:t xml:space="preserve"> – количество расчётных периодов, расположенных в интервале с расчетного периода </w:t>
      </w:r>
      <w:r w:rsidR="0036656B" w:rsidRPr="0036656B">
        <w:rPr>
          <w:b/>
          <w:i/>
          <w:sz w:val="20"/>
          <w:szCs w:val="20"/>
          <w:lang w:val="en-US"/>
        </w:rPr>
        <w:t>m</w:t>
      </w:r>
      <w:r w:rsidR="0036656B" w:rsidRPr="0036656B">
        <w:rPr>
          <w:b/>
          <w:i/>
          <w:sz w:val="20"/>
          <w:szCs w:val="20"/>
        </w:rPr>
        <w:t xml:space="preserve"> </w:t>
      </w:r>
      <w:r w:rsidR="0036656B" w:rsidRPr="0036656B">
        <w:rPr>
          <w:sz w:val="20"/>
          <w:szCs w:val="20"/>
        </w:rPr>
        <w:t>(включая его)</w:t>
      </w:r>
      <w:r w:rsidR="0036656B" w:rsidRPr="0036656B">
        <w:rPr>
          <w:b/>
          <w:i/>
          <w:sz w:val="20"/>
          <w:szCs w:val="20"/>
        </w:rPr>
        <w:t xml:space="preserve">, </w:t>
      </w:r>
      <w:r w:rsidR="0036656B" w:rsidRPr="0036656B">
        <w:rPr>
          <w:sz w:val="20"/>
          <w:szCs w:val="20"/>
        </w:rPr>
        <w:t xml:space="preserve">в котором в отношении </w:t>
      </w:r>
      <w:r w:rsidR="0036656B" w:rsidRPr="0036656B">
        <w:rPr>
          <w:b/>
          <w:i/>
          <w:sz w:val="20"/>
          <w:szCs w:val="20"/>
          <w:lang w:val="en-US"/>
        </w:rPr>
        <w:t>i</w:t>
      </w:r>
      <w:r w:rsidR="0036656B" w:rsidRPr="0036656B">
        <w:rPr>
          <w:sz w:val="20"/>
          <w:szCs w:val="20"/>
        </w:rPr>
        <w:t xml:space="preserve">-го мероприятия впервые было зафиксировано выполнение всех указанных в настоящем пункте критериев отнесения мероприятия к совокупности </w:t>
      </w:r>
      <m:oMath>
        <m:sSub>
          <m:sSubPr>
            <m:ctrlPr>
              <w:rPr>
                <w:rFonts w:ascii="Cambria Math" w:hAnsi="Cambria Math"/>
                <w:i/>
                <w:sz w:val="20"/>
                <w:szCs w:val="20"/>
              </w:rPr>
            </m:ctrlPr>
          </m:sSubPr>
          <m:e>
            <m:r>
              <m:rPr>
                <m:sty m:val="bi"/>
              </m:rPr>
              <w:rPr>
                <w:rFonts w:ascii="Cambria Math" w:hAnsi="Cambria Math"/>
                <w:sz w:val="20"/>
                <w:szCs w:val="20"/>
              </w:rPr>
              <m:t>i</m:t>
            </m:r>
          </m:e>
          <m:sub>
            <m:r>
              <w:rPr>
                <w:rFonts w:ascii="Cambria Math" w:hAnsi="Cambria Math"/>
                <w:sz w:val="20"/>
                <w:szCs w:val="20"/>
              </w:rPr>
              <m:t>ускор</m:t>
            </m:r>
          </m:sub>
        </m:sSub>
      </m:oMath>
      <w:r w:rsidR="0036656B" w:rsidRPr="0036656B">
        <w:rPr>
          <w:sz w:val="20"/>
          <w:szCs w:val="20"/>
        </w:rPr>
        <w:t xml:space="preserve">-ых мероприятий Инвестиционной программы, и до окончания календарного года </w:t>
      </w:r>
      <w:r w:rsidR="0036656B" w:rsidRPr="0036656B">
        <w:rPr>
          <w:b/>
          <w:i/>
          <w:sz w:val="20"/>
          <w:szCs w:val="20"/>
          <w:lang w:val="en-US"/>
        </w:rPr>
        <w:t>k</w:t>
      </w:r>
      <w:r w:rsidR="0036656B" w:rsidRPr="0036656B">
        <w:rPr>
          <w:sz w:val="20"/>
          <w:szCs w:val="20"/>
        </w:rPr>
        <w:t>;</w:t>
      </w:r>
    </w:p>
    <w:p w14:paraId="16287CA5" w14:textId="77777777" w:rsidR="0036656B" w:rsidRPr="0036656B" w:rsidRDefault="0036656B" w:rsidP="0036656B">
      <w:pPr>
        <w:pStyle w:val="af5"/>
        <w:suppressAutoHyphens/>
        <w:spacing w:before="120" w:after="120"/>
        <w:ind w:left="0"/>
        <w:contextualSpacing w:val="0"/>
        <w:jc w:val="both"/>
        <w:rPr>
          <w:sz w:val="20"/>
          <w:szCs w:val="20"/>
        </w:rPr>
      </w:pPr>
      <m:oMath>
        <m:r>
          <w:rPr>
            <w:rFonts w:ascii="Cambria Math" w:hAnsi="Cambria Math"/>
            <w:sz w:val="20"/>
            <w:szCs w:val="20"/>
            <w:lang w:val="en-US"/>
          </w:rPr>
          <m:t>m</m:t>
        </m:r>
        <m:r>
          <w:rPr>
            <w:rFonts w:ascii="Cambria Math" w:hAnsi="Cambria Math"/>
            <w:sz w:val="20"/>
            <w:szCs w:val="20"/>
          </w:rPr>
          <m:t>'</m:t>
        </m:r>
      </m:oMath>
      <w:r w:rsidRPr="0036656B">
        <w:rPr>
          <w:sz w:val="20"/>
          <w:szCs w:val="20"/>
        </w:rPr>
        <w:t xml:space="preserve"> – порядковый номер расчетного периода (месяца) в календарном году: целое число от 1 до 12 включительно;</w:t>
      </w:r>
    </w:p>
    <w:p w14:paraId="2A4294B1" w14:textId="77777777" w:rsidR="0036656B" w:rsidRPr="0036656B" w:rsidRDefault="002F18FC" w:rsidP="0036656B">
      <w:pPr>
        <w:pStyle w:val="af5"/>
        <w:suppressAutoHyphens/>
        <w:spacing w:before="120" w:after="120"/>
        <w:ind w:left="0"/>
        <w:contextualSpacing w:val="0"/>
        <w:jc w:val="both"/>
        <w:rPr>
          <w:sz w:val="20"/>
          <w:szCs w:val="20"/>
        </w:rPr>
      </w:pP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m:t>
            </m:r>
          </m:sup>
        </m:sSubSup>
      </m:oMath>
      <w:r w:rsidR="0036656B" w:rsidRPr="0036656B">
        <w:rPr>
          <w:sz w:val="20"/>
          <w:szCs w:val="20"/>
        </w:rPr>
        <w:t xml:space="preserve"> – величина, равная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m:t>
            </m:r>
          </m:sup>
        </m:sSubSup>
      </m:oMath>
      <w:r w:rsidR="0036656B" w:rsidRPr="0036656B">
        <w:rPr>
          <w:sz w:val="20"/>
          <w:szCs w:val="20"/>
        </w:rPr>
        <w:t xml:space="preserve"> при </w:t>
      </w:r>
      <w:r w:rsidR="0036656B" w:rsidRPr="0036656B">
        <w:rPr>
          <w:b/>
          <w:i/>
          <w:sz w:val="20"/>
          <w:szCs w:val="20"/>
          <w:lang w:val="en-US"/>
        </w:rPr>
        <w:t>m</w:t>
      </w:r>
      <w:r w:rsidR="0036656B" w:rsidRPr="0036656B">
        <w:rPr>
          <w:sz w:val="20"/>
          <w:szCs w:val="20"/>
        </w:rPr>
        <w:t xml:space="preserve"> = </w:t>
      </w:r>
      <w:r w:rsidR="0036656B" w:rsidRPr="0036656B">
        <w:rPr>
          <w:b/>
          <w:i/>
          <w:sz w:val="20"/>
          <w:szCs w:val="20"/>
          <w:lang w:val="en-US"/>
        </w:rPr>
        <w:t>m</w:t>
      </w:r>
      <w:r w:rsidR="0036656B" w:rsidRPr="0036656B">
        <w:rPr>
          <w:b/>
          <w:i/>
          <w:sz w:val="20"/>
          <w:szCs w:val="20"/>
        </w:rPr>
        <w:t xml:space="preserve">' </w:t>
      </w:r>
      <w:r w:rsidR="0036656B" w:rsidRPr="0036656B">
        <w:rPr>
          <w:sz w:val="20"/>
          <w:szCs w:val="20"/>
        </w:rPr>
        <w:t>и прочих совпадающих аргументах;</w:t>
      </w:r>
    </w:p>
    <w:p w14:paraId="574F2078" w14:textId="77777777" w:rsidR="0036656B" w:rsidRPr="0036656B" w:rsidRDefault="0036656B" w:rsidP="0036656B">
      <w:pPr>
        <w:pStyle w:val="af5"/>
        <w:suppressAutoHyphens/>
        <w:spacing w:before="120" w:after="120"/>
        <w:ind w:left="0" w:firstLine="567"/>
        <w:contextualSpacing w:val="0"/>
        <w:jc w:val="both"/>
        <w:rPr>
          <w:sz w:val="20"/>
          <w:szCs w:val="20"/>
        </w:rPr>
      </w:pPr>
      <w:r w:rsidRPr="0036656B">
        <w:rPr>
          <w:sz w:val="20"/>
          <w:szCs w:val="20"/>
        </w:rPr>
        <w:t xml:space="preserve">Для мероприятий Инвестиционной программы, согласованной на календарный год </w:t>
      </w:r>
      <w:r w:rsidRPr="0036656B">
        <w:rPr>
          <w:b/>
          <w:i/>
          <w:sz w:val="20"/>
          <w:szCs w:val="20"/>
          <w:lang w:val="en-US"/>
        </w:rPr>
        <w:t>k</w:t>
      </w:r>
      <w:r w:rsidRPr="0036656B">
        <w:rPr>
          <w:sz w:val="20"/>
          <w:szCs w:val="20"/>
        </w:rPr>
        <w:t xml:space="preserve">, не соответствующих вышеуказанным в настоящем пункте критериям (не </w:t>
      </w:r>
      <m:oMath>
        <m:sSub>
          <m:sSubPr>
            <m:ctrlPr>
              <w:rPr>
                <w:rFonts w:ascii="Cambria Math" w:hAnsi="Cambria Math"/>
                <w:i/>
                <w:sz w:val="20"/>
                <w:szCs w:val="20"/>
              </w:rPr>
            </m:ctrlPr>
          </m:sSubPr>
          <m:e>
            <m:r>
              <m:rPr>
                <m:sty m:val="bi"/>
              </m:rPr>
              <w:rPr>
                <w:rFonts w:ascii="Cambria Math" w:hAnsi="Cambria Math"/>
                <w:sz w:val="20"/>
                <w:szCs w:val="20"/>
              </w:rPr>
              <m:t>i</m:t>
            </m:r>
          </m:e>
          <m:sub>
            <m:r>
              <w:rPr>
                <w:rFonts w:ascii="Cambria Math" w:hAnsi="Cambria Math"/>
                <w:sz w:val="20"/>
                <w:szCs w:val="20"/>
              </w:rPr>
              <m:t>ускор</m:t>
            </m:r>
          </m:sub>
        </m:sSub>
      </m:oMath>
      <w:r w:rsidRPr="0036656B">
        <w:rPr>
          <w:sz w:val="20"/>
          <w:szCs w:val="20"/>
        </w:rPr>
        <w:t xml:space="preserve">), а также в случае, когда </w:t>
      </w:r>
      <m:oMath>
        <m:sSub>
          <m:sSubPr>
            <m:ctrlPr>
              <w:rPr>
                <w:rFonts w:ascii="Cambria Math" w:hAnsi="Cambria Math"/>
                <w:i/>
                <w:sz w:val="20"/>
                <w:szCs w:val="20"/>
              </w:rPr>
            </m:ctrlPr>
          </m:sSubPr>
          <m:e>
            <m:r>
              <w:rPr>
                <w:rFonts w:ascii="Cambria Math" w:hAnsi="Cambria Math"/>
                <w:sz w:val="20"/>
                <w:szCs w:val="20"/>
                <w:lang w:val="en-US"/>
              </w:rPr>
              <m:t>V</m:t>
            </m:r>
          </m:e>
          <m:sub>
            <m:sSub>
              <m:sSubPr>
                <m:ctrlPr>
                  <w:rPr>
                    <w:rFonts w:ascii="Cambria Math" w:hAnsi="Cambria Math"/>
                    <w:i/>
                    <w:sz w:val="20"/>
                    <w:szCs w:val="20"/>
                  </w:rPr>
                </m:ctrlPr>
              </m:sSubPr>
              <m:e>
                <m:r>
                  <w:rPr>
                    <w:rFonts w:ascii="Cambria Math" w:hAnsi="Cambria Math"/>
                    <w:sz w:val="20"/>
                    <w:szCs w:val="20"/>
                  </w:rPr>
                  <m:t>факт</m:t>
                </m: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Sub>
          </m:sub>
        </m:sSub>
        <m:r>
          <w:rPr>
            <w:rFonts w:ascii="Cambria Math" w:hAnsi="Cambria Math"/>
            <w:sz w:val="20"/>
            <w:szCs w:val="20"/>
          </w:rPr>
          <m:t>=0</m:t>
        </m:r>
      </m:oMath>
      <w:r w:rsidRPr="0036656B">
        <w:rPr>
          <w:sz w:val="20"/>
          <w:szCs w:val="20"/>
        </w:rPr>
        <w:t xml:space="preserve">, величина стандартного дополнительного возмещения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m:t>
            </m:r>
            <m:r>
              <w:rPr>
                <w:rFonts w:ascii="Cambria Math" w:hAnsi="Cambria Math"/>
                <w:sz w:val="20"/>
                <w:szCs w:val="20"/>
                <w:lang w:val="en-US"/>
              </w:rPr>
              <m:t>i</m:t>
            </m:r>
          </m:sub>
          <m:sup>
            <m:r>
              <w:rPr>
                <w:rFonts w:ascii="Cambria Math" w:hAnsi="Cambria Math"/>
                <w:sz w:val="20"/>
                <w:szCs w:val="20"/>
              </w:rPr>
              <m:t>ускор</m:t>
            </m:r>
          </m:sup>
        </m:sSubSup>
        <m:r>
          <w:rPr>
            <w:rFonts w:ascii="Cambria Math" w:hAnsi="Cambria Math"/>
            <w:sz w:val="20"/>
            <w:szCs w:val="20"/>
          </w:rPr>
          <m:t>=0</m:t>
        </m:r>
      </m:oMath>
      <w:r w:rsidRPr="0036656B">
        <w:rPr>
          <w:sz w:val="20"/>
          <w:szCs w:val="20"/>
        </w:rPr>
        <w:t>.</w:t>
      </w:r>
    </w:p>
    <w:p w14:paraId="119D7117" w14:textId="2596F6A3" w:rsidR="0036656B" w:rsidRPr="0036656B" w:rsidRDefault="0036656B" w:rsidP="0036656B">
      <w:pPr>
        <w:pStyle w:val="af5"/>
        <w:suppressAutoHyphens/>
        <w:spacing w:before="120" w:after="120"/>
        <w:ind w:left="0" w:firstLine="567"/>
        <w:contextualSpacing w:val="0"/>
        <w:jc w:val="both"/>
        <w:rPr>
          <w:sz w:val="20"/>
          <w:szCs w:val="20"/>
        </w:rPr>
      </w:pPr>
      <w:r w:rsidRPr="0036656B">
        <w:rPr>
          <w:sz w:val="20"/>
          <w:szCs w:val="20"/>
        </w:rPr>
        <w:t xml:space="preserve">Для отнесения </w:t>
      </w:r>
      <w:r w:rsidRPr="0036656B">
        <w:rPr>
          <w:b/>
          <w:i/>
          <w:sz w:val="20"/>
          <w:szCs w:val="20"/>
          <w:lang w:val="en-US"/>
        </w:rPr>
        <w:t>i</w:t>
      </w:r>
      <w:r w:rsidRPr="0036656B">
        <w:rPr>
          <w:sz w:val="20"/>
          <w:szCs w:val="20"/>
        </w:rPr>
        <w:t xml:space="preserve">-ых мероприятий Инвестиционной программы к совокупности </w:t>
      </w:r>
      <m:oMath>
        <m:sSub>
          <m:sSubPr>
            <m:ctrlPr>
              <w:rPr>
                <w:rFonts w:ascii="Cambria Math" w:hAnsi="Cambria Math"/>
                <w:i/>
                <w:sz w:val="20"/>
                <w:szCs w:val="20"/>
              </w:rPr>
            </m:ctrlPr>
          </m:sSubPr>
          <m:e>
            <m:r>
              <m:rPr>
                <m:sty m:val="bi"/>
              </m:rPr>
              <w:rPr>
                <w:rFonts w:ascii="Cambria Math" w:hAnsi="Cambria Math"/>
                <w:sz w:val="20"/>
                <w:szCs w:val="20"/>
              </w:rPr>
              <m:t>i</m:t>
            </m:r>
          </m:e>
          <m:sub>
            <m:r>
              <w:rPr>
                <w:rFonts w:ascii="Cambria Math" w:hAnsi="Cambria Math"/>
                <w:sz w:val="20"/>
                <w:szCs w:val="20"/>
              </w:rPr>
              <m:t>ускор</m:t>
            </m:r>
          </m:sub>
        </m:sSub>
      </m:oMath>
      <w:r w:rsidRPr="0036656B">
        <w:rPr>
          <w:sz w:val="20"/>
          <w:szCs w:val="20"/>
        </w:rPr>
        <w:t xml:space="preserve">-ых мероприятий, Стороны договорились применять указанные в </w:t>
      </w:r>
      <w:r w:rsidRPr="0036656B">
        <w:rPr>
          <w:b/>
          <w:sz w:val="20"/>
          <w:szCs w:val="20"/>
        </w:rPr>
        <w:t xml:space="preserve">пункте </w:t>
      </w:r>
      <w:r w:rsidRPr="0036656B">
        <w:rPr>
          <w:b/>
          <w:sz w:val="20"/>
          <w:szCs w:val="20"/>
        </w:rPr>
        <w:fldChar w:fldCharType="begin"/>
      </w:r>
      <w:r w:rsidRPr="0036656B">
        <w:rPr>
          <w:b/>
          <w:sz w:val="20"/>
          <w:szCs w:val="20"/>
        </w:rPr>
        <w:instrText xml:space="preserve"> REF _Ref66022861 \r  \* MERGEFORMAT </w:instrText>
      </w:r>
      <w:r w:rsidRPr="0036656B">
        <w:rPr>
          <w:b/>
          <w:sz w:val="20"/>
          <w:szCs w:val="20"/>
        </w:rPr>
        <w:fldChar w:fldCharType="separate"/>
      </w:r>
      <w:r w:rsidR="00483165">
        <w:rPr>
          <w:b/>
          <w:sz w:val="20"/>
          <w:szCs w:val="20"/>
        </w:rPr>
        <w:t>4.3.2.3</w:t>
      </w:r>
      <w:r w:rsidRPr="0036656B">
        <w:rPr>
          <w:b/>
          <w:sz w:val="20"/>
          <w:szCs w:val="20"/>
        </w:rPr>
        <w:fldChar w:fldCharType="end"/>
      </w:r>
      <w:r w:rsidRPr="0036656B">
        <w:rPr>
          <w:sz w:val="20"/>
          <w:szCs w:val="20"/>
        </w:rPr>
        <w:t xml:space="preserve"> Договора критерии выполнения или невыполнения контрольных точек, предусмотренных Инвестиционной программой.</w:t>
      </w:r>
    </w:p>
    <w:p w14:paraId="60083C7F" w14:textId="77777777" w:rsidR="0036656B" w:rsidRPr="0036656B" w:rsidRDefault="0036656B" w:rsidP="00784CD8">
      <w:pPr>
        <w:pStyle w:val="af5"/>
        <w:numPr>
          <w:ilvl w:val="0"/>
          <w:numId w:val="7"/>
        </w:numPr>
        <w:tabs>
          <w:tab w:val="left" w:pos="1276"/>
        </w:tabs>
        <w:suppressAutoHyphens/>
        <w:spacing w:before="120" w:after="120"/>
        <w:ind w:left="0" w:firstLine="567"/>
        <w:contextualSpacing w:val="0"/>
        <w:jc w:val="both"/>
        <w:rPr>
          <w:sz w:val="20"/>
          <w:szCs w:val="20"/>
        </w:rPr>
      </w:pPr>
      <w:bookmarkStart w:id="121" w:name="_Ref65780770"/>
      <w:r w:rsidRPr="0036656B">
        <w:rPr>
          <w:sz w:val="20"/>
          <w:szCs w:val="20"/>
        </w:rPr>
        <w:t xml:space="preserve">Величина </w:t>
      </w:r>
      <m:oMath>
        <m:sSubSup>
          <m:sSubSupPr>
            <m:ctrlPr>
              <w:rPr>
                <w:rFonts w:ascii="Cambria Math" w:hAnsi="Cambria Math"/>
                <w:i/>
                <w:sz w:val="20"/>
                <w:szCs w:val="20"/>
              </w:rPr>
            </m:ctrlPr>
          </m:sSubSupPr>
          <m:e>
            <m:r>
              <w:rPr>
                <w:rFonts w:ascii="Cambria Math" w:hAnsi="Cambria Math"/>
                <w:sz w:val="20"/>
                <w:szCs w:val="20"/>
              </w:rPr>
              <m:t>∆</m:t>
            </m:r>
            <m:r>
              <w:rPr>
                <w:rFonts w:ascii="Cambria Math" w:hAnsi="Cambria Math"/>
                <w:sz w:val="20"/>
                <w:szCs w:val="20"/>
                <w:lang w:val="en-US"/>
              </w:rPr>
              <m:t>S</m:t>
            </m:r>
          </m:e>
          <m:sub>
            <m:r>
              <w:rPr>
                <w:rFonts w:ascii="Cambria Math" w:hAnsi="Cambria Math"/>
                <w:sz w:val="20"/>
                <w:szCs w:val="20"/>
              </w:rPr>
              <m:t>k,m</m:t>
            </m:r>
          </m:sub>
          <m:sup>
            <m:r>
              <w:rPr>
                <w:rFonts w:ascii="Cambria Math" w:hAnsi="Cambria Math"/>
                <w:sz w:val="20"/>
                <w:szCs w:val="20"/>
              </w:rPr>
              <m:t>+</m:t>
            </m:r>
          </m:sup>
        </m:sSubSup>
      </m:oMath>
      <w:r w:rsidRPr="0036656B">
        <w:rPr>
          <w:sz w:val="20"/>
          <w:szCs w:val="20"/>
        </w:rPr>
        <w:t xml:space="preserve"> в зависимости от указанных ниже условий определяется следующим образом:</w:t>
      </w:r>
      <w:bookmarkEnd w:id="121"/>
    </w:p>
    <w:p w14:paraId="3705B65E" w14:textId="7F0CD57D" w:rsidR="0036656B" w:rsidRPr="0036656B" w:rsidRDefault="0036656B" w:rsidP="00784CD8">
      <w:pPr>
        <w:pStyle w:val="af5"/>
        <w:numPr>
          <w:ilvl w:val="0"/>
          <w:numId w:val="17"/>
        </w:numPr>
        <w:suppressAutoHyphens/>
        <w:spacing w:before="120" w:after="120"/>
        <w:ind w:left="851" w:hanging="284"/>
        <w:contextualSpacing w:val="0"/>
        <w:jc w:val="both"/>
        <w:rPr>
          <w:sz w:val="20"/>
          <w:szCs w:val="20"/>
        </w:rPr>
      </w:pPr>
      <w:r w:rsidRPr="0036656B">
        <w:rPr>
          <w:sz w:val="20"/>
          <w:szCs w:val="20"/>
        </w:rPr>
        <w:t xml:space="preserve">при </w:t>
      </w:r>
      <m:oMath>
        <m:sSub>
          <m:sSubPr>
            <m:ctrlPr>
              <w:rPr>
                <w:rFonts w:ascii="Cambria Math" w:hAnsi="Cambria Math"/>
                <w:i/>
                <w:sz w:val="20"/>
                <w:szCs w:val="20"/>
              </w:rPr>
            </m:ctrlPr>
          </m:sSubPr>
          <m:e>
            <m:r>
              <w:rPr>
                <w:rFonts w:ascii="Cambria Math" w:hAnsi="Cambria Math"/>
                <w:sz w:val="20"/>
                <w:szCs w:val="20"/>
                <w:lang w:val="en-US"/>
              </w:rPr>
              <m:t>V</m:t>
            </m:r>
          </m:e>
          <m:sub>
            <m:sSub>
              <m:sSubPr>
                <m:ctrlPr>
                  <w:rPr>
                    <w:rFonts w:ascii="Cambria Math" w:hAnsi="Cambria Math"/>
                    <w:i/>
                    <w:sz w:val="20"/>
                    <w:szCs w:val="20"/>
                  </w:rPr>
                </m:ctrlPr>
              </m:sSubPr>
              <m:e>
                <m:r>
                  <w:rPr>
                    <w:rFonts w:ascii="Cambria Math" w:hAnsi="Cambria Math"/>
                    <w:sz w:val="20"/>
                    <w:szCs w:val="20"/>
                  </w:rPr>
                  <m:t>факт</m:t>
                </m: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Sub>
          </m:sub>
        </m:sSub>
        <m:r>
          <w:rPr>
            <w:rFonts w:ascii="Cambria Math" w:hAnsi="Cambria Math"/>
            <w:sz w:val="20"/>
            <w:szCs w:val="20"/>
          </w:rPr>
          <m:t>=0</m:t>
        </m:r>
      </m:oMath>
      <w:r w:rsidRPr="0036656B">
        <w:rPr>
          <w:sz w:val="20"/>
          <w:szCs w:val="20"/>
        </w:rPr>
        <w:t xml:space="preserve"> либо при </w:t>
      </w:r>
      <w:r w:rsidRPr="0036656B">
        <w:rPr>
          <w:b/>
          <w:i/>
          <w:sz w:val="20"/>
          <w:szCs w:val="20"/>
          <w:lang w:val="en-US"/>
        </w:rPr>
        <w:t>k</w:t>
      </w:r>
      <w:r w:rsidRPr="0036656B">
        <w:rPr>
          <w:b/>
          <w:i/>
          <w:sz w:val="20"/>
          <w:szCs w:val="20"/>
        </w:rPr>
        <w:t xml:space="preserve"> = </w:t>
      </w:r>
      <w:r w:rsidRPr="0036656B">
        <w:rPr>
          <w:sz w:val="20"/>
          <w:szCs w:val="20"/>
        </w:rPr>
        <w:t xml:space="preserve">номеру календарного года, указанному </w:t>
      </w:r>
      <w:r w:rsidRPr="0036656B">
        <w:rPr>
          <w:b/>
          <w:sz w:val="20"/>
          <w:szCs w:val="20"/>
        </w:rPr>
        <w:t xml:space="preserve">в пункте </w:t>
      </w:r>
      <w:r w:rsidRPr="0036656B">
        <w:rPr>
          <w:b/>
          <w:sz w:val="20"/>
          <w:szCs w:val="20"/>
        </w:rPr>
        <w:fldChar w:fldCharType="begin"/>
      </w:r>
      <w:r w:rsidRPr="0036656B">
        <w:rPr>
          <w:b/>
          <w:sz w:val="20"/>
          <w:szCs w:val="20"/>
        </w:rPr>
        <w:instrText xml:space="preserve"> REF _Ref65781280 \r  \* MERGEFORMAT </w:instrText>
      </w:r>
      <w:r w:rsidRPr="0036656B">
        <w:rPr>
          <w:b/>
          <w:sz w:val="20"/>
          <w:szCs w:val="20"/>
        </w:rPr>
        <w:fldChar w:fldCharType="separate"/>
      </w:r>
      <w:r w:rsidR="00483165">
        <w:rPr>
          <w:b/>
          <w:sz w:val="20"/>
          <w:szCs w:val="20"/>
        </w:rPr>
        <w:t>4.2.4</w:t>
      </w:r>
      <w:r w:rsidRPr="0036656B">
        <w:rPr>
          <w:b/>
          <w:sz w:val="20"/>
          <w:szCs w:val="20"/>
        </w:rPr>
        <w:fldChar w:fldCharType="end"/>
      </w:r>
      <w:r w:rsidRPr="0036656B">
        <w:rPr>
          <w:sz w:val="20"/>
          <w:szCs w:val="20"/>
        </w:rPr>
        <w:t xml:space="preserve"> Договора, увеличенному на 1 (один) (выполнение любого из условий): </w:t>
      </w:r>
    </w:p>
    <w:p w14:paraId="71321301" w14:textId="77777777" w:rsidR="0036656B" w:rsidRPr="0036656B" w:rsidRDefault="002F18FC" w:rsidP="0036656B">
      <w:pPr>
        <w:suppressAutoHyphens/>
        <w:spacing w:before="120" w:after="120"/>
        <w:ind w:left="567"/>
        <w:jc w:val="both"/>
        <w:rPr>
          <w:rStyle w:val="ab"/>
          <w:rFonts w:ascii="Times New Roman" w:hAnsi="Times New Roman" w:cs="Times New Roman"/>
        </w:rPr>
      </w:pPr>
      <m:oMathPara>
        <m:oMath>
          <m:sSubSup>
            <m:sSubSupPr>
              <m:ctrlPr>
                <w:rPr>
                  <w:rFonts w:ascii="Cambria Math" w:hAnsi="Cambria Math" w:cs="Times New Roman"/>
                  <w:i/>
                </w:rPr>
              </m:ctrlPr>
            </m:sSubSupPr>
            <m:e>
              <m:r>
                <w:rPr>
                  <w:rFonts w:ascii="Cambria Math" w:hAnsi="Cambria Math" w:cs="Times New Roman"/>
                </w:rPr>
                <m:t>∆</m:t>
              </m:r>
              <m:r>
                <w:rPr>
                  <w:rFonts w:ascii="Cambria Math" w:hAnsi="Cambria Math" w:cs="Times New Roman"/>
                  <w:lang w:val="en-US"/>
                </w:rPr>
                <m:t>S</m:t>
              </m:r>
            </m:e>
            <m:sub>
              <m:r>
                <w:rPr>
                  <w:rFonts w:ascii="Cambria Math" w:hAnsi="Cambria Math" w:cs="Times New Roman"/>
                </w:rPr>
                <m:t>k,m</m:t>
              </m:r>
            </m:sub>
            <m:sup>
              <m:r>
                <w:rPr>
                  <w:rFonts w:ascii="Cambria Math" w:hAnsi="Cambria Math" w:cs="Times New Roman"/>
                </w:rPr>
                <m:t>+</m:t>
              </m:r>
            </m:sup>
          </m:sSubSup>
          <m:r>
            <w:rPr>
              <w:rFonts w:ascii="Cambria Math" w:hAnsi="Cambria Math" w:cs="Times New Roman"/>
            </w:rPr>
            <m:t>=0</m:t>
          </m:r>
        </m:oMath>
      </m:oMathPara>
    </w:p>
    <w:p w14:paraId="29100BEB" w14:textId="52DB0CAC" w:rsidR="0036656B" w:rsidRPr="0036656B" w:rsidRDefault="0036656B" w:rsidP="00784CD8">
      <w:pPr>
        <w:pStyle w:val="af5"/>
        <w:numPr>
          <w:ilvl w:val="0"/>
          <w:numId w:val="17"/>
        </w:numPr>
        <w:suppressAutoHyphens/>
        <w:spacing w:before="120" w:after="120"/>
        <w:ind w:left="851" w:hanging="284"/>
        <w:contextualSpacing w:val="0"/>
        <w:jc w:val="both"/>
        <w:rPr>
          <w:rStyle w:val="ab"/>
          <w:sz w:val="20"/>
          <w:szCs w:val="20"/>
        </w:rPr>
      </w:pPr>
      <w:r w:rsidRPr="0036656B">
        <w:rPr>
          <w:sz w:val="20"/>
          <w:szCs w:val="20"/>
        </w:rPr>
        <w:t xml:space="preserve">при </w:t>
      </w:r>
      <w:r w:rsidRPr="0036656B">
        <w:rPr>
          <w:b/>
          <w:i/>
          <w:sz w:val="20"/>
          <w:szCs w:val="20"/>
          <w:lang w:val="en-US"/>
        </w:rPr>
        <w:t>k</w:t>
      </w:r>
      <w:r w:rsidRPr="0036656B">
        <w:rPr>
          <w:b/>
          <w:i/>
          <w:sz w:val="20"/>
          <w:szCs w:val="20"/>
        </w:rPr>
        <w:t xml:space="preserve"> &gt;</w:t>
      </w:r>
      <w:r w:rsidRPr="0036656B">
        <w:rPr>
          <w:sz w:val="20"/>
          <w:szCs w:val="20"/>
        </w:rPr>
        <w:t xml:space="preserve"> номера календарного года, указанного </w:t>
      </w:r>
      <w:r w:rsidRPr="0036656B">
        <w:rPr>
          <w:b/>
          <w:sz w:val="20"/>
          <w:szCs w:val="20"/>
        </w:rPr>
        <w:t xml:space="preserve">в пункте </w:t>
      </w:r>
      <w:r w:rsidRPr="0036656B">
        <w:rPr>
          <w:b/>
          <w:sz w:val="20"/>
          <w:szCs w:val="20"/>
        </w:rPr>
        <w:fldChar w:fldCharType="begin"/>
      </w:r>
      <w:r w:rsidRPr="0036656B">
        <w:rPr>
          <w:b/>
          <w:sz w:val="20"/>
          <w:szCs w:val="20"/>
        </w:rPr>
        <w:instrText xml:space="preserve"> REF _Ref65781280 \r  \* MERGEFORMAT </w:instrText>
      </w:r>
      <w:r w:rsidRPr="0036656B">
        <w:rPr>
          <w:b/>
          <w:sz w:val="20"/>
          <w:szCs w:val="20"/>
        </w:rPr>
        <w:fldChar w:fldCharType="separate"/>
      </w:r>
      <w:r w:rsidR="00483165">
        <w:rPr>
          <w:b/>
          <w:sz w:val="20"/>
          <w:szCs w:val="20"/>
        </w:rPr>
        <w:t>4.2.4</w:t>
      </w:r>
      <w:r w:rsidRPr="0036656B">
        <w:rPr>
          <w:b/>
          <w:sz w:val="20"/>
          <w:szCs w:val="20"/>
        </w:rPr>
        <w:fldChar w:fldCharType="end"/>
      </w:r>
      <w:r w:rsidRPr="0036656B">
        <w:rPr>
          <w:sz w:val="20"/>
          <w:szCs w:val="20"/>
        </w:rPr>
        <w:t xml:space="preserve"> Договора, увеличенного на 1 (один), и при </w:t>
      </w:r>
      <m:oMath>
        <m:r>
          <m:rPr>
            <m:sty m:val="bi"/>
          </m:rPr>
          <w:rPr>
            <w:rFonts w:ascii="Cambria Math" w:hAnsi="Cambria Math"/>
            <w:sz w:val="20"/>
            <w:szCs w:val="20"/>
          </w:rPr>
          <m:t>m</m:t>
        </m:r>
        <m:r>
          <w:rPr>
            <w:rFonts w:ascii="Cambria Math" w:hAnsi="Cambria Math"/>
            <w:sz w:val="20"/>
            <w:szCs w:val="20"/>
          </w:rPr>
          <m:t>=1</m:t>
        </m:r>
      </m:oMath>
      <w:r w:rsidRPr="0036656B">
        <w:rPr>
          <w:sz w:val="20"/>
          <w:szCs w:val="20"/>
        </w:rPr>
        <w:t xml:space="preserve"> (одновременное выполнение условий):</w:t>
      </w:r>
    </w:p>
    <w:p w14:paraId="67A60844" w14:textId="77777777" w:rsidR="0036656B" w:rsidRPr="0036656B" w:rsidRDefault="002F18FC" w:rsidP="0036656B">
      <w:pPr>
        <w:pStyle w:val="af5"/>
        <w:suppressAutoHyphens/>
        <w:spacing w:before="120" w:after="120"/>
        <w:ind w:left="0"/>
        <w:contextualSpacing w:val="0"/>
        <w:jc w:val="both"/>
        <w:rPr>
          <w:sz w:val="20"/>
          <w:szCs w:val="20"/>
          <w:lang w:val="en-US"/>
        </w:rPr>
      </w:pPr>
      <m:oMathPara>
        <m:oMath>
          <m:sSubSup>
            <m:sSubSupPr>
              <m:ctrlPr>
                <w:rPr>
                  <w:rFonts w:ascii="Cambria Math" w:hAnsi="Cambria Math"/>
                  <w:i/>
                  <w:sz w:val="20"/>
                  <w:szCs w:val="20"/>
                </w:rPr>
              </m:ctrlPr>
            </m:sSubSupPr>
            <m:e>
              <m:r>
                <w:rPr>
                  <w:rFonts w:ascii="Cambria Math" w:hAnsi="Cambria Math"/>
                  <w:sz w:val="20"/>
                  <w:szCs w:val="20"/>
                </w:rPr>
                <m:t>∆</m:t>
              </m:r>
              <m:r>
                <w:rPr>
                  <w:rFonts w:ascii="Cambria Math" w:hAnsi="Cambria Math"/>
                  <w:sz w:val="20"/>
                  <w:szCs w:val="20"/>
                  <w:lang w:val="en-US"/>
                </w:rPr>
                <m:t>S</m:t>
              </m:r>
            </m:e>
            <m:sub>
              <m:r>
                <w:rPr>
                  <w:rFonts w:ascii="Cambria Math" w:hAnsi="Cambria Math"/>
                  <w:sz w:val="20"/>
                  <w:szCs w:val="20"/>
                </w:rPr>
                <m:t>k,m</m:t>
              </m:r>
            </m:sub>
            <m:sup>
              <m:r>
                <w:rPr>
                  <w:rFonts w:ascii="Cambria Math" w:hAnsi="Cambria Math"/>
                  <w:sz w:val="20"/>
                  <w:szCs w:val="20"/>
                </w:rPr>
                <m:t>+</m:t>
              </m:r>
            </m:sup>
          </m:sSubSup>
          <m:r>
            <w:rPr>
              <w:rFonts w:ascii="Cambria Math" w:hAnsi="Cambria Math"/>
              <w:sz w:val="20"/>
              <w:szCs w:val="20"/>
            </w:rPr>
            <m:t>=</m:t>
          </m:r>
          <m:f>
            <m:fPr>
              <m:ctrlPr>
                <w:rPr>
                  <w:rFonts w:ascii="Cambria Math" w:hAnsi="Cambria Math"/>
                  <w:i/>
                  <w:sz w:val="20"/>
                  <w:szCs w:val="20"/>
                </w:rPr>
              </m:ctrlPr>
            </m:fPr>
            <m:num>
              <m:sSubSup>
                <m:sSubSupPr>
                  <m:ctrlPr>
                    <w:rPr>
                      <w:rFonts w:ascii="Cambria Math" w:hAnsi="Cambria Math"/>
                      <w:i/>
                      <w:sz w:val="20"/>
                      <w:szCs w:val="20"/>
                    </w:rPr>
                  </m:ctrlPr>
                </m:sSubSupPr>
                <m:e>
                  <m:r>
                    <w:rPr>
                      <w:rFonts w:ascii="Cambria Math" w:hAnsi="Cambria Math"/>
                      <w:sz w:val="20"/>
                      <w:szCs w:val="20"/>
                    </w:rPr>
                    <m:t>∆</m:t>
                  </m:r>
                  <m:r>
                    <w:rPr>
                      <w:rFonts w:ascii="Cambria Math" w:hAnsi="Cambria Math"/>
                      <w:sz w:val="20"/>
                      <w:szCs w:val="20"/>
                      <w:lang w:val="en-US"/>
                    </w:rPr>
                    <m:t>S</m:t>
                  </m:r>
                </m:e>
                <m:sub>
                  <m:r>
                    <w:rPr>
                      <w:rFonts w:ascii="Cambria Math" w:hAnsi="Cambria Math"/>
                      <w:sz w:val="20"/>
                      <w:szCs w:val="20"/>
                    </w:rPr>
                    <m:t>k-1</m:t>
                  </m:r>
                </m:sub>
                <m:sup>
                  <m:r>
                    <w:rPr>
                      <w:rFonts w:ascii="Cambria Math" w:hAnsi="Cambria Math"/>
                      <w:sz w:val="20"/>
                      <w:szCs w:val="20"/>
                    </w:rPr>
                    <m:t>1+</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m:t>
                  </m:r>
                  <m:r>
                    <w:rPr>
                      <w:rFonts w:ascii="Cambria Math" w:hAnsi="Cambria Math"/>
                      <w:sz w:val="20"/>
                      <w:szCs w:val="20"/>
                      <w:lang w:val="en-US"/>
                    </w:rPr>
                    <m:t>S</m:t>
                  </m:r>
                </m:e>
                <m:sub>
                  <m:r>
                    <w:rPr>
                      <w:rFonts w:ascii="Cambria Math" w:hAnsi="Cambria Math"/>
                      <w:sz w:val="20"/>
                      <w:szCs w:val="20"/>
                    </w:rPr>
                    <m:t>k-1</m:t>
                  </m:r>
                </m:sub>
                <m:sup>
                  <m:r>
                    <w:rPr>
                      <w:rFonts w:ascii="Cambria Math" w:hAnsi="Cambria Math"/>
                      <w:sz w:val="20"/>
                      <w:szCs w:val="20"/>
                    </w:rPr>
                    <m:t>3+</m:t>
                  </m:r>
                </m:sup>
              </m:sSubSup>
            </m:num>
            <m:den>
              <m:sSub>
                <m:sSubPr>
                  <m:ctrlPr>
                    <w:rPr>
                      <w:rFonts w:ascii="Cambria Math" w:hAnsi="Cambria Math"/>
                      <w:i/>
                      <w:sz w:val="20"/>
                      <w:szCs w:val="20"/>
                      <w:lang w:val="en-US"/>
                    </w:rPr>
                  </m:ctrlPr>
                </m:sSubPr>
                <m:e>
                  <m:r>
                    <w:rPr>
                      <w:rFonts w:ascii="Cambria Math" w:hAnsi="Cambria Math"/>
                      <w:sz w:val="20"/>
                      <w:szCs w:val="20"/>
                      <w:lang w:val="en-US"/>
                    </w:rPr>
                    <m:t>M</m:t>
                  </m:r>
                </m:e>
                <m:sub>
                  <m:r>
                    <w:rPr>
                      <w:rFonts w:ascii="Cambria Math" w:hAnsi="Cambria Math"/>
                      <w:sz w:val="20"/>
                      <w:szCs w:val="20"/>
                    </w:rPr>
                    <m:t>ОЗП</m:t>
                  </m:r>
                </m:sub>
              </m:sSub>
            </m:den>
          </m:f>
        </m:oMath>
      </m:oMathPara>
    </w:p>
    <w:p w14:paraId="679806FF" w14:textId="6F3DDC5D" w:rsidR="0036656B" w:rsidRPr="0036656B" w:rsidRDefault="0036656B" w:rsidP="00784CD8">
      <w:pPr>
        <w:pStyle w:val="af5"/>
        <w:numPr>
          <w:ilvl w:val="0"/>
          <w:numId w:val="17"/>
        </w:numPr>
        <w:suppressAutoHyphens/>
        <w:spacing w:before="120" w:after="120"/>
        <w:ind w:left="851" w:hanging="284"/>
        <w:contextualSpacing w:val="0"/>
        <w:jc w:val="both"/>
        <w:rPr>
          <w:rStyle w:val="ab"/>
          <w:sz w:val="20"/>
          <w:szCs w:val="20"/>
        </w:rPr>
      </w:pPr>
      <w:r w:rsidRPr="0036656B">
        <w:rPr>
          <w:sz w:val="20"/>
          <w:szCs w:val="20"/>
        </w:rPr>
        <w:t xml:space="preserve">при </w:t>
      </w:r>
      <w:r w:rsidRPr="0036656B">
        <w:rPr>
          <w:b/>
          <w:i/>
          <w:sz w:val="20"/>
          <w:szCs w:val="20"/>
          <w:lang w:val="en-US"/>
        </w:rPr>
        <w:t>k</w:t>
      </w:r>
      <w:r w:rsidRPr="0036656B">
        <w:rPr>
          <w:b/>
          <w:i/>
          <w:sz w:val="20"/>
          <w:szCs w:val="20"/>
        </w:rPr>
        <w:t xml:space="preserve"> &gt;</w:t>
      </w:r>
      <w:r w:rsidRPr="0036656B">
        <w:rPr>
          <w:sz w:val="20"/>
          <w:szCs w:val="20"/>
        </w:rPr>
        <w:t xml:space="preserve"> номера календарного года, указанного </w:t>
      </w:r>
      <w:r w:rsidRPr="0036656B">
        <w:rPr>
          <w:b/>
          <w:sz w:val="20"/>
          <w:szCs w:val="20"/>
        </w:rPr>
        <w:t xml:space="preserve">в пункте </w:t>
      </w:r>
      <w:r w:rsidRPr="0036656B">
        <w:rPr>
          <w:b/>
          <w:sz w:val="20"/>
          <w:szCs w:val="20"/>
        </w:rPr>
        <w:fldChar w:fldCharType="begin"/>
      </w:r>
      <w:r w:rsidRPr="0036656B">
        <w:rPr>
          <w:b/>
          <w:sz w:val="20"/>
          <w:szCs w:val="20"/>
        </w:rPr>
        <w:instrText xml:space="preserve"> REF _Ref65781280 \r  \* MERGEFORMAT </w:instrText>
      </w:r>
      <w:r w:rsidRPr="0036656B">
        <w:rPr>
          <w:b/>
          <w:sz w:val="20"/>
          <w:szCs w:val="20"/>
        </w:rPr>
        <w:fldChar w:fldCharType="separate"/>
      </w:r>
      <w:r w:rsidR="00483165">
        <w:rPr>
          <w:b/>
          <w:sz w:val="20"/>
          <w:szCs w:val="20"/>
        </w:rPr>
        <w:t>4.2.4</w:t>
      </w:r>
      <w:r w:rsidRPr="0036656B">
        <w:rPr>
          <w:b/>
          <w:sz w:val="20"/>
          <w:szCs w:val="20"/>
        </w:rPr>
        <w:fldChar w:fldCharType="end"/>
      </w:r>
      <w:r w:rsidRPr="0036656B">
        <w:rPr>
          <w:sz w:val="20"/>
          <w:szCs w:val="20"/>
        </w:rPr>
        <w:t xml:space="preserve"> Договора, увеличенного на 1 (один), и при </w:t>
      </w:r>
      <m:oMath>
        <m:r>
          <m:rPr>
            <m:sty m:val="bi"/>
          </m:rPr>
          <w:rPr>
            <w:rFonts w:ascii="Cambria Math" w:hAnsi="Cambria Math"/>
            <w:sz w:val="20"/>
            <w:szCs w:val="20"/>
          </w:rPr>
          <m:t>m</m:t>
        </m:r>
        <m:r>
          <w:rPr>
            <w:rFonts w:ascii="Cambria Math" w:hAnsi="Cambria Math"/>
            <w:sz w:val="20"/>
            <w:szCs w:val="20"/>
          </w:rPr>
          <m:t>=2</m:t>
        </m:r>
      </m:oMath>
      <w:r w:rsidRPr="0036656B">
        <w:rPr>
          <w:sz w:val="20"/>
          <w:szCs w:val="20"/>
        </w:rPr>
        <w:t xml:space="preserve"> (одновременное выполнение условий):</w:t>
      </w:r>
    </w:p>
    <w:p w14:paraId="4E514CDD" w14:textId="77777777" w:rsidR="0036656B" w:rsidRPr="0036656B" w:rsidRDefault="002F18FC" w:rsidP="0036656B">
      <w:pPr>
        <w:pStyle w:val="af5"/>
        <w:suppressAutoHyphens/>
        <w:spacing w:before="120" w:after="120"/>
        <w:ind w:left="0"/>
        <w:contextualSpacing w:val="0"/>
        <w:jc w:val="both"/>
        <w:rPr>
          <w:sz w:val="20"/>
          <w:szCs w:val="20"/>
        </w:rPr>
      </w:pPr>
      <m:oMathPara>
        <m:oMath>
          <m:sSubSup>
            <m:sSubSupPr>
              <m:ctrlPr>
                <w:rPr>
                  <w:rFonts w:ascii="Cambria Math" w:hAnsi="Cambria Math"/>
                  <w:i/>
                  <w:sz w:val="20"/>
                  <w:szCs w:val="20"/>
                </w:rPr>
              </m:ctrlPr>
            </m:sSubSupPr>
            <m:e>
              <m:r>
                <w:rPr>
                  <w:rFonts w:ascii="Cambria Math" w:hAnsi="Cambria Math"/>
                  <w:sz w:val="20"/>
                  <w:szCs w:val="20"/>
                </w:rPr>
                <m:t>∆</m:t>
              </m:r>
              <m:r>
                <w:rPr>
                  <w:rFonts w:ascii="Cambria Math" w:hAnsi="Cambria Math"/>
                  <w:sz w:val="20"/>
                  <w:szCs w:val="20"/>
                  <w:lang w:val="en-US"/>
                </w:rPr>
                <m:t>S</m:t>
              </m:r>
            </m:e>
            <m:sub>
              <m:r>
                <w:rPr>
                  <w:rFonts w:ascii="Cambria Math" w:hAnsi="Cambria Math"/>
                  <w:sz w:val="20"/>
                  <w:szCs w:val="20"/>
                </w:rPr>
                <m:t>k,m</m:t>
              </m:r>
            </m:sub>
            <m:sup>
              <m:r>
                <w:rPr>
                  <w:rFonts w:ascii="Cambria Math" w:hAnsi="Cambria Math"/>
                  <w:sz w:val="20"/>
                  <w:szCs w:val="20"/>
                </w:rPr>
                <m:t>+</m:t>
              </m:r>
            </m:sup>
          </m:sSubSup>
          <m:r>
            <w:rPr>
              <w:rFonts w:ascii="Cambria Math" w:hAnsi="Cambria Math"/>
              <w:sz w:val="20"/>
              <w:szCs w:val="20"/>
            </w:rPr>
            <m:t>=</m:t>
          </m:r>
          <m:f>
            <m:fPr>
              <m:ctrlPr>
                <w:rPr>
                  <w:rFonts w:ascii="Cambria Math" w:hAnsi="Cambria Math"/>
                  <w:i/>
                  <w:sz w:val="20"/>
                  <w:szCs w:val="20"/>
                </w:rPr>
              </m:ctrlPr>
            </m:fPr>
            <m:num>
              <m:sSubSup>
                <m:sSubSupPr>
                  <m:ctrlPr>
                    <w:rPr>
                      <w:rFonts w:ascii="Cambria Math" w:hAnsi="Cambria Math"/>
                      <w:i/>
                      <w:sz w:val="20"/>
                      <w:szCs w:val="20"/>
                    </w:rPr>
                  </m:ctrlPr>
                </m:sSubSupPr>
                <m:e>
                  <m:r>
                    <w:rPr>
                      <w:rFonts w:ascii="Cambria Math" w:hAnsi="Cambria Math"/>
                      <w:sz w:val="20"/>
                      <w:szCs w:val="20"/>
                    </w:rPr>
                    <m:t>∆</m:t>
                  </m:r>
                  <m:r>
                    <w:rPr>
                      <w:rFonts w:ascii="Cambria Math" w:hAnsi="Cambria Math"/>
                      <w:sz w:val="20"/>
                      <w:szCs w:val="20"/>
                      <w:lang w:val="en-US"/>
                    </w:rPr>
                    <m:t>S</m:t>
                  </m:r>
                </m:e>
                <m:sub>
                  <m:r>
                    <w:rPr>
                      <w:rFonts w:ascii="Cambria Math" w:hAnsi="Cambria Math"/>
                      <w:sz w:val="20"/>
                      <w:szCs w:val="20"/>
                    </w:rPr>
                    <m:t>k-1</m:t>
                  </m:r>
                </m:sub>
                <m:sup>
                  <m:r>
                    <w:rPr>
                      <w:rFonts w:ascii="Cambria Math" w:hAnsi="Cambria Math"/>
                      <w:sz w:val="20"/>
                      <w:szCs w:val="20"/>
                    </w:rPr>
                    <m:t>1+</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m:t>
                  </m:r>
                  <m:r>
                    <w:rPr>
                      <w:rFonts w:ascii="Cambria Math" w:hAnsi="Cambria Math"/>
                      <w:sz w:val="20"/>
                      <w:szCs w:val="20"/>
                      <w:lang w:val="en-US"/>
                    </w:rPr>
                    <m:t>S</m:t>
                  </m:r>
                </m:e>
                <m:sub>
                  <m:r>
                    <w:rPr>
                      <w:rFonts w:ascii="Cambria Math" w:hAnsi="Cambria Math"/>
                      <w:sz w:val="20"/>
                      <w:szCs w:val="20"/>
                    </w:rPr>
                    <m:t>k-1</m:t>
                  </m:r>
                </m:sub>
                <m:sup>
                  <m:r>
                    <w:rPr>
                      <w:rFonts w:ascii="Cambria Math" w:hAnsi="Cambria Math"/>
                      <w:sz w:val="20"/>
                      <w:szCs w:val="20"/>
                    </w:rPr>
                    <m:t>3+</m:t>
                  </m:r>
                </m:sup>
              </m:sSubSup>
              <m:r>
                <w:rPr>
                  <w:rFonts w:ascii="Cambria Math" w:hAnsi="Cambria Math"/>
                  <w:sz w:val="20"/>
                  <w:szCs w:val="20"/>
                </w:rPr>
                <m:t>-</m:t>
              </m:r>
              <m:nary>
                <m:naryPr>
                  <m:chr m:val="∑"/>
                  <m:limLoc m:val="undOvr"/>
                  <m:ctrlPr>
                    <w:rPr>
                      <w:rFonts w:ascii="Cambria Math" w:hAnsi="Cambria Math"/>
                      <w:i/>
                      <w:sz w:val="20"/>
                      <w:szCs w:val="20"/>
                    </w:rPr>
                  </m:ctrlPr>
                </m:naryPr>
                <m:sub>
                  <m:r>
                    <w:rPr>
                      <w:rFonts w:ascii="Cambria Math" w:hAnsi="Cambria Math"/>
                      <w:sz w:val="20"/>
                      <w:szCs w:val="20"/>
                    </w:rPr>
                    <m:t>m'=1</m:t>
                  </m:r>
                </m:sub>
                <m:sup>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-1)</m:t>
                  </m:r>
                </m:sup>
                <m:e>
                  <m:sSubSup>
                    <m:sSubSupPr>
                      <m:ctrlPr>
                        <w:rPr>
                          <w:rFonts w:ascii="Cambria Math" w:hAnsi="Cambria Math"/>
                          <w:i/>
                          <w:sz w:val="20"/>
                          <w:szCs w:val="20"/>
                        </w:rPr>
                      </m:ctrlPr>
                    </m:sSubSupPr>
                    <m:e>
                      <m:r>
                        <w:rPr>
                          <w:rFonts w:ascii="Cambria Math" w:hAnsi="Cambria Math"/>
                          <w:sz w:val="20"/>
                          <w:szCs w:val="20"/>
                        </w:rPr>
                        <m:t>∆</m:t>
                      </m:r>
                      <m:r>
                        <w:rPr>
                          <w:rFonts w:ascii="Cambria Math" w:hAnsi="Cambria Math"/>
                          <w:sz w:val="20"/>
                          <w:szCs w:val="20"/>
                          <w:lang w:val="en-US"/>
                        </w:rPr>
                        <m:t>S</m:t>
                      </m:r>
                    </m:e>
                    <m:sub>
                      <m:r>
                        <w:rPr>
                          <w:rFonts w:ascii="Cambria Math" w:hAnsi="Cambria Math"/>
                          <w:sz w:val="20"/>
                          <w:szCs w:val="20"/>
                        </w:rPr>
                        <m:t>k,m'</m:t>
                      </m:r>
                    </m:sub>
                    <m:sup>
                      <m:r>
                        <w:rPr>
                          <w:rFonts w:ascii="Cambria Math" w:hAnsi="Cambria Math"/>
                          <w:sz w:val="20"/>
                          <w:szCs w:val="20"/>
                        </w:rPr>
                        <m:t>+</m:t>
                      </m:r>
                    </m:sup>
                  </m:sSubSup>
                </m:e>
              </m:nary>
            </m:num>
            <m:den>
              <m:sSub>
                <m:sSubPr>
                  <m:ctrlPr>
                    <w:rPr>
                      <w:rFonts w:ascii="Cambria Math" w:hAnsi="Cambria Math"/>
                      <w:i/>
                      <w:sz w:val="20"/>
                      <w:szCs w:val="20"/>
                      <w:lang w:val="en-US"/>
                    </w:rPr>
                  </m:ctrlPr>
                </m:sSubPr>
                <m:e>
                  <m:r>
                    <w:rPr>
                      <w:rFonts w:ascii="Cambria Math" w:hAnsi="Cambria Math"/>
                      <w:sz w:val="20"/>
                      <w:szCs w:val="20"/>
                      <w:lang w:val="en-US"/>
                    </w:rPr>
                    <m:t>M</m:t>
                  </m:r>
                </m:e>
                <m:sub>
                  <m:r>
                    <w:rPr>
                      <w:rFonts w:ascii="Cambria Math" w:hAnsi="Cambria Math"/>
                      <w:sz w:val="20"/>
                      <w:szCs w:val="20"/>
                    </w:rPr>
                    <m:t>ОЗП</m:t>
                  </m:r>
                </m:sub>
              </m:sSub>
            </m:den>
          </m:f>
        </m:oMath>
      </m:oMathPara>
    </w:p>
    <w:p w14:paraId="1FFE872A" w14:textId="177F4C99" w:rsidR="0036656B" w:rsidRPr="0036656B" w:rsidRDefault="0036656B" w:rsidP="00784CD8">
      <w:pPr>
        <w:pStyle w:val="af5"/>
        <w:numPr>
          <w:ilvl w:val="0"/>
          <w:numId w:val="17"/>
        </w:numPr>
        <w:suppressAutoHyphens/>
        <w:spacing w:before="120" w:after="120"/>
        <w:ind w:left="851" w:hanging="284"/>
        <w:contextualSpacing w:val="0"/>
        <w:jc w:val="both"/>
        <w:rPr>
          <w:rStyle w:val="ab"/>
          <w:sz w:val="20"/>
          <w:szCs w:val="20"/>
        </w:rPr>
      </w:pPr>
      <w:r w:rsidRPr="0036656B">
        <w:rPr>
          <w:sz w:val="20"/>
          <w:szCs w:val="20"/>
        </w:rPr>
        <w:t xml:space="preserve">при </w:t>
      </w:r>
      <w:r w:rsidRPr="0036656B">
        <w:rPr>
          <w:b/>
          <w:i/>
          <w:sz w:val="20"/>
          <w:szCs w:val="20"/>
          <w:lang w:val="en-US"/>
        </w:rPr>
        <w:t>k</w:t>
      </w:r>
      <w:r w:rsidRPr="0036656B">
        <w:rPr>
          <w:b/>
          <w:i/>
          <w:sz w:val="20"/>
          <w:szCs w:val="20"/>
        </w:rPr>
        <w:t xml:space="preserve"> &gt;</w:t>
      </w:r>
      <w:r w:rsidRPr="0036656B">
        <w:rPr>
          <w:sz w:val="20"/>
          <w:szCs w:val="20"/>
        </w:rPr>
        <w:t xml:space="preserve"> номера календарного года, указанного </w:t>
      </w:r>
      <w:r w:rsidRPr="0036656B">
        <w:rPr>
          <w:b/>
          <w:sz w:val="20"/>
          <w:szCs w:val="20"/>
        </w:rPr>
        <w:t xml:space="preserve">в пункте </w:t>
      </w:r>
      <w:r w:rsidRPr="0036656B">
        <w:rPr>
          <w:b/>
          <w:sz w:val="20"/>
          <w:szCs w:val="20"/>
        </w:rPr>
        <w:fldChar w:fldCharType="begin"/>
      </w:r>
      <w:r w:rsidRPr="0036656B">
        <w:rPr>
          <w:b/>
          <w:sz w:val="20"/>
          <w:szCs w:val="20"/>
        </w:rPr>
        <w:instrText xml:space="preserve"> REF _Ref65781280 \r  \* MERGEFORMAT </w:instrText>
      </w:r>
      <w:r w:rsidRPr="0036656B">
        <w:rPr>
          <w:b/>
          <w:sz w:val="20"/>
          <w:szCs w:val="20"/>
        </w:rPr>
        <w:fldChar w:fldCharType="separate"/>
      </w:r>
      <w:r w:rsidR="00483165">
        <w:rPr>
          <w:b/>
          <w:sz w:val="20"/>
          <w:szCs w:val="20"/>
        </w:rPr>
        <w:t>4.2.4</w:t>
      </w:r>
      <w:r w:rsidRPr="0036656B">
        <w:rPr>
          <w:b/>
          <w:sz w:val="20"/>
          <w:szCs w:val="20"/>
        </w:rPr>
        <w:fldChar w:fldCharType="end"/>
      </w:r>
      <w:r w:rsidRPr="0036656B">
        <w:rPr>
          <w:sz w:val="20"/>
          <w:szCs w:val="20"/>
        </w:rPr>
        <w:t xml:space="preserve"> Договора, увеличенного на 1 (один), и при </w:t>
      </w:r>
      <m:oMath>
        <m:r>
          <w:rPr>
            <w:rFonts w:ascii="Cambria Math" w:hAnsi="Cambria Math"/>
            <w:sz w:val="20"/>
            <w:szCs w:val="20"/>
          </w:rPr>
          <m:t>3≤</m:t>
        </m:r>
        <m:r>
          <m:rPr>
            <m:sty m:val="bi"/>
          </m:rPr>
          <w:rPr>
            <w:rFonts w:ascii="Cambria Math" w:hAnsi="Cambria Math"/>
            <w:sz w:val="20"/>
            <w:szCs w:val="20"/>
          </w:rPr>
          <m:t>m</m:t>
        </m:r>
        <m:r>
          <w:rPr>
            <w:rFonts w:ascii="Cambria Math" w:hAnsi="Cambria Math"/>
            <w:sz w:val="20"/>
            <w:szCs w:val="20"/>
          </w:rPr>
          <m:t>≤12</m:t>
        </m:r>
      </m:oMath>
      <w:r w:rsidRPr="0036656B">
        <w:rPr>
          <w:rStyle w:val="ab"/>
        </w:rPr>
        <w:t xml:space="preserve"> </w:t>
      </w:r>
      <w:r w:rsidRPr="0036656B">
        <w:rPr>
          <w:sz w:val="20"/>
          <w:szCs w:val="20"/>
        </w:rPr>
        <w:t>(одновременное выполнение условий):</w:t>
      </w:r>
    </w:p>
    <w:p w14:paraId="029417AD" w14:textId="77777777" w:rsidR="0036656B" w:rsidRPr="0036656B" w:rsidRDefault="002F18FC" w:rsidP="0036656B">
      <w:pPr>
        <w:pStyle w:val="af5"/>
        <w:suppressAutoHyphens/>
        <w:spacing w:before="120" w:after="120"/>
        <w:ind w:left="0"/>
        <w:contextualSpacing w:val="0"/>
        <w:jc w:val="both"/>
        <w:rPr>
          <w:sz w:val="20"/>
          <w:szCs w:val="20"/>
        </w:rPr>
      </w:pPr>
      <m:oMathPara>
        <m:oMath>
          <m:sSubSup>
            <m:sSubSupPr>
              <m:ctrlPr>
                <w:rPr>
                  <w:rFonts w:ascii="Cambria Math" w:hAnsi="Cambria Math"/>
                  <w:i/>
                  <w:sz w:val="20"/>
                  <w:szCs w:val="20"/>
                </w:rPr>
              </m:ctrlPr>
            </m:sSubSupPr>
            <m:e>
              <m:r>
                <w:rPr>
                  <w:rFonts w:ascii="Cambria Math" w:hAnsi="Cambria Math"/>
                  <w:sz w:val="20"/>
                  <w:szCs w:val="20"/>
                </w:rPr>
                <m:t>∆</m:t>
              </m:r>
              <m:r>
                <w:rPr>
                  <w:rFonts w:ascii="Cambria Math" w:hAnsi="Cambria Math"/>
                  <w:sz w:val="20"/>
                  <w:szCs w:val="20"/>
                  <w:lang w:val="en-US"/>
                </w:rPr>
                <m:t>S</m:t>
              </m:r>
            </m:e>
            <m:sub>
              <m:r>
                <w:rPr>
                  <w:rFonts w:ascii="Cambria Math" w:hAnsi="Cambria Math"/>
                  <w:sz w:val="20"/>
                  <w:szCs w:val="20"/>
                </w:rPr>
                <m:t>k,m</m:t>
              </m:r>
            </m:sub>
            <m:sup>
              <m:r>
                <w:rPr>
                  <w:rFonts w:ascii="Cambria Math" w:hAnsi="Cambria Math"/>
                  <w:sz w:val="20"/>
                  <w:szCs w:val="20"/>
                </w:rPr>
                <m:t>+</m:t>
              </m:r>
            </m:sup>
          </m:sSubSup>
          <m:r>
            <w:rPr>
              <w:rFonts w:ascii="Cambria Math" w:hAnsi="Cambria Math"/>
              <w:sz w:val="20"/>
              <w:szCs w:val="20"/>
            </w:rPr>
            <m:t>=</m:t>
          </m:r>
          <m:f>
            <m:fPr>
              <m:ctrlPr>
                <w:rPr>
                  <w:rFonts w:ascii="Cambria Math" w:hAnsi="Cambria Math"/>
                  <w:i/>
                  <w:sz w:val="20"/>
                  <w:szCs w:val="20"/>
                </w:rPr>
              </m:ctrlPr>
            </m:fPr>
            <m:num>
              <m:sSubSup>
                <m:sSubSupPr>
                  <m:ctrlPr>
                    <w:rPr>
                      <w:rFonts w:ascii="Cambria Math" w:hAnsi="Cambria Math"/>
                      <w:i/>
                      <w:sz w:val="20"/>
                      <w:szCs w:val="20"/>
                    </w:rPr>
                  </m:ctrlPr>
                </m:sSubSupPr>
                <m:e>
                  <m:r>
                    <w:rPr>
                      <w:rFonts w:ascii="Cambria Math" w:hAnsi="Cambria Math"/>
                      <w:sz w:val="20"/>
                      <w:szCs w:val="20"/>
                    </w:rPr>
                    <m:t>∆</m:t>
                  </m:r>
                  <m:r>
                    <w:rPr>
                      <w:rFonts w:ascii="Cambria Math" w:hAnsi="Cambria Math"/>
                      <w:sz w:val="20"/>
                      <w:szCs w:val="20"/>
                      <w:lang w:val="en-US"/>
                    </w:rPr>
                    <m:t>S</m:t>
                  </m:r>
                </m:e>
                <m:sub>
                  <m:r>
                    <w:rPr>
                      <w:rFonts w:ascii="Cambria Math" w:hAnsi="Cambria Math"/>
                      <w:sz w:val="20"/>
                      <w:szCs w:val="20"/>
                    </w:rPr>
                    <m:t>k-1</m:t>
                  </m:r>
                </m:sub>
                <m:sup>
                  <m:r>
                    <w:rPr>
                      <w:rFonts w:ascii="Cambria Math" w:hAnsi="Cambria Math"/>
                      <w:sz w:val="20"/>
                      <w:szCs w:val="20"/>
                    </w:rPr>
                    <m:t>1+</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m:t>
                  </m:r>
                  <m:r>
                    <w:rPr>
                      <w:rFonts w:ascii="Cambria Math" w:hAnsi="Cambria Math"/>
                      <w:sz w:val="20"/>
                      <w:szCs w:val="20"/>
                      <w:lang w:val="en-US"/>
                    </w:rPr>
                    <m:t>S</m:t>
                  </m:r>
                </m:e>
                <m:sub>
                  <m:r>
                    <w:rPr>
                      <w:rFonts w:ascii="Cambria Math" w:hAnsi="Cambria Math"/>
                      <w:sz w:val="20"/>
                      <w:szCs w:val="20"/>
                    </w:rPr>
                    <m:t>k-1</m:t>
                  </m:r>
                </m:sub>
                <m:sup>
                  <m:r>
                    <w:rPr>
                      <w:rFonts w:ascii="Cambria Math" w:hAnsi="Cambria Math"/>
                      <w:sz w:val="20"/>
                      <w:szCs w:val="20"/>
                    </w:rPr>
                    <m:t>2+</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m:t>
                  </m:r>
                  <m:r>
                    <w:rPr>
                      <w:rFonts w:ascii="Cambria Math" w:hAnsi="Cambria Math"/>
                      <w:sz w:val="20"/>
                      <w:szCs w:val="20"/>
                      <w:lang w:val="en-US"/>
                    </w:rPr>
                    <m:t>S</m:t>
                  </m:r>
                </m:e>
                <m:sub>
                  <m:r>
                    <w:rPr>
                      <w:rFonts w:ascii="Cambria Math" w:hAnsi="Cambria Math"/>
                      <w:sz w:val="20"/>
                      <w:szCs w:val="20"/>
                    </w:rPr>
                    <m:t>k-1</m:t>
                  </m:r>
                </m:sub>
                <m:sup>
                  <m:r>
                    <w:rPr>
                      <w:rFonts w:ascii="Cambria Math" w:hAnsi="Cambria Math"/>
                      <w:sz w:val="20"/>
                      <w:szCs w:val="20"/>
                    </w:rPr>
                    <m:t>3+</m:t>
                  </m:r>
                </m:sup>
              </m:sSubSup>
              <m:r>
                <w:rPr>
                  <w:rFonts w:ascii="Cambria Math" w:hAnsi="Cambria Math"/>
                  <w:sz w:val="20"/>
                  <w:szCs w:val="20"/>
                </w:rPr>
                <m:t>-</m:t>
              </m:r>
              <m:nary>
                <m:naryPr>
                  <m:chr m:val="∑"/>
                  <m:limLoc m:val="undOvr"/>
                  <m:ctrlPr>
                    <w:rPr>
                      <w:rFonts w:ascii="Cambria Math" w:hAnsi="Cambria Math"/>
                      <w:i/>
                      <w:sz w:val="20"/>
                      <w:szCs w:val="20"/>
                    </w:rPr>
                  </m:ctrlPr>
                </m:naryPr>
                <m:sub>
                  <m:r>
                    <w:rPr>
                      <w:rFonts w:ascii="Cambria Math" w:hAnsi="Cambria Math"/>
                      <w:sz w:val="20"/>
                      <w:szCs w:val="20"/>
                    </w:rPr>
                    <m:t>m'=1</m:t>
                  </m:r>
                </m:sub>
                <m:sup>
                  <m:r>
                    <w:rPr>
                      <w:rFonts w:ascii="Cambria Math" w:hAnsi="Cambria Math"/>
                      <w:sz w:val="20"/>
                      <w:szCs w:val="20"/>
                    </w:rPr>
                    <m:t>(m-1)</m:t>
                  </m:r>
                </m:sup>
                <m:e>
                  <m:sSubSup>
                    <m:sSubSupPr>
                      <m:ctrlPr>
                        <w:rPr>
                          <w:rFonts w:ascii="Cambria Math" w:hAnsi="Cambria Math"/>
                          <w:i/>
                          <w:sz w:val="20"/>
                          <w:szCs w:val="20"/>
                        </w:rPr>
                      </m:ctrlPr>
                    </m:sSubSupPr>
                    <m:e>
                      <m:r>
                        <w:rPr>
                          <w:rFonts w:ascii="Cambria Math" w:hAnsi="Cambria Math"/>
                          <w:sz w:val="20"/>
                          <w:szCs w:val="20"/>
                        </w:rPr>
                        <m:t>∆</m:t>
                      </m:r>
                      <m:r>
                        <w:rPr>
                          <w:rFonts w:ascii="Cambria Math" w:hAnsi="Cambria Math"/>
                          <w:sz w:val="20"/>
                          <w:szCs w:val="20"/>
                          <w:lang w:val="en-US"/>
                        </w:rPr>
                        <m:t>S</m:t>
                      </m:r>
                    </m:e>
                    <m:sub>
                      <m:r>
                        <w:rPr>
                          <w:rFonts w:ascii="Cambria Math" w:hAnsi="Cambria Math"/>
                          <w:sz w:val="20"/>
                          <w:szCs w:val="20"/>
                        </w:rPr>
                        <m:t>k,m'</m:t>
                      </m:r>
                    </m:sub>
                    <m:sup>
                      <m:r>
                        <w:rPr>
                          <w:rFonts w:ascii="Cambria Math" w:hAnsi="Cambria Math"/>
                          <w:sz w:val="20"/>
                          <w:szCs w:val="20"/>
                        </w:rPr>
                        <m:t>+</m:t>
                      </m:r>
                    </m:sup>
                  </m:sSubSup>
                </m:e>
              </m:nary>
            </m:num>
            <m:den>
              <m:sSub>
                <m:sSubPr>
                  <m:ctrlPr>
                    <w:rPr>
                      <w:rFonts w:ascii="Cambria Math" w:hAnsi="Cambria Math"/>
                      <w:i/>
                      <w:sz w:val="20"/>
                      <w:szCs w:val="20"/>
                      <w:lang w:val="en-US"/>
                    </w:rPr>
                  </m:ctrlPr>
                </m:sSubPr>
                <m:e>
                  <m:r>
                    <w:rPr>
                      <w:rFonts w:ascii="Cambria Math" w:hAnsi="Cambria Math"/>
                      <w:sz w:val="20"/>
                      <w:szCs w:val="20"/>
                      <w:lang w:val="en-US"/>
                    </w:rPr>
                    <m:t>M</m:t>
                  </m:r>
                </m:e>
                <m:sub>
                  <m:r>
                    <w:rPr>
                      <w:rFonts w:ascii="Cambria Math" w:hAnsi="Cambria Math"/>
                      <w:sz w:val="20"/>
                      <w:szCs w:val="20"/>
                    </w:rPr>
                    <m:t>ОЗП</m:t>
                  </m:r>
                </m:sub>
              </m:sSub>
            </m:den>
          </m:f>
        </m:oMath>
      </m:oMathPara>
    </w:p>
    <w:p w14:paraId="065CEAEB" w14:textId="77777777" w:rsidR="0036656B" w:rsidRPr="0036656B" w:rsidRDefault="0036656B" w:rsidP="0036656B">
      <w:pPr>
        <w:suppressAutoHyphens/>
        <w:spacing w:before="120" w:after="120"/>
        <w:jc w:val="both"/>
        <w:rPr>
          <w:rFonts w:ascii="Times New Roman" w:hAnsi="Times New Roman" w:cs="Times New Roman"/>
        </w:rPr>
      </w:pPr>
      <w:r w:rsidRPr="0036656B">
        <w:rPr>
          <w:rFonts w:ascii="Times New Roman" w:hAnsi="Times New Roman" w:cs="Times New Roman"/>
        </w:rPr>
        <w:t xml:space="preserve">где </w:t>
      </w:r>
    </w:p>
    <w:p w14:paraId="35ACED26" w14:textId="77777777" w:rsidR="0036656B" w:rsidRPr="0036656B" w:rsidRDefault="0036656B" w:rsidP="0036656B">
      <w:pPr>
        <w:pStyle w:val="af5"/>
        <w:suppressAutoHyphens/>
        <w:spacing w:before="120" w:after="120"/>
        <w:ind w:left="0"/>
        <w:contextualSpacing w:val="0"/>
        <w:jc w:val="both"/>
        <w:rPr>
          <w:sz w:val="20"/>
          <w:szCs w:val="20"/>
        </w:rPr>
      </w:pPr>
      <m:oMath>
        <m:r>
          <w:rPr>
            <w:rFonts w:ascii="Cambria Math" w:hAnsi="Cambria Math"/>
            <w:sz w:val="20"/>
            <w:szCs w:val="20"/>
            <w:lang w:val="en-US"/>
          </w:rPr>
          <m:t>m</m:t>
        </m:r>
        <m:r>
          <w:rPr>
            <w:rFonts w:ascii="Cambria Math" w:hAnsi="Cambria Math"/>
            <w:sz w:val="20"/>
            <w:szCs w:val="20"/>
          </w:rPr>
          <m:t>'</m:t>
        </m:r>
      </m:oMath>
      <w:r w:rsidRPr="0036656B">
        <w:rPr>
          <w:sz w:val="20"/>
          <w:szCs w:val="20"/>
        </w:rPr>
        <w:t xml:space="preserve"> – порядковый номер расчетного периода (месяца) в календарном году: целое число от 1 до 12 включительно;</w:t>
      </w:r>
    </w:p>
    <w:p w14:paraId="4612A8FB" w14:textId="77777777" w:rsidR="0036656B" w:rsidRPr="0036656B" w:rsidRDefault="002F18FC" w:rsidP="0036656B">
      <w:pPr>
        <w:pStyle w:val="af5"/>
        <w:suppressAutoHyphens/>
        <w:spacing w:before="120" w:after="120"/>
        <w:ind w:left="0"/>
        <w:contextualSpacing w:val="0"/>
        <w:jc w:val="both"/>
        <w:rPr>
          <w:sz w:val="20"/>
          <w:szCs w:val="20"/>
        </w:rPr>
      </w:pPr>
      <m:oMath>
        <m:sSubSup>
          <m:sSubSupPr>
            <m:ctrlPr>
              <w:rPr>
                <w:rFonts w:ascii="Cambria Math" w:hAnsi="Cambria Math"/>
                <w:i/>
                <w:sz w:val="20"/>
                <w:szCs w:val="20"/>
              </w:rPr>
            </m:ctrlPr>
          </m:sSubSupPr>
          <m:e>
            <m:r>
              <w:rPr>
                <w:rFonts w:ascii="Cambria Math" w:hAnsi="Cambria Math"/>
                <w:sz w:val="20"/>
                <w:szCs w:val="20"/>
              </w:rPr>
              <m:t>∆</m:t>
            </m:r>
            <m:r>
              <w:rPr>
                <w:rFonts w:ascii="Cambria Math" w:hAnsi="Cambria Math"/>
                <w:sz w:val="20"/>
                <w:szCs w:val="20"/>
                <w:lang w:val="en-US"/>
              </w:rPr>
              <m:t>S</m:t>
            </m:r>
          </m:e>
          <m:sub>
            <m:r>
              <w:rPr>
                <w:rFonts w:ascii="Cambria Math" w:hAnsi="Cambria Math"/>
                <w:sz w:val="20"/>
                <w:szCs w:val="20"/>
              </w:rPr>
              <m:t>k,m'</m:t>
            </m:r>
          </m:sub>
          <m:sup>
            <m:r>
              <w:rPr>
                <w:rFonts w:ascii="Cambria Math" w:hAnsi="Cambria Math"/>
                <w:sz w:val="20"/>
                <w:szCs w:val="20"/>
              </w:rPr>
              <m:t>+</m:t>
            </m:r>
          </m:sup>
        </m:sSubSup>
      </m:oMath>
      <w:r w:rsidR="0036656B" w:rsidRPr="0036656B">
        <w:rPr>
          <w:sz w:val="20"/>
          <w:szCs w:val="20"/>
        </w:rPr>
        <w:t xml:space="preserve"> – величина, равная </w:t>
      </w:r>
      <m:oMath>
        <m:sSubSup>
          <m:sSubSupPr>
            <m:ctrlPr>
              <w:rPr>
                <w:rFonts w:ascii="Cambria Math" w:hAnsi="Cambria Math"/>
                <w:i/>
                <w:sz w:val="20"/>
                <w:szCs w:val="20"/>
              </w:rPr>
            </m:ctrlPr>
          </m:sSubSupPr>
          <m:e>
            <m:r>
              <w:rPr>
                <w:rFonts w:ascii="Cambria Math" w:hAnsi="Cambria Math"/>
                <w:sz w:val="20"/>
                <w:szCs w:val="20"/>
              </w:rPr>
              <m:t>∆</m:t>
            </m:r>
            <m:r>
              <w:rPr>
                <w:rFonts w:ascii="Cambria Math" w:hAnsi="Cambria Math"/>
                <w:sz w:val="20"/>
                <w:szCs w:val="20"/>
                <w:lang w:val="en-US"/>
              </w:rPr>
              <m:t>S</m:t>
            </m:r>
          </m:e>
          <m:sub>
            <m:r>
              <w:rPr>
                <w:rFonts w:ascii="Cambria Math" w:hAnsi="Cambria Math"/>
                <w:sz w:val="20"/>
                <w:szCs w:val="20"/>
              </w:rPr>
              <m:t>k,m</m:t>
            </m:r>
          </m:sub>
          <m:sup>
            <m:r>
              <w:rPr>
                <w:rFonts w:ascii="Cambria Math" w:hAnsi="Cambria Math"/>
                <w:sz w:val="20"/>
                <w:szCs w:val="20"/>
              </w:rPr>
              <m:t>+</m:t>
            </m:r>
          </m:sup>
        </m:sSubSup>
      </m:oMath>
      <w:r w:rsidR="0036656B" w:rsidRPr="0036656B">
        <w:rPr>
          <w:sz w:val="20"/>
          <w:szCs w:val="20"/>
        </w:rPr>
        <w:t xml:space="preserve"> при </w:t>
      </w:r>
      <w:r w:rsidR="0036656B" w:rsidRPr="0036656B">
        <w:rPr>
          <w:b/>
          <w:i/>
          <w:sz w:val="20"/>
          <w:szCs w:val="20"/>
          <w:lang w:val="en-US"/>
        </w:rPr>
        <w:t>m</w:t>
      </w:r>
      <w:r w:rsidR="0036656B" w:rsidRPr="0036656B">
        <w:rPr>
          <w:sz w:val="20"/>
          <w:szCs w:val="20"/>
        </w:rPr>
        <w:t xml:space="preserve"> = </w:t>
      </w:r>
      <w:r w:rsidR="0036656B" w:rsidRPr="0036656B">
        <w:rPr>
          <w:b/>
          <w:i/>
          <w:sz w:val="20"/>
          <w:szCs w:val="20"/>
          <w:lang w:val="en-US"/>
        </w:rPr>
        <w:t>m</w:t>
      </w:r>
      <w:r w:rsidR="0036656B" w:rsidRPr="0036656B">
        <w:rPr>
          <w:b/>
          <w:i/>
          <w:sz w:val="20"/>
          <w:szCs w:val="20"/>
        </w:rPr>
        <w:t xml:space="preserve">' </w:t>
      </w:r>
      <w:r w:rsidR="0036656B" w:rsidRPr="0036656B">
        <w:rPr>
          <w:sz w:val="20"/>
          <w:szCs w:val="20"/>
        </w:rPr>
        <w:t>и прочих совпадающих аргументах;</w:t>
      </w:r>
    </w:p>
    <w:p w14:paraId="54E97C19" w14:textId="77777777" w:rsidR="0036656B" w:rsidRPr="0036656B" w:rsidRDefault="002F18FC" w:rsidP="0036656B">
      <w:pPr>
        <w:suppressAutoHyphens/>
        <w:spacing w:before="120" w:after="120"/>
        <w:jc w:val="both"/>
        <w:rPr>
          <w:rFonts w:ascii="Times New Roman" w:hAnsi="Times New Roman" w:cs="Times New Roman"/>
        </w:rPr>
      </w:pPr>
      <m:oMath>
        <m:sSub>
          <m:sSubPr>
            <m:ctrlPr>
              <w:rPr>
                <w:rFonts w:ascii="Cambria Math" w:hAnsi="Cambria Math" w:cs="Times New Roman"/>
                <w:i/>
                <w:lang w:val="en-US"/>
              </w:rPr>
            </m:ctrlPr>
          </m:sSubPr>
          <m:e>
            <m:r>
              <w:rPr>
                <w:rFonts w:ascii="Cambria Math" w:hAnsi="Cambria Math" w:cs="Times New Roman"/>
                <w:lang w:val="en-US"/>
              </w:rPr>
              <m:t>M</m:t>
            </m:r>
          </m:e>
          <m:sub>
            <m:r>
              <w:rPr>
                <w:rFonts w:ascii="Cambria Math" w:hAnsi="Cambria Math" w:cs="Times New Roman"/>
              </w:rPr>
              <m:t>ОЗП</m:t>
            </m:r>
          </m:sub>
        </m:sSub>
      </m:oMath>
      <w:r w:rsidR="0036656B" w:rsidRPr="0036656B">
        <w:rPr>
          <w:rFonts w:ascii="Times New Roman" w:hAnsi="Times New Roman" w:cs="Times New Roman"/>
        </w:rPr>
        <w:t xml:space="preserve"> – количество расчетных периодов, расположенных в интервале с расчетного периода </w:t>
      </w:r>
      <w:r w:rsidR="0036656B" w:rsidRPr="0036656B">
        <w:rPr>
          <w:rFonts w:ascii="Times New Roman" w:hAnsi="Times New Roman" w:cs="Times New Roman"/>
          <w:b/>
          <w:i/>
          <w:lang w:val="en-US"/>
        </w:rPr>
        <w:t>m</w:t>
      </w:r>
      <w:r w:rsidR="0036656B" w:rsidRPr="0036656B">
        <w:rPr>
          <w:rFonts w:ascii="Times New Roman" w:hAnsi="Times New Roman" w:cs="Times New Roman"/>
          <w:b/>
          <w:i/>
        </w:rPr>
        <w:t xml:space="preserve"> </w:t>
      </w:r>
      <w:r w:rsidR="0036656B" w:rsidRPr="0036656B">
        <w:rPr>
          <w:rFonts w:ascii="Times New Roman" w:hAnsi="Times New Roman" w:cs="Times New Roman"/>
        </w:rPr>
        <w:t>(включая его)</w:t>
      </w:r>
      <w:r w:rsidR="0036656B" w:rsidRPr="0036656B">
        <w:rPr>
          <w:rFonts w:ascii="Times New Roman" w:hAnsi="Times New Roman" w:cs="Times New Roman"/>
          <w:b/>
          <w:i/>
        </w:rPr>
        <w:t xml:space="preserve">, </w:t>
      </w:r>
      <w:r w:rsidR="0036656B" w:rsidRPr="0036656B">
        <w:rPr>
          <w:rFonts w:ascii="Times New Roman" w:hAnsi="Times New Roman" w:cs="Times New Roman"/>
        </w:rPr>
        <w:t xml:space="preserve">в отношении которого рассчитывается стоимость Договора, и до окончания календарного года </w:t>
      </w:r>
      <w:r w:rsidR="0036656B" w:rsidRPr="0036656B">
        <w:rPr>
          <w:rFonts w:ascii="Times New Roman" w:hAnsi="Times New Roman" w:cs="Times New Roman"/>
          <w:b/>
          <w:i/>
          <w:lang w:val="en-US"/>
        </w:rPr>
        <w:t>k</w:t>
      </w:r>
      <w:r w:rsidR="0036656B" w:rsidRPr="0036656B">
        <w:rPr>
          <w:rFonts w:ascii="Times New Roman" w:hAnsi="Times New Roman" w:cs="Times New Roman"/>
        </w:rPr>
        <w:t xml:space="preserve">, из </w:t>
      </w:r>
      <w:r w:rsidR="0036656B" w:rsidRPr="0036656B">
        <w:rPr>
          <w:rFonts w:ascii="Times New Roman" w:hAnsi="Times New Roman" w:cs="Times New Roman"/>
        </w:rPr>
        <w:lastRenderedPageBreak/>
        <w:t xml:space="preserve">совокупности расчетных периодов, которым соответствуют значения </w:t>
      </w:r>
      <m:oMath>
        <m:r>
          <w:rPr>
            <w:rFonts w:ascii="Cambria Math" w:hAnsi="Cambria Math" w:cs="Times New Roman"/>
          </w:rPr>
          <m:t>1≤</m:t>
        </m:r>
        <m:r>
          <m:rPr>
            <m:sty m:val="bi"/>
          </m:rPr>
          <w:rPr>
            <w:rFonts w:ascii="Cambria Math" w:hAnsi="Cambria Math" w:cs="Times New Roman"/>
          </w:rPr>
          <m:t>m</m:t>
        </m:r>
        <m:r>
          <w:rPr>
            <w:rFonts w:ascii="Cambria Math" w:hAnsi="Cambria Math" w:cs="Times New Roman"/>
          </w:rPr>
          <m:t>≤4</m:t>
        </m:r>
      </m:oMath>
      <w:r w:rsidR="0036656B" w:rsidRPr="0036656B">
        <w:rPr>
          <w:rFonts w:ascii="Times New Roman" w:hAnsi="Times New Roman" w:cs="Times New Roman"/>
        </w:rPr>
        <w:t xml:space="preserve"> либо </w:t>
      </w:r>
      <m:oMath>
        <m:r>
          <w:rPr>
            <w:rFonts w:ascii="Cambria Math" w:hAnsi="Cambria Math" w:cs="Times New Roman"/>
          </w:rPr>
          <m:t>10≤</m:t>
        </m:r>
        <m:r>
          <m:rPr>
            <m:sty m:val="bi"/>
          </m:rPr>
          <w:rPr>
            <w:rFonts w:ascii="Cambria Math" w:hAnsi="Cambria Math" w:cs="Times New Roman"/>
          </w:rPr>
          <m:t>m</m:t>
        </m:r>
        <m:r>
          <w:rPr>
            <w:rFonts w:ascii="Cambria Math" w:hAnsi="Cambria Math" w:cs="Times New Roman"/>
          </w:rPr>
          <m:t>≤12</m:t>
        </m:r>
      </m:oMath>
      <w:r w:rsidR="0036656B" w:rsidRPr="0036656B">
        <w:rPr>
          <w:rFonts w:ascii="Times New Roman" w:hAnsi="Times New Roman" w:cs="Times New Roman"/>
        </w:rPr>
        <w:t>;</w:t>
      </w:r>
    </w:p>
    <w:p w14:paraId="1C4ABFE6" w14:textId="6456CA36" w:rsidR="0036656B" w:rsidRPr="0036656B" w:rsidRDefault="002F18FC" w:rsidP="0036656B">
      <w:pPr>
        <w:pStyle w:val="af5"/>
        <w:suppressAutoHyphens/>
        <w:spacing w:before="120" w:after="120"/>
        <w:ind w:left="0"/>
        <w:contextualSpacing w:val="0"/>
        <w:jc w:val="both"/>
        <w:rPr>
          <w:sz w:val="20"/>
          <w:szCs w:val="20"/>
        </w:rPr>
      </w:pPr>
      <m:oMath>
        <m:sSubSup>
          <m:sSubSupPr>
            <m:ctrlPr>
              <w:rPr>
                <w:rFonts w:ascii="Cambria Math" w:hAnsi="Cambria Math"/>
                <w:i/>
                <w:sz w:val="20"/>
                <w:szCs w:val="20"/>
              </w:rPr>
            </m:ctrlPr>
          </m:sSubSupPr>
          <m:e>
            <m:r>
              <w:rPr>
                <w:rFonts w:ascii="Cambria Math" w:hAnsi="Cambria Math"/>
                <w:sz w:val="20"/>
                <w:szCs w:val="20"/>
              </w:rPr>
              <m:t>∆</m:t>
            </m:r>
            <m:r>
              <w:rPr>
                <w:rFonts w:ascii="Cambria Math" w:hAnsi="Cambria Math"/>
                <w:sz w:val="20"/>
                <w:szCs w:val="20"/>
                <w:lang w:val="en-US"/>
              </w:rPr>
              <m:t>S</m:t>
            </m:r>
          </m:e>
          <m:sub>
            <m:r>
              <w:rPr>
                <w:rFonts w:ascii="Cambria Math" w:hAnsi="Cambria Math"/>
                <w:sz w:val="20"/>
                <w:szCs w:val="20"/>
              </w:rPr>
              <m:t>k-1</m:t>
            </m:r>
          </m:sub>
          <m:sup>
            <m:r>
              <w:rPr>
                <w:rFonts w:ascii="Cambria Math" w:hAnsi="Cambria Math"/>
                <w:sz w:val="20"/>
                <w:szCs w:val="20"/>
              </w:rPr>
              <m:t>1+</m:t>
            </m:r>
          </m:sup>
        </m:sSubSup>
      </m:oMath>
      <w:r w:rsidR="0036656B" w:rsidRPr="0036656B">
        <w:rPr>
          <w:sz w:val="20"/>
          <w:szCs w:val="20"/>
        </w:rPr>
        <w:t xml:space="preserve">  – остаток величины дополнительного возмещения со стороны Покупателя, не учтенный в стоимости Договора за периоды календарного года </w:t>
      </w:r>
      <w:r w:rsidR="0036656B" w:rsidRPr="0036656B">
        <w:rPr>
          <w:b/>
          <w:i/>
          <w:sz w:val="20"/>
          <w:szCs w:val="20"/>
          <w:lang w:val="en-US"/>
        </w:rPr>
        <w:t>k</w:t>
      </w:r>
      <w:r w:rsidR="0036656B" w:rsidRPr="0036656B">
        <w:rPr>
          <w:b/>
          <w:i/>
          <w:sz w:val="20"/>
          <w:szCs w:val="20"/>
        </w:rPr>
        <w:t>-1</w:t>
      </w:r>
      <w:r w:rsidR="0036656B" w:rsidRPr="0036656B">
        <w:rPr>
          <w:sz w:val="20"/>
          <w:szCs w:val="20"/>
        </w:rPr>
        <w:t xml:space="preserve">, в отношении мероприятий Инвестиционной программы на календарный год </w:t>
      </w:r>
      <w:r w:rsidR="0036656B" w:rsidRPr="0036656B">
        <w:rPr>
          <w:b/>
          <w:i/>
          <w:sz w:val="20"/>
          <w:szCs w:val="20"/>
          <w:lang w:val="en-US"/>
        </w:rPr>
        <w:t>k</w:t>
      </w:r>
      <w:r w:rsidR="0036656B" w:rsidRPr="0036656B">
        <w:rPr>
          <w:b/>
          <w:i/>
          <w:sz w:val="20"/>
          <w:szCs w:val="20"/>
        </w:rPr>
        <w:t>-1</w:t>
      </w:r>
      <w:r w:rsidR="0036656B" w:rsidRPr="0036656B">
        <w:rPr>
          <w:sz w:val="20"/>
          <w:szCs w:val="20"/>
        </w:rPr>
        <w:t xml:space="preserve">, для каждого из которых Поставщик </w:t>
      </w:r>
      <w:r w:rsidR="0036656B" w:rsidRPr="0036656B">
        <w:rPr>
          <w:b/>
          <w:sz w:val="20"/>
          <w:szCs w:val="20"/>
        </w:rPr>
        <w:t>выполнил</w:t>
      </w:r>
      <w:r w:rsidR="0036656B" w:rsidRPr="0036656B">
        <w:rPr>
          <w:sz w:val="20"/>
          <w:szCs w:val="20"/>
        </w:rPr>
        <w:t xml:space="preserve"> </w:t>
      </w:r>
      <w:r w:rsidR="0036656B" w:rsidRPr="0036656B">
        <w:rPr>
          <w:b/>
          <w:sz w:val="20"/>
          <w:szCs w:val="20"/>
        </w:rPr>
        <w:t xml:space="preserve">финальную контрольную точку </w:t>
      </w:r>
      <w:r w:rsidR="0036656B" w:rsidRPr="0036656B">
        <w:rPr>
          <w:sz w:val="20"/>
          <w:szCs w:val="20"/>
        </w:rPr>
        <w:t xml:space="preserve">в соответствии с требованиями Стандарта взаимодействия и Договора </w:t>
      </w:r>
      <w:r w:rsidR="0036656B" w:rsidRPr="0036656B">
        <w:rPr>
          <w:b/>
          <w:sz w:val="20"/>
          <w:szCs w:val="20"/>
        </w:rPr>
        <w:t>на основании отчета о выполнении контрольной точки</w:t>
      </w:r>
      <w:r w:rsidR="0036656B" w:rsidRPr="0036656B">
        <w:rPr>
          <w:sz w:val="20"/>
          <w:szCs w:val="20"/>
        </w:rPr>
        <w:t xml:space="preserve">, предоставляемого Поставщиком, и учитываемый при расчете стоимости Договора в расчетные периоды календарного года </w:t>
      </w:r>
      <w:r w:rsidR="0036656B" w:rsidRPr="0036656B">
        <w:rPr>
          <w:b/>
          <w:i/>
          <w:sz w:val="20"/>
          <w:szCs w:val="20"/>
          <w:lang w:val="en-US"/>
        </w:rPr>
        <w:t>k</w:t>
      </w:r>
      <w:r w:rsidR="0036656B" w:rsidRPr="0036656B">
        <w:rPr>
          <w:sz w:val="20"/>
          <w:szCs w:val="20"/>
        </w:rPr>
        <w:t xml:space="preserve">, рассчитывается в соответствии с </w:t>
      </w:r>
      <w:r w:rsidR="0036656B" w:rsidRPr="0036656B">
        <w:rPr>
          <w:b/>
          <w:sz w:val="20"/>
          <w:szCs w:val="20"/>
        </w:rPr>
        <w:t xml:space="preserve">пунктом </w:t>
      </w:r>
      <w:r w:rsidR="0036656B" w:rsidRPr="0036656B">
        <w:rPr>
          <w:b/>
          <w:sz w:val="20"/>
          <w:szCs w:val="20"/>
          <w:highlight w:val="yellow"/>
        </w:rPr>
        <w:fldChar w:fldCharType="begin"/>
      </w:r>
      <w:r w:rsidR="0036656B" w:rsidRPr="0036656B">
        <w:rPr>
          <w:b/>
          <w:sz w:val="20"/>
          <w:szCs w:val="20"/>
        </w:rPr>
        <w:instrText xml:space="preserve"> REF _Ref65782493 \r </w:instrText>
      </w:r>
      <w:r w:rsidR="0036656B">
        <w:rPr>
          <w:b/>
          <w:sz w:val="20"/>
          <w:szCs w:val="20"/>
        </w:rPr>
        <w:instrText xml:space="preserve"> \* MERGEFORMAT </w:instrText>
      </w:r>
      <w:r w:rsidR="0036656B" w:rsidRPr="0036656B">
        <w:rPr>
          <w:b/>
          <w:sz w:val="20"/>
          <w:szCs w:val="20"/>
          <w:highlight w:val="yellow"/>
        </w:rPr>
        <w:fldChar w:fldCharType="separate"/>
      </w:r>
      <w:r w:rsidR="00483165">
        <w:rPr>
          <w:b/>
          <w:sz w:val="20"/>
          <w:szCs w:val="20"/>
        </w:rPr>
        <w:t>4.3.2.10</w:t>
      </w:r>
      <w:r w:rsidR="0036656B" w:rsidRPr="0036656B">
        <w:rPr>
          <w:b/>
          <w:sz w:val="20"/>
          <w:szCs w:val="20"/>
          <w:highlight w:val="yellow"/>
        </w:rPr>
        <w:fldChar w:fldCharType="end"/>
      </w:r>
      <w:r w:rsidR="0036656B" w:rsidRPr="0036656B">
        <w:rPr>
          <w:sz w:val="20"/>
          <w:szCs w:val="20"/>
        </w:rPr>
        <w:t xml:space="preserve"> Договора.</w:t>
      </w:r>
    </w:p>
    <w:p w14:paraId="7AB094D8" w14:textId="233BADD6" w:rsidR="0036656B" w:rsidRPr="0036656B" w:rsidRDefault="002F18FC" w:rsidP="0036656B">
      <w:pPr>
        <w:pStyle w:val="af5"/>
        <w:suppressAutoHyphens/>
        <w:spacing w:before="120" w:after="120"/>
        <w:ind w:left="0"/>
        <w:contextualSpacing w:val="0"/>
        <w:jc w:val="both"/>
        <w:rPr>
          <w:sz w:val="20"/>
          <w:szCs w:val="20"/>
        </w:rPr>
      </w:pPr>
      <m:oMath>
        <m:sSubSup>
          <m:sSubSupPr>
            <m:ctrlPr>
              <w:rPr>
                <w:rFonts w:ascii="Cambria Math" w:hAnsi="Cambria Math"/>
                <w:i/>
                <w:sz w:val="20"/>
                <w:szCs w:val="20"/>
              </w:rPr>
            </m:ctrlPr>
          </m:sSubSupPr>
          <m:e>
            <m:r>
              <w:rPr>
                <w:rFonts w:ascii="Cambria Math" w:hAnsi="Cambria Math"/>
                <w:sz w:val="20"/>
                <w:szCs w:val="20"/>
              </w:rPr>
              <m:t>∆</m:t>
            </m:r>
            <m:r>
              <w:rPr>
                <w:rFonts w:ascii="Cambria Math" w:hAnsi="Cambria Math"/>
                <w:sz w:val="20"/>
                <w:szCs w:val="20"/>
                <w:lang w:val="en-US"/>
              </w:rPr>
              <m:t>S</m:t>
            </m:r>
          </m:e>
          <m:sub>
            <m:r>
              <w:rPr>
                <w:rFonts w:ascii="Cambria Math" w:hAnsi="Cambria Math"/>
                <w:sz w:val="20"/>
                <w:szCs w:val="20"/>
              </w:rPr>
              <m:t>k-1</m:t>
            </m:r>
          </m:sub>
          <m:sup>
            <m:r>
              <w:rPr>
                <w:rFonts w:ascii="Cambria Math" w:hAnsi="Cambria Math"/>
                <w:sz w:val="20"/>
                <w:szCs w:val="20"/>
              </w:rPr>
              <m:t>2+</m:t>
            </m:r>
          </m:sup>
        </m:sSubSup>
      </m:oMath>
      <w:r w:rsidR="0036656B" w:rsidRPr="0036656B">
        <w:rPr>
          <w:sz w:val="20"/>
          <w:szCs w:val="20"/>
        </w:rPr>
        <w:t xml:space="preserve"> – остаток величины дополнительного возмещения со стороны Покупателя, не учтенный в стоимости Договора за периоды календарного года </w:t>
      </w:r>
      <w:r w:rsidR="0036656B" w:rsidRPr="0036656B">
        <w:rPr>
          <w:b/>
          <w:i/>
          <w:sz w:val="20"/>
          <w:szCs w:val="20"/>
          <w:lang w:val="en-US"/>
        </w:rPr>
        <w:t>k</w:t>
      </w:r>
      <w:r w:rsidR="0036656B" w:rsidRPr="0036656B">
        <w:rPr>
          <w:b/>
          <w:i/>
          <w:sz w:val="20"/>
          <w:szCs w:val="20"/>
        </w:rPr>
        <w:t>-1</w:t>
      </w:r>
      <w:r w:rsidR="0036656B" w:rsidRPr="0036656B">
        <w:rPr>
          <w:sz w:val="20"/>
          <w:szCs w:val="20"/>
        </w:rPr>
        <w:t xml:space="preserve">, а также при расчете величины </w:t>
      </w:r>
      <m:oMath>
        <m:sSubSup>
          <m:sSubSupPr>
            <m:ctrlPr>
              <w:rPr>
                <w:rFonts w:ascii="Cambria Math" w:hAnsi="Cambria Math"/>
                <w:i/>
                <w:sz w:val="20"/>
                <w:szCs w:val="20"/>
              </w:rPr>
            </m:ctrlPr>
          </m:sSubSupPr>
          <m:e>
            <m:r>
              <w:rPr>
                <w:rFonts w:ascii="Cambria Math" w:hAnsi="Cambria Math"/>
                <w:sz w:val="20"/>
                <w:szCs w:val="20"/>
              </w:rPr>
              <m:t>∆</m:t>
            </m:r>
            <m:r>
              <w:rPr>
                <w:rFonts w:ascii="Cambria Math" w:hAnsi="Cambria Math"/>
                <w:sz w:val="20"/>
                <w:szCs w:val="20"/>
                <w:lang w:val="en-US"/>
              </w:rPr>
              <m:t>S</m:t>
            </m:r>
          </m:e>
          <m:sub>
            <m:r>
              <w:rPr>
                <w:rFonts w:ascii="Cambria Math" w:hAnsi="Cambria Math"/>
                <w:sz w:val="20"/>
                <w:szCs w:val="20"/>
              </w:rPr>
              <m:t>k-1</m:t>
            </m:r>
          </m:sub>
          <m:sup>
            <m:r>
              <w:rPr>
                <w:rFonts w:ascii="Cambria Math" w:hAnsi="Cambria Math"/>
                <w:sz w:val="20"/>
                <w:szCs w:val="20"/>
              </w:rPr>
              <m:t>1+</m:t>
            </m:r>
          </m:sup>
        </m:sSubSup>
      </m:oMath>
      <w:r w:rsidR="0036656B" w:rsidRPr="0036656B">
        <w:rPr>
          <w:sz w:val="20"/>
          <w:szCs w:val="20"/>
        </w:rPr>
        <w:t xml:space="preserve">   в отношении мероприятий Инвестиционной программы, согласованной на календарный год </w:t>
      </w:r>
      <w:r w:rsidR="0036656B" w:rsidRPr="0036656B">
        <w:rPr>
          <w:b/>
          <w:i/>
          <w:sz w:val="20"/>
          <w:szCs w:val="20"/>
          <w:lang w:val="en-US"/>
        </w:rPr>
        <w:t>k</w:t>
      </w:r>
      <w:r w:rsidR="0036656B" w:rsidRPr="0036656B">
        <w:rPr>
          <w:b/>
          <w:i/>
          <w:sz w:val="20"/>
          <w:szCs w:val="20"/>
        </w:rPr>
        <w:t>-1</w:t>
      </w:r>
      <w:r w:rsidR="0036656B" w:rsidRPr="0036656B">
        <w:rPr>
          <w:sz w:val="20"/>
          <w:szCs w:val="20"/>
        </w:rPr>
        <w:t xml:space="preserve">, </w:t>
      </w:r>
      <w:r w:rsidR="0036656B" w:rsidRPr="0036656B">
        <w:rPr>
          <w:b/>
          <w:sz w:val="20"/>
          <w:szCs w:val="20"/>
        </w:rPr>
        <w:t xml:space="preserve">выполнение которых было согласовано Сторонами </w:t>
      </w:r>
      <w:r w:rsidR="0036656B" w:rsidRPr="0036656B">
        <w:rPr>
          <w:sz w:val="20"/>
          <w:szCs w:val="20"/>
        </w:rPr>
        <w:t>в соответствии с требованиями Стандарта взаимодействия и Договора</w:t>
      </w:r>
      <w:r w:rsidR="0036656B" w:rsidRPr="0036656B">
        <w:rPr>
          <w:b/>
          <w:sz w:val="20"/>
          <w:szCs w:val="20"/>
        </w:rPr>
        <w:t xml:space="preserve"> на основании отчета об исполнении Инвестиционной программы за календарный год</w:t>
      </w:r>
      <w:r w:rsidR="0036656B" w:rsidRPr="0036656B">
        <w:rPr>
          <w:sz w:val="20"/>
          <w:szCs w:val="20"/>
        </w:rPr>
        <w:t xml:space="preserve"> </w:t>
      </w:r>
      <w:r w:rsidR="0036656B" w:rsidRPr="0036656B">
        <w:rPr>
          <w:b/>
          <w:i/>
          <w:sz w:val="20"/>
          <w:szCs w:val="20"/>
          <w:lang w:val="en-US"/>
        </w:rPr>
        <w:t>k</w:t>
      </w:r>
      <w:r w:rsidR="0036656B" w:rsidRPr="0036656B">
        <w:rPr>
          <w:b/>
          <w:i/>
          <w:sz w:val="20"/>
          <w:szCs w:val="20"/>
        </w:rPr>
        <w:t>-1</w:t>
      </w:r>
      <w:r w:rsidR="0036656B" w:rsidRPr="0036656B">
        <w:rPr>
          <w:sz w:val="20"/>
          <w:szCs w:val="20"/>
        </w:rPr>
        <w:t xml:space="preserve">, предоставляемого Поставщиком, учитываемый при расчете стоимости Договора в расчетные периоды календарного года </w:t>
      </w:r>
      <w:r w:rsidR="0036656B" w:rsidRPr="0036656B">
        <w:rPr>
          <w:b/>
          <w:i/>
          <w:sz w:val="20"/>
          <w:szCs w:val="20"/>
          <w:lang w:val="en-US"/>
        </w:rPr>
        <w:t>k</w:t>
      </w:r>
      <w:r w:rsidR="0036656B" w:rsidRPr="0036656B">
        <w:rPr>
          <w:b/>
          <w:i/>
          <w:sz w:val="20"/>
          <w:szCs w:val="20"/>
        </w:rPr>
        <w:t xml:space="preserve">, </w:t>
      </w:r>
      <w:r w:rsidR="0036656B" w:rsidRPr="0036656B">
        <w:rPr>
          <w:sz w:val="20"/>
          <w:szCs w:val="20"/>
        </w:rPr>
        <w:t xml:space="preserve">рассчитывается в соответствии с </w:t>
      </w:r>
      <w:r w:rsidR="0036656B" w:rsidRPr="0036656B">
        <w:rPr>
          <w:b/>
          <w:sz w:val="20"/>
          <w:szCs w:val="20"/>
        </w:rPr>
        <w:t xml:space="preserve">пунктом </w:t>
      </w:r>
      <w:r w:rsidR="0036656B" w:rsidRPr="0036656B">
        <w:rPr>
          <w:b/>
          <w:sz w:val="20"/>
          <w:szCs w:val="20"/>
          <w:highlight w:val="yellow"/>
        </w:rPr>
        <w:fldChar w:fldCharType="begin"/>
      </w:r>
      <w:r w:rsidR="0036656B" w:rsidRPr="0036656B">
        <w:rPr>
          <w:b/>
          <w:sz w:val="20"/>
          <w:szCs w:val="20"/>
        </w:rPr>
        <w:instrText xml:space="preserve"> REF _Ref65782493 \r </w:instrText>
      </w:r>
      <w:r w:rsidR="0036656B">
        <w:rPr>
          <w:b/>
          <w:sz w:val="20"/>
          <w:szCs w:val="20"/>
        </w:rPr>
        <w:instrText xml:space="preserve"> \* MERGEFORMAT </w:instrText>
      </w:r>
      <w:r w:rsidR="0036656B" w:rsidRPr="0036656B">
        <w:rPr>
          <w:b/>
          <w:sz w:val="20"/>
          <w:szCs w:val="20"/>
          <w:highlight w:val="yellow"/>
        </w:rPr>
        <w:fldChar w:fldCharType="separate"/>
      </w:r>
      <w:r w:rsidR="00483165">
        <w:rPr>
          <w:b/>
          <w:sz w:val="20"/>
          <w:szCs w:val="20"/>
        </w:rPr>
        <w:t>4.3.2.10</w:t>
      </w:r>
      <w:r w:rsidR="0036656B" w:rsidRPr="0036656B">
        <w:rPr>
          <w:b/>
          <w:sz w:val="20"/>
          <w:szCs w:val="20"/>
          <w:highlight w:val="yellow"/>
        </w:rPr>
        <w:fldChar w:fldCharType="end"/>
      </w:r>
      <w:r w:rsidR="0036656B" w:rsidRPr="0036656B">
        <w:rPr>
          <w:sz w:val="20"/>
          <w:szCs w:val="20"/>
        </w:rPr>
        <w:t xml:space="preserve"> Договора;</w:t>
      </w:r>
    </w:p>
    <w:p w14:paraId="634B2ECF" w14:textId="6D248540" w:rsidR="0036656B" w:rsidRPr="0036656B" w:rsidRDefault="002F18FC" w:rsidP="0036656B">
      <w:pPr>
        <w:pStyle w:val="af5"/>
        <w:suppressAutoHyphens/>
        <w:spacing w:before="120" w:after="120"/>
        <w:ind w:left="0"/>
        <w:contextualSpacing w:val="0"/>
        <w:jc w:val="both"/>
        <w:rPr>
          <w:sz w:val="20"/>
          <w:szCs w:val="20"/>
        </w:rPr>
      </w:pPr>
      <m:oMath>
        <m:sSubSup>
          <m:sSubSupPr>
            <m:ctrlPr>
              <w:rPr>
                <w:rFonts w:ascii="Cambria Math" w:hAnsi="Cambria Math"/>
                <w:i/>
                <w:sz w:val="20"/>
                <w:szCs w:val="20"/>
              </w:rPr>
            </m:ctrlPr>
          </m:sSubSupPr>
          <m:e>
            <m:r>
              <w:rPr>
                <w:rFonts w:ascii="Cambria Math" w:hAnsi="Cambria Math"/>
                <w:sz w:val="20"/>
                <w:szCs w:val="20"/>
              </w:rPr>
              <m:t>∆</m:t>
            </m:r>
            <m:r>
              <w:rPr>
                <w:rFonts w:ascii="Cambria Math" w:hAnsi="Cambria Math"/>
                <w:sz w:val="20"/>
                <w:szCs w:val="20"/>
                <w:lang w:val="en-US"/>
              </w:rPr>
              <m:t>S</m:t>
            </m:r>
          </m:e>
          <m:sub>
            <m:r>
              <w:rPr>
                <w:rFonts w:ascii="Cambria Math" w:hAnsi="Cambria Math"/>
                <w:sz w:val="20"/>
                <w:szCs w:val="20"/>
              </w:rPr>
              <m:t>k-1</m:t>
            </m:r>
          </m:sub>
          <m:sup>
            <m:r>
              <w:rPr>
                <w:rFonts w:ascii="Cambria Math" w:hAnsi="Cambria Math"/>
                <w:sz w:val="20"/>
                <w:szCs w:val="20"/>
              </w:rPr>
              <m:t>3+</m:t>
            </m:r>
          </m:sup>
        </m:sSubSup>
      </m:oMath>
      <w:r w:rsidR="0036656B" w:rsidRPr="0036656B">
        <w:rPr>
          <w:sz w:val="20"/>
          <w:szCs w:val="20"/>
        </w:rPr>
        <w:t xml:space="preserve">– остаток величины дополнительного возмещения со стороны Покупателя в отношении мероприятий Инвестиционной программы </w:t>
      </w:r>
      <w:r w:rsidR="0036656B" w:rsidRPr="0036656B">
        <w:rPr>
          <w:b/>
          <w:sz w:val="20"/>
          <w:szCs w:val="20"/>
        </w:rPr>
        <w:t>прошлых лет</w:t>
      </w:r>
      <w:r w:rsidR="0036656B" w:rsidRPr="0036656B">
        <w:rPr>
          <w:sz w:val="20"/>
          <w:szCs w:val="20"/>
        </w:rPr>
        <w:t xml:space="preserve"> (ранее календарного года </w:t>
      </w:r>
      <w:r w:rsidR="0036656B" w:rsidRPr="0036656B">
        <w:rPr>
          <w:b/>
          <w:i/>
          <w:sz w:val="20"/>
          <w:szCs w:val="20"/>
          <w:lang w:val="en-US"/>
        </w:rPr>
        <w:t>k</w:t>
      </w:r>
      <w:r w:rsidR="0036656B" w:rsidRPr="0036656B">
        <w:rPr>
          <w:b/>
          <w:i/>
          <w:sz w:val="20"/>
          <w:szCs w:val="20"/>
        </w:rPr>
        <w:t>-1</w:t>
      </w:r>
      <w:r w:rsidR="0036656B" w:rsidRPr="0036656B">
        <w:rPr>
          <w:sz w:val="20"/>
          <w:szCs w:val="20"/>
        </w:rPr>
        <w:t xml:space="preserve">), не учтенный в стоимости Договора за периоды календарного года </w:t>
      </w:r>
      <w:r w:rsidR="0036656B" w:rsidRPr="0036656B">
        <w:rPr>
          <w:b/>
          <w:i/>
          <w:sz w:val="20"/>
          <w:szCs w:val="20"/>
          <w:lang w:val="en-US"/>
        </w:rPr>
        <w:t>k</w:t>
      </w:r>
      <w:r w:rsidR="0036656B" w:rsidRPr="0036656B">
        <w:rPr>
          <w:b/>
          <w:i/>
          <w:sz w:val="20"/>
          <w:szCs w:val="20"/>
        </w:rPr>
        <w:t>-1</w:t>
      </w:r>
      <w:r w:rsidR="0036656B" w:rsidRPr="0036656B">
        <w:rPr>
          <w:sz w:val="20"/>
          <w:szCs w:val="20"/>
        </w:rPr>
        <w:t xml:space="preserve">, и учитываемый при расчете стоимости Договора в расчетные периоды календарного года </w:t>
      </w:r>
      <w:r w:rsidR="0036656B" w:rsidRPr="0036656B">
        <w:rPr>
          <w:b/>
          <w:i/>
          <w:sz w:val="20"/>
          <w:szCs w:val="20"/>
          <w:lang w:val="en-US"/>
        </w:rPr>
        <w:t>k</w:t>
      </w:r>
      <w:r w:rsidR="0036656B" w:rsidRPr="0036656B">
        <w:rPr>
          <w:sz w:val="20"/>
          <w:szCs w:val="20"/>
        </w:rPr>
        <w:t xml:space="preserve">, рассчитывается в соответствии с </w:t>
      </w:r>
      <w:r w:rsidR="0036656B" w:rsidRPr="0036656B">
        <w:rPr>
          <w:b/>
          <w:sz w:val="20"/>
          <w:szCs w:val="20"/>
        </w:rPr>
        <w:t xml:space="preserve">пунктом </w:t>
      </w:r>
      <w:r w:rsidR="0036656B" w:rsidRPr="0036656B">
        <w:rPr>
          <w:b/>
          <w:sz w:val="20"/>
          <w:szCs w:val="20"/>
          <w:highlight w:val="yellow"/>
        </w:rPr>
        <w:fldChar w:fldCharType="begin"/>
      </w:r>
      <w:r w:rsidR="0036656B" w:rsidRPr="0036656B">
        <w:rPr>
          <w:b/>
          <w:sz w:val="20"/>
          <w:szCs w:val="20"/>
        </w:rPr>
        <w:instrText xml:space="preserve"> REF _Ref65782493 \r </w:instrText>
      </w:r>
      <w:r w:rsidR="0036656B">
        <w:rPr>
          <w:b/>
          <w:sz w:val="20"/>
          <w:szCs w:val="20"/>
        </w:rPr>
        <w:instrText xml:space="preserve"> \* MERGEFORMAT </w:instrText>
      </w:r>
      <w:r w:rsidR="0036656B" w:rsidRPr="0036656B">
        <w:rPr>
          <w:b/>
          <w:sz w:val="20"/>
          <w:szCs w:val="20"/>
          <w:highlight w:val="yellow"/>
        </w:rPr>
        <w:fldChar w:fldCharType="separate"/>
      </w:r>
      <w:r w:rsidR="00483165">
        <w:rPr>
          <w:b/>
          <w:sz w:val="20"/>
          <w:szCs w:val="20"/>
        </w:rPr>
        <w:t>4.3.2.10</w:t>
      </w:r>
      <w:r w:rsidR="0036656B" w:rsidRPr="0036656B">
        <w:rPr>
          <w:b/>
          <w:sz w:val="20"/>
          <w:szCs w:val="20"/>
          <w:highlight w:val="yellow"/>
        </w:rPr>
        <w:fldChar w:fldCharType="end"/>
      </w:r>
      <w:r w:rsidR="0036656B" w:rsidRPr="0036656B">
        <w:rPr>
          <w:sz w:val="20"/>
          <w:szCs w:val="20"/>
        </w:rPr>
        <w:t xml:space="preserve"> Договора (в рублях, без учета НДС).</w:t>
      </w:r>
    </w:p>
    <w:p w14:paraId="564F9D48" w14:textId="77777777" w:rsidR="0036656B" w:rsidRPr="0036656B" w:rsidRDefault="0036656B" w:rsidP="00784CD8">
      <w:pPr>
        <w:pStyle w:val="af5"/>
        <w:numPr>
          <w:ilvl w:val="0"/>
          <w:numId w:val="7"/>
        </w:numPr>
        <w:tabs>
          <w:tab w:val="left" w:pos="1276"/>
        </w:tabs>
        <w:suppressAutoHyphens/>
        <w:spacing w:before="120" w:after="120"/>
        <w:ind w:left="0" w:firstLine="567"/>
        <w:contextualSpacing w:val="0"/>
        <w:jc w:val="both"/>
        <w:rPr>
          <w:sz w:val="20"/>
          <w:szCs w:val="20"/>
        </w:rPr>
      </w:pPr>
      <w:bookmarkStart w:id="122" w:name="_Ref65782493"/>
      <w:r w:rsidRPr="0036656B">
        <w:rPr>
          <w:sz w:val="20"/>
          <w:szCs w:val="20"/>
        </w:rPr>
        <w:t xml:space="preserve">Величины </w:t>
      </w:r>
      <m:oMath>
        <m:sSubSup>
          <m:sSubSupPr>
            <m:ctrlPr>
              <w:rPr>
                <w:rFonts w:ascii="Cambria Math" w:hAnsi="Cambria Math"/>
                <w:i/>
                <w:sz w:val="20"/>
                <w:szCs w:val="20"/>
              </w:rPr>
            </m:ctrlPr>
          </m:sSubSupPr>
          <m:e>
            <m:r>
              <w:rPr>
                <w:rFonts w:ascii="Cambria Math" w:hAnsi="Cambria Math"/>
                <w:sz w:val="20"/>
                <w:szCs w:val="20"/>
              </w:rPr>
              <m:t>∆</m:t>
            </m:r>
            <m:r>
              <w:rPr>
                <w:rFonts w:ascii="Cambria Math" w:hAnsi="Cambria Math"/>
                <w:sz w:val="20"/>
                <w:szCs w:val="20"/>
                <w:lang w:val="en-US"/>
              </w:rPr>
              <m:t>S</m:t>
            </m:r>
          </m:e>
          <m:sub>
            <m:r>
              <w:rPr>
                <w:rFonts w:ascii="Cambria Math" w:hAnsi="Cambria Math"/>
                <w:sz w:val="20"/>
                <w:szCs w:val="20"/>
              </w:rPr>
              <m:t>k-1</m:t>
            </m:r>
          </m:sub>
          <m:sup>
            <m:r>
              <w:rPr>
                <w:rFonts w:ascii="Cambria Math" w:hAnsi="Cambria Math"/>
                <w:sz w:val="20"/>
                <w:szCs w:val="20"/>
              </w:rPr>
              <m:t>1+</m:t>
            </m:r>
          </m:sup>
        </m:sSubSup>
      </m:oMath>
      <w:r w:rsidRPr="0036656B">
        <w:rPr>
          <w:sz w:val="20"/>
          <w:szCs w:val="20"/>
        </w:rPr>
        <w:t xml:space="preserve"> и </w:t>
      </w:r>
      <m:oMath>
        <m:sSubSup>
          <m:sSubSupPr>
            <m:ctrlPr>
              <w:rPr>
                <w:rFonts w:ascii="Cambria Math" w:hAnsi="Cambria Math"/>
                <w:i/>
                <w:sz w:val="20"/>
                <w:szCs w:val="20"/>
              </w:rPr>
            </m:ctrlPr>
          </m:sSubSupPr>
          <m:e>
            <m:r>
              <w:rPr>
                <w:rFonts w:ascii="Cambria Math" w:hAnsi="Cambria Math"/>
                <w:sz w:val="20"/>
                <w:szCs w:val="20"/>
              </w:rPr>
              <m:t>∆</m:t>
            </m:r>
            <m:r>
              <w:rPr>
                <w:rFonts w:ascii="Cambria Math" w:hAnsi="Cambria Math"/>
                <w:sz w:val="20"/>
                <w:szCs w:val="20"/>
                <w:lang w:val="en-US"/>
              </w:rPr>
              <m:t>S</m:t>
            </m:r>
          </m:e>
          <m:sub>
            <m:r>
              <w:rPr>
                <w:rFonts w:ascii="Cambria Math" w:hAnsi="Cambria Math"/>
                <w:sz w:val="20"/>
                <w:szCs w:val="20"/>
              </w:rPr>
              <m:t>k-1</m:t>
            </m:r>
          </m:sub>
          <m:sup>
            <m:r>
              <w:rPr>
                <w:rFonts w:ascii="Cambria Math" w:hAnsi="Cambria Math"/>
                <w:sz w:val="20"/>
                <w:szCs w:val="20"/>
              </w:rPr>
              <m:t>2+</m:t>
            </m:r>
          </m:sup>
        </m:sSubSup>
      </m:oMath>
      <w:r w:rsidRPr="0036656B">
        <w:rPr>
          <w:sz w:val="20"/>
          <w:szCs w:val="20"/>
        </w:rPr>
        <w:t xml:space="preserve"> и </w:t>
      </w:r>
      <m:oMath>
        <m:sSubSup>
          <m:sSubSupPr>
            <m:ctrlPr>
              <w:rPr>
                <w:rFonts w:ascii="Cambria Math" w:hAnsi="Cambria Math"/>
                <w:i/>
                <w:sz w:val="20"/>
                <w:szCs w:val="20"/>
              </w:rPr>
            </m:ctrlPr>
          </m:sSubSupPr>
          <m:e>
            <m:r>
              <w:rPr>
                <w:rFonts w:ascii="Cambria Math" w:hAnsi="Cambria Math"/>
                <w:sz w:val="20"/>
                <w:szCs w:val="20"/>
              </w:rPr>
              <m:t>∆</m:t>
            </m:r>
            <m:r>
              <w:rPr>
                <w:rFonts w:ascii="Cambria Math" w:hAnsi="Cambria Math"/>
                <w:sz w:val="20"/>
                <w:szCs w:val="20"/>
                <w:lang w:val="en-US"/>
              </w:rPr>
              <m:t>S</m:t>
            </m:r>
          </m:e>
          <m:sub>
            <m:r>
              <w:rPr>
                <w:rFonts w:ascii="Cambria Math" w:hAnsi="Cambria Math"/>
                <w:sz w:val="20"/>
                <w:szCs w:val="20"/>
              </w:rPr>
              <m:t>k-1</m:t>
            </m:r>
          </m:sub>
          <m:sup>
            <m:r>
              <w:rPr>
                <w:rFonts w:ascii="Cambria Math" w:hAnsi="Cambria Math"/>
                <w:sz w:val="20"/>
                <w:szCs w:val="20"/>
              </w:rPr>
              <m:t>3+</m:t>
            </m:r>
          </m:sup>
        </m:sSubSup>
      </m:oMath>
      <w:r w:rsidRPr="0036656B">
        <w:rPr>
          <w:sz w:val="20"/>
          <w:szCs w:val="20"/>
        </w:rPr>
        <w:t xml:space="preserve"> определяются следующим образом:</w:t>
      </w:r>
      <w:bookmarkEnd w:id="122"/>
    </w:p>
    <w:p w14:paraId="4751A414" w14:textId="77777777" w:rsidR="0036656B" w:rsidRPr="0036656B" w:rsidRDefault="002F18FC" w:rsidP="0036656B">
      <w:pPr>
        <w:suppressAutoHyphens/>
        <w:spacing w:before="120" w:after="120"/>
        <w:ind w:right="-143"/>
        <w:jc w:val="both"/>
        <w:rPr>
          <w:rFonts w:ascii="Times New Roman" w:hAnsi="Times New Roman" w:cs="Times New Roman"/>
        </w:rPr>
      </w:pPr>
      <m:oMathPara>
        <m:oMathParaPr>
          <m:jc m:val="center"/>
        </m:oMathParaPr>
        <m:oMath>
          <m:sSubSup>
            <m:sSubSupPr>
              <m:ctrlPr>
                <w:rPr>
                  <w:rFonts w:ascii="Cambria Math" w:hAnsi="Cambria Math" w:cs="Times New Roman"/>
                  <w:i/>
                </w:rPr>
              </m:ctrlPr>
            </m:sSubSupPr>
            <m:e>
              <m:r>
                <w:rPr>
                  <w:rFonts w:ascii="Cambria Math" w:hAnsi="Cambria Math" w:cs="Times New Roman"/>
                </w:rPr>
                <m:t>∆</m:t>
              </m:r>
              <m:r>
                <w:rPr>
                  <w:rFonts w:ascii="Cambria Math" w:hAnsi="Cambria Math" w:cs="Times New Roman"/>
                  <w:lang w:val="en-US"/>
                </w:rPr>
                <m:t>S</m:t>
              </m:r>
            </m:e>
            <m:sub>
              <m:r>
                <w:rPr>
                  <w:rFonts w:ascii="Cambria Math" w:hAnsi="Cambria Math" w:cs="Times New Roman"/>
                </w:rPr>
                <m:t>k-1</m:t>
              </m:r>
            </m:sub>
            <m:sup>
              <m:r>
                <w:rPr>
                  <w:rFonts w:ascii="Cambria Math" w:hAnsi="Cambria Math" w:cs="Times New Roman"/>
                </w:rPr>
                <m:t>1+</m:t>
              </m:r>
            </m:sup>
          </m:sSubSup>
          <m:r>
            <w:rPr>
              <w:rFonts w:ascii="Cambria Math" w:hAnsi="Cambria Math" w:cs="Times New Roman"/>
            </w:rPr>
            <m:t>=</m:t>
          </m:r>
          <m:nary>
            <m:naryPr>
              <m:chr m:val="∑"/>
              <m:limLoc m:val="undOvr"/>
              <m:ctrlPr>
                <w:rPr>
                  <w:rFonts w:ascii="Cambria Math" w:hAnsi="Cambria Math" w:cs="Times New Roman"/>
                  <w:i/>
                </w:rPr>
              </m:ctrlPr>
            </m:naryPr>
            <m:sub>
              <m:sSub>
                <m:sSubPr>
                  <m:ctrlPr>
                    <w:rPr>
                      <w:rFonts w:ascii="Cambria Math" w:hAnsi="Cambria Math" w:cs="Times New Roman"/>
                      <w:i/>
                    </w:rPr>
                  </m:ctrlPr>
                </m:sSubPr>
                <m:e>
                  <m:r>
                    <m:rPr>
                      <m:sty m:val="bi"/>
                    </m:rPr>
                    <w:rPr>
                      <w:rFonts w:ascii="Cambria Math" w:hAnsi="Cambria Math" w:cs="Times New Roman"/>
                      <w:lang w:val="en-US"/>
                    </w:rPr>
                    <m:t>i=</m:t>
                  </m:r>
                  <m:r>
                    <m:rPr>
                      <m:sty m:val="bi"/>
                    </m:rPr>
                    <w:rPr>
                      <w:rFonts w:ascii="Cambria Math" w:hAnsi="Cambria Math" w:cs="Times New Roman"/>
                    </w:rPr>
                    <m:t>i</m:t>
                  </m:r>
                </m:e>
                <m:sub>
                  <m:r>
                    <w:rPr>
                      <w:rFonts w:ascii="Cambria Math" w:hAnsi="Cambria Math" w:cs="Times New Roman"/>
                    </w:rPr>
                    <m:t>Ф_КТ</m:t>
                  </m:r>
                </m:sub>
              </m:sSub>
            </m:sub>
            <m:sup>
              <m:sSub>
                <m:sSubPr>
                  <m:ctrlPr>
                    <w:rPr>
                      <w:rFonts w:ascii="Cambria Math" w:hAnsi="Cambria Math" w:cs="Times New Roman"/>
                      <w:i/>
                    </w:rPr>
                  </m:ctrlPr>
                </m:sSubPr>
                <m:e>
                  <m:r>
                    <w:rPr>
                      <w:rFonts w:ascii="Cambria Math" w:hAnsi="Cambria Math" w:cs="Times New Roman"/>
                    </w:rPr>
                    <m:t>I</m:t>
                  </m:r>
                </m:e>
                <m:sub>
                  <m:r>
                    <w:rPr>
                      <w:rFonts w:ascii="Cambria Math" w:hAnsi="Cambria Math" w:cs="Times New Roman"/>
                    </w:rPr>
                    <m:t>Ф_КТ</m:t>
                  </m:r>
                </m:sub>
              </m:sSub>
            </m:sup>
            <m:e>
              <m:sSubSup>
                <m:sSubSupPr>
                  <m:ctrlPr>
                    <w:rPr>
                      <w:rFonts w:ascii="Cambria Math" w:hAnsi="Cambria Math" w:cs="Times New Roman"/>
                      <w:i/>
                    </w:rPr>
                  </m:ctrlPr>
                </m:sSubSupPr>
                <m:e>
                  <m:r>
                    <w:rPr>
                      <w:rFonts w:ascii="Cambria Math" w:hAnsi="Cambria Math" w:cs="Times New Roman"/>
                    </w:rPr>
                    <m:t>∆</m:t>
                  </m:r>
                  <m:r>
                    <w:rPr>
                      <w:rFonts w:ascii="Cambria Math" w:hAnsi="Cambria Math" w:cs="Times New Roman"/>
                      <w:lang w:val="en-US"/>
                    </w:rPr>
                    <m:t>S</m:t>
                  </m:r>
                </m:e>
                <m:sub>
                  <m:r>
                    <w:rPr>
                      <w:rFonts w:ascii="Cambria Math" w:hAnsi="Cambria Math" w:cs="Times New Roman"/>
                    </w:rPr>
                    <m:t>k-1</m:t>
                  </m:r>
                  <m:r>
                    <w:rPr>
                      <w:rFonts w:ascii="Cambria Math" w:hAnsi="Cambria Math" w:cs="Times New Roman"/>
                      <w:lang w:val="en-US"/>
                    </w:rPr>
                    <m:t>,i</m:t>
                  </m:r>
                </m:sub>
                <m:sup>
                  <m:r>
                    <w:rPr>
                      <w:rFonts w:ascii="Cambria Math" w:hAnsi="Cambria Math" w:cs="Times New Roman"/>
                    </w:rPr>
                    <m:t>1+</m:t>
                  </m:r>
                </m:sup>
              </m:sSubSup>
            </m:e>
          </m:nary>
          <m:r>
            <w:rPr>
              <w:rFonts w:ascii="Cambria Math" w:hAnsi="Cambria Math" w:cs="Times New Roman"/>
            </w:rPr>
            <m:t>=</m:t>
          </m:r>
          <m:nary>
            <m:naryPr>
              <m:chr m:val="∑"/>
              <m:limLoc m:val="undOvr"/>
              <m:ctrlPr>
                <w:rPr>
                  <w:rFonts w:ascii="Cambria Math" w:hAnsi="Cambria Math" w:cs="Times New Roman"/>
                  <w:i/>
                </w:rPr>
              </m:ctrlPr>
            </m:naryPr>
            <m:sub>
              <m:sSub>
                <m:sSubPr>
                  <m:ctrlPr>
                    <w:rPr>
                      <w:rFonts w:ascii="Cambria Math" w:hAnsi="Cambria Math" w:cs="Times New Roman"/>
                      <w:i/>
                    </w:rPr>
                  </m:ctrlPr>
                </m:sSubPr>
                <m:e>
                  <m:r>
                    <m:rPr>
                      <m:sty m:val="bi"/>
                    </m:rPr>
                    <w:rPr>
                      <w:rFonts w:ascii="Cambria Math" w:hAnsi="Cambria Math" w:cs="Times New Roman"/>
                      <w:lang w:val="en-US"/>
                    </w:rPr>
                    <m:t>i=</m:t>
                  </m:r>
                  <m:r>
                    <m:rPr>
                      <m:sty m:val="bi"/>
                    </m:rPr>
                    <w:rPr>
                      <w:rFonts w:ascii="Cambria Math" w:hAnsi="Cambria Math" w:cs="Times New Roman"/>
                    </w:rPr>
                    <m:t>i</m:t>
                  </m:r>
                </m:e>
                <m:sub>
                  <m:r>
                    <w:rPr>
                      <w:rFonts w:ascii="Cambria Math" w:hAnsi="Cambria Math" w:cs="Times New Roman"/>
                    </w:rPr>
                    <m:t>Ф_КТ</m:t>
                  </m:r>
                </m:sub>
              </m:sSub>
            </m:sub>
            <m:sup>
              <m:sSub>
                <m:sSubPr>
                  <m:ctrlPr>
                    <w:rPr>
                      <w:rFonts w:ascii="Cambria Math" w:hAnsi="Cambria Math" w:cs="Times New Roman"/>
                      <w:i/>
                    </w:rPr>
                  </m:ctrlPr>
                </m:sSubPr>
                <m:e>
                  <m:r>
                    <w:rPr>
                      <w:rFonts w:ascii="Cambria Math" w:hAnsi="Cambria Math" w:cs="Times New Roman"/>
                    </w:rPr>
                    <m:t>I</m:t>
                  </m:r>
                </m:e>
                <m:sub>
                  <m:r>
                    <w:rPr>
                      <w:rFonts w:ascii="Cambria Math" w:hAnsi="Cambria Math" w:cs="Times New Roman"/>
                    </w:rPr>
                    <m:t>Ф_КТ</m:t>
                  </m:r>
                </m:sub>
              </m:sSub>
            </m:sup>
            <m:e>
              <m:d>
                <m:dPr>
                  <m:ctrlPr>
                    <w:rPr>
                      <w:rFonts w:ascii="Cambria Math" w:hAnsi="Cambria Math" w:cs="Times New Roman"/>
                      <w:i/>
                    </w:rPr>
                  </m:ctrlPr>
                </m:dPr>
                <m:e>
                  <m:sSubSup>
                    <m:sSubSupPr>
                      <m:ctrlPr>
                        <w:rPr>
                          <w:rFonts w:ascii="Cambria Math" w:hAnsi="Cambria Math" w:cs="Times New Roman"/>
                          <w:i/>
                        </w:rPr>
                      </m:ctrlPr>
                    </m:sSubSupPr>
                    <m:e>
                      <m:r>
                        <w:rPr>
                          <w:rFonts w:ascii="Cambria Math" w:hAnsi="Cambria Math" w:cs="Times New Roman"/>
                          <w:lang w:val="en-US"/>
                        </w:rPr>
                        <m:t>S</m:t>
                      </m:r>
                      <m:ctrlPr>
                        <w:rPr>
                          <w:rFonts w:ascii="Cambria Math" w:hAnsi="Cambria Math" w:cs="Times New Roman"/>
                          <w:i/>
                          <w:lang w:val="en-US"/>
                        </w:rPr>
                      </m:ctrlPr>
                    </m:e>
                    <m:sub>
                      <m:r>
                        <w:rPr>
                          <w:rFonts w:ascii="Cambria Math" w:hAnsi="Cambria Math" w:cs="Times New Roman"/>
                          <w:lang w:val="en-US"/>
                        </w:rPr>
                        <m:t>k-1, i</m:t>
                      </m:r>
                    </m:sub>
                    <m:sup>
                      <m:r>
                        <w:rPr>
                          <w:rFonts w:ascii="Cambria Math" w:hAnsi="Cambria Math" w:cs="Times New Roman"/>
                        </w:rPr>
                        <m:t>ба</m:t>
                      </m:r>
                      <m:sSub>
                        <m:sSubPr>
                          <m:ctrlPr>
                            <w:rPr>
                              <w:rFonts w:ascii="Cambria Math" w:hAnsi="Cambria Math" w:cs="Times New Roman"/>
                              <w:i/>
                            </w:rPr>
                          </m:ctrlPr>
                        </m:sSubPr>
                        <m:e>
                          <m:r>
                            <w:rPr>
                              <w:rFonts w:ascii="Cambria Math" w:hAnsi="Cambria Math" w:cs="Times New Roman"/>
                            </w:rPr>
                            <m:t>з</m:t>
                          </m:r>
                        </m:e>
                        <m:sub>
                          <m:r>
                            <w:rPr>
                              <w:rFonts w:ascii="Cambria Math" w:hAnsi="Cambria Math" w:cs="Times New Roman"/>
                            </w:rPr>
                            <m:t>превыш</m:t>
                          </m:r>
                        </m:sub>
                      </m:sSub>
                    </m:sup>
                  </m:sSubSup>
                  <m:r>
                    <w:rPr>
                      <w:rFonts w:ascii="Cambria Math" w:hAnsi="Cambria Math" w:cs="Times New Roman"/>
                    </w:rPr>
                    <m:t>-</m:t>
                  </m:r>
                  <m:nary>
                    <m:naryPr>
                      <m:chr m:val="∑"/>
                      <m:limLoc m:val="undOvr"/>
                      <m:ctrlPr>
                        <w:rPr>
                          <w:rFonts w:ascii="Cambria Math" w:hAnsi="Cambria Math" w:cs="Times New Roman"/>
                          <w:i/>
                        </w:rPr>
                      </m:ctrlPr>
                    </m:naryPr>
                    <m:sub>
                      <m:r>
                        <w:rPr>
                          <w:rFonts w:ascii="Cambria Math" w:hAnsi="Cambria Math" w:cs="Times New Roman"/>
                          <w:lang w:val="en-US"/>
                        </w:rPr>
                        <m:t>m</m:t>
                      </m:r>
                      <m:r>
                        <w:rPr>
                          <w:rFonts w:ascii="Cambria Math" w:hAnsi="Cambria Math" w:cs="Times New Roman"/>
                        </w:rPr>
                        <m:t>=1</m:t>
                      </m:r>
                    </m:sub>
                    <m:sup>
                      <m:r>
                        <w:rPr>
                          <w:rFonts w:ascii="Cambria Math" w:hAnsi="Cambria Math" w:cs="Times New Roman"/>
                        </w:rPr>
                        <m:t>12</m:t>
                      </m:r>
                    </m:sup>
                    <m:e>
                      <m:sSubSup>
                        <m:sSubSupPr>
                          <m:ctrlPr>
                            <w:rPr>
                              <w:rFonts w:ascii="Cambria Math" w:hAnsi="Cambria Math" w:cs="Times New Roman"/>
                              <w:i/>
                            </w:rPr>
                          </m:ctrlPr>
                        </m:sSubSupPr>
                        <m:e>
                          <m:r>
                            <w:rPr>
                              <w:rFonts w:ascii="Cambria Math" w:hAnsi="Cambria Math" w:cs="Times New Roman"/>
                              <w:lang w:val="en-US"/>
                            </w:rPr>
                            <m:t>S</m:t>
                          </m:r>
                        </m:e>
                        <m:sub>
                          <m:r>
                            <w:rPr>
                              <w:rFonts w:ascii="Cambria Math" w:hAnsi="Cambria Math" w:cs="Times New Roman"/>
                              <w:lang w:val="en-US"/>
                            </w:rPr>
                            <m:t>k-1</m:t>
                          </m:r>
                          <m:r>
                            <w:rPr>
                              <w:rFonts w:ascii="Cambria Math" w:hAnsi="Cambria Math" w:cs="Times New Roman"/>
                            </w:rPr>
                            <m:t>,</m:t>
                          </m:r>
                          <m:r>
                            <w:rPr>
                              <w:rFonts w:ascii="Cambria Math" w:hAnsi="Cambria Math" w:cs="Times New Roman"/>
                              <w:lang w:val="en-US"/>
                            </w:rPr>
                            <m:t>m,i</m:t>
                          </m:r>
                        </m:sub>
                        <m:sup>
                          <m:r>
                            <w:rPr>
                              <w:rFonts w:ascii="Cambria Math" w:hAnsi="Cambria Math" w:cs="Times New Roman"/>
                            </w:rPr>
                            <m:t>+</m:t>
                          </m:r>
                        </m:sup>
                      </m:sSubSup>
                    </m:e>
                  </m:nary>
                </m:e>
              </m:d>
            </m:e>
          </m:nary>
        </m:oMath>
      </m:oMathPara>
    </w:p>
    <w:p w14:paraId="221073B3" w14:textId="77777777" w:rsidR="0036656B" w:rsidRPr="0036656B" w:rsidRDefault="002F18FC" w:rsidP="0036656B">
      <w:pPr>
        <w:pStyle w:val="af5"/>
        <w:suppressAutoHyphens/>
        <w:spacing w:before="120" w:after="120"/>
        <w:ind w:left="0"/>
        <w:contextualSpacing w:val="0"/>
        <w:jc w:val="both"/>
        <w:rPr>
          <w:sz w:val="20"/>
          <w:szCs w:val="20"/>
        </w:rPr>
      </w:pPr>
      <m:oMathPara>
        <m:oMath>
          <m:sSubSup>
            <m:sSubSupPr>
              <m:ctrlPr>
                <w:rPr>
                  <w:rFonts w:ascii="Cambria Math" w:hAnsi="Cambria Math"/>
                  <w:i/>
                  <w:sz w:val="20"/>
                  <w:szCs w:val="20"/>
                </w:rPr>
              </m:ctrlPr>
            </m:sSubSupPr>
            <m:e>
              <m:r>
                <w:rPr>
                  <w:rFonts w:ascii="Cambria Math" w:hAnsi="Cambria Math"/>
                  <w:sz w:val="20"/>
                  <w:szCs w:val="20"/>
                </w:rPr>
                <m:t>∆</m:t>
              </m:r>
              <m:r>
                <w:rPr>
                  <w:rFonts w:ascii="Cambria Math" w:hAnsi="Cambria Math"/>
                  <w:sz w:val="20"/>
                  <w:szCs w:val="20"/>
                  <w:lang w:val="en-US"/>
                </w:rPr>
                <m:t>S</m:t>
              </m:r>
            </m:e>
            <m:sub>
              <m:r>
                <w:rPr>
                  <w:rFonts w:ascii="Cambria Math" w:hAnsi="Cambria Math"/>
                  <w:sz w:val="20"/>
                  <w:szCs w:val="20"/>
                </w:rPr>
                <m:t>k-1</m:t>
              </m:r>
            </m:sub>
            <m:sup>
              <m:r>
                <w:rPr>
                  <w:rFonts w:ascii="Cambria Math" w:hAnsi="Cambria Math"/>
                  <w:sz w:val="20"/>
                  <w:szCs w:val="20"/>
                </w:rPr>
                <m:t>2+</m:t>
              </m:r>
            </m:sup>
          </m:sSubSup>
          <m:r>
            <w:rPr>
              <w:rFonts w:ascii="Cambria Math" w:hAnsi="Cambria Math"/>
              <w:sz w:val="20"/>
              <w:szCs w:val="20"/>
            </w:rPr>
            <m:t>=</m:t>
          </m:r>
          <m:nary>
            <m:naryPr>
              <m:chr m:val="∑"/>
              <m:limLoc m:val="undOvr"/>
              <m:ctrlPr>
                <w:rPr>
                  <w:rFonts w:ascii="Cambria Math" w:hAnsi="Cambria Math"/>
                  <w:i/>
                  <w:sz w:val="20"/>
                  <w:szCs w:val="20"/>
                </w:rPr>
              </m:ctrlPr>
            </m:naryPr>
            <m:sub>
              <m:r>
                <w:rPr>
                  <w:rFonts w:ascii="Cambria Math" w:hAnsi="Cambria Math"/>
                  <w:sz w:val="20"/>
                  <w:szCs w:val="20"/>
                  <w:lang w:val="en-US"/>
                </w:rPr>
                <m:t>i=</m:t>
              </m:r>
              <m:sSub>
                <m:sSubPr>
                  <m:ctrlPr>
                    <w:rPr>
                      <w:rFonts w:ascii="Cambria Math" w:hAnsi="Cambria Math"/>
                      <w:i/>
                      <w:sz w:val="20"/>
                      <w:szCs w:val="20"/>
                    </w:rPr>
                  </m:ctrlPr>
                </m:sSubPr>
                <m:e>
                  <m:r>
                    <w:rPr>
                      <w:rFonts w:ascii="Cambria Math" w:hAnsi="Cambria Math"/>
                      <w:sz w:val="20"/>
                      <w:szCs w:val="20"/>
                      <w:lang w:val="en-US"/>
                    </w:rPr>
                    <m:t>i</m:t>
                  </m:r>
                </m:e>
                <m:sub>
                  <m:r>
                    <w:rPr>
                      <w:rFonts w:ascii="Cambria Math" w:hAnsi="Cambria Math"/>
                      <w:sz w:val="20"/>
                      <w:szCs w:val="20"/>
                    </w:rPr>
                    <m:t>Ф_ОТЧЕТ</m:t>
                  </m:r>
                </m:sub>
              </m:sSub>
            </m:sub>
            <m:sup>
              <m:sSub>
                <m:sSubPr>
                  <m:ctrlPr>
                    <w:rPr>
                      <w:rFonts w:ascii="Cambria Math" w:hAnsi="Cambria Math"/>
                      <w:i/>
                      <w:sz w:val="20"/>
                      <w:szCs w:val="20"/>
                    </w:rPr>
                  </m:ctrlPr>
                </m:sSubPr>
                <m:e>
                  <m:r>
                    <w:rPr>
                      <w:rFonts w:ascii="Cambria Math" w:hAnsi="Cambria Math"/>
                      <w:sz w:val="20"/>
                      <w:szCs w:val="20"/>
                    </w:rPr>
                    <m:t>I</m:t>
                  </m:r>
                </m:e>
                <m:sub>
                  <m:r>
                    <w:rPr>
                      <w:rFonts w:ascii="Cambria Math" w:hAnsi="Cambria Math"/>
                      <w:sz w:val="20"/>
                      <w:szCs w:val="20"/>
                    </w:rPr>
                    <m:t>Ф_ОТЧЕТ</m:t>
                  </m:r>
                </m:sub>
              </m:sSub>
            </m:sup>
            <m:e>
              <m:sSubSup>
                <m:sSubSupPr>
                  <m:ctrlPr>
                    <w:rPr>
                      <w:rFonts w:ascii="Cambria Math" w:hAnsi="Cambria Math"/>
                      <w:i/>
                      <w:sz w:val="20"/>
                      <w:szCs w:val="20"/>
                    </w:rPr>
                  </m:ctrlPr>
                </m:sSubSupPr>
                <m:e>
                  <m:r>
                    <w:rPr>
                      <w:rFonts w:ascii="Cambria Math" w:hAnsi="Cambria Math"/>
                      <w:sz w:val="20"/>
                      <w:szCs w:val="20"/>
                    </w:rPr>
                    <m:t>∆</m:t>
                  </m:r>
                  <m:r>
                    <w:rPr>
                      <w:rFonts w:ascii="Cambria Math" w:hAnsi="Cambria Math"/>
                      <w:sz w:val="20"/>
                      <w:szCs w:val="20"/>
                      <w:lang w:val="en-US"/>
                    </w:rPr>
                    <m:t>S</m:t>
                  </m:r>
                </m:e>
                <m:sub>
                  <m:r>
                    <w:rPr>
                      <w:rFonts w:ascii="Cambria Math" w:hAnsi="Cambria Math"/>
                      <w:sz w:val="20"/>
                      <w:szCs w:val="20"/>
                    </w:rPr>
                    <m:t>k-1,i</m:t>
                  </m:r>
                </m:sub>
                <m:sup>
                  <m:r>
                    <w:rPr>
                      <w:rFonts w:ascii="Cambria Math" w:hAnsi="Cambria Math"/>
                      <w:sz w:val="20"/>
                      <w:szCs w:val="20"/>
                    </w:rPr>
                    <m:t>2+</m:t>
                  </m:r>
                </m:sup>
              </m:sSubSup>
            </m:e>
          </m:nary>
          <m:r>
            <w:rPr>
              <w:rFonts w:ascii="Cambria Math" w:hAnsi="Cambria Math"/>
              <w:sz w:val="20"/>
              <w:szCs w:val="20"/>
            </w:rPr>
            <m:t xml:space="preserve"> =</m:t>
          </m:r>
          <m:nary>
            <m:naryPr>
              <m:chr m:val="∑"/>
              <m:limLoc m:val="undOvr"/>
              <m:ctrlPr>
                <w:rPr>
                  <w:rFonts w:ascii="Cambria Math" w:hAnsi="Cambria Math"/>
                  <w:i/>
                  <w:sz w:val="20"/>
                  <w:szCs w:val="20"/>
                </w:rPr>
              </m:ctrlPr>
            </m:naryPr>
            <m:sub>
              <m:r>
                <w:rPr>
                  <w:rFonts w:ascii="Cambria Math" w:hAnsi="Cambria Math"/>
                  <w:sz w:val="20"/>
                  <w:szCs w:val="20"/>
                  <w:lang w:val="en-US"/>
                </w:rPr>
                <m:t>i=</m:t>
              </m:r>
              <m:sSub>
                <m:sSubPr>
                  <m:ctrlPr>
                    <w:rPr>
                      <w:rFonts w:ascii="Cambria Math" w:hAnsi="Cambria Math"/>
                      <w:i/>
                      <w:sz w:val="20"/>
                      <w:szCs w:val="20"/>
                    </w:rPr>
                  </m:ctrlPr>
                </m:sSubPr>
                <m:e>
                  <m:r>
                    <w:rPr>
                      <w:rFonts w:ascii="Cambria Math" w:hAnsi="Cambria Math"/>
                      <w:sz w:val="20"/>
                      <w:szCs w:val="20"/>
                      <w:lang w:val="en-US"/>
                    </w:rPr>
                    <m:t>i</m:t>
                  </m:r>
                </m:e>
                <m:sub>
                  <m:r>
                    <w:rPr>
                      <w:rFonts w:ascii="Cambria Math" w:hAnsi="Cambria Math"/>
                      <w:sz w:val="20"/>
                      <w:szCs w:val="20"/>
                    </w:rPr>
                    <m:t>Ф_ОТЧЕТ</m:t>
                  </m:r>
                </m:sub>
              </m:sSub>
            </m:sub>
            <m:sup>
              <m:sSub>
                <m:sSubPr>
                  <m:ctrlPr>
                    <w:rPr>
                      <w:rFonts w:ascii="Cambria Math" w:hAnsi="Cambria Math"/>
                      <w:i/>
                      <w:sz w:val="20"/>
                      <w:szCs w:val="20"/>
                    </w:rPr>
                  </m:ctrlPr>
                </m:sSubPr>
                <m:e>
                  <m:r>
                    <w:rPr>
                      <w:rFonts w:ascii="Cambria Math" w:hAnsi="Cambria Math"/>
                      <w:sz w:val="20"/>
                      <w:szCs w:val="20"/>
                    </w:rPr>
                    <m:t>I</m:t>
                  </m:r>
                </m:e>
                <m:sub>
                  <m:r>
                    <w:rPr>
                      <w:rFonts w:ascii="Cambria Math" w:hAnsi="Cambria Math"/>
                      <w:sz w:val="20"/>
                      <w:szCs w:val="20"/>
                    </w:rPr>
                    <m:t>Ф_ОТЧЕТ</m:t>
                  </m:r>
                </m:sub>
              </m:sSub>
            </m:sup>
            <m:e>
              <m:d>
                <m:dPr>
                  <m:ctrlPr>
                    <w:rPr>
                      <w:rFonts w:ascii="Cambria Math" w:hAnsi="Cambria Math"/>
                      <w:i/>
                      <w:sz w:val="20"/>
                      <w:szCs w:val="20"/>
                    </w:rPr>
                  </m:ctrlPr>
                </m:dPr>
                <m:e>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k-1, i</m:t>
                      </m:r>
                    </m:sub>
                    <m:sup>
                      <m:r>
                        <w:rPr>
                          <w:rFonts w:ascii="Cambria Math" w:hAnsi="Cambria Math"/>
                          <w:sz w:val="20"/>
                          <w:szCs w:val="20"/>
                        </w:rPr>
                        <m:t>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превыш</m:t>
                          </m:r>
                        </m:sub>
                      </m:sSub>
                    </m:sup>
                  </m:sSubSup>
                  <m:r>
                    <w:rPr>
                      <w:rFonts w:ascii="Cambria Math" w:hAnsi="Cambria Math"/>
                      <w:sz w:val="20"/>
                      <w:szCs w:val="20"/>
                    </w:rPr>
                    <m:t>-</m:t>
                  </m:r>
                  <m:nary>
                    <m:naryPr>
                      <m:chr m:val="∑"/>
                      <m:limLoc m:val="undOvr"/>
                      <m:ctrlPr>
                        <w:rPr>
                          <w:rFonts w:ascii="Cambria Math" w:hAnsi="Cambria Math"/>
                          <w:i/>
                          <w:sz w:val="20"/>
                          <w:szCs w:val="20"/>
                        </w:rPr>
                      </m:ctrlPr>
                    </m:naryPr>
                    <m:sub>
                      <m:r>
                        <w:rPr>
                          <w:rFonts w:ascii="Cambria Math" w:hAnsi="Cambria Math"/>
                          <w:sz w:val="20"/>
                          <w:szCs w:val="20"/>
                          <w:lang w:val="en-US"/>
                        </w:rPr>
                        <m:t>m</m:t>
                      </m:r>
                      <m:r>
                        <w:rPr>
                          <w:rFonts w:ascii="Cambria Math" w:hAnsi="Cambria Math"/>
                          <w:sz w:val="20"/>
                          <w:szCs w:val="20"/>
                        </w:rPr>
                        <m:t>=1</m:t>
                      </m:r>
                    </m:sub>
                    <m:sup>
                      <m:r>
                        <w:rPr>
                          <w:rFonts w:ascii="Cambria Math" w:hAnsi="Cambria Math"/>
                          <w:sz w:val="20"/>
                          <w:szCs w:val="20"/>
                        </w:rPr>
                        <m:t>12</m:t>
                      </m:r>
                    </m:sup>
                    <m:e>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k-1</m:t>
                          </m:r>
                          <m:r>
                            <w:rPr>
                              <w:rFonts w:ascii="Cambria Math" w:hAnsi="Cambria Math"/>
                              <w:sz w:val="20"/>
                              <w:szCs w:val="20"/>
                            </w:rPr>
                            <m:t>,</m:t>
                          </m:r>
                          <m:r>
                            <w:rPr>
                              <w:rFonts w:ascii="Cambria Math" w:hAnsi="Cambria Math"/>
                              <w:sz w:val="20"/>
                              <w:szCs w:val="20"/>
                              <w:lang w:val="en-US"/>
                            </w:rPr>
                            <m:t>m,i</m:t>
                          </m:r>
                        </m:sub>
                        <m:sup>
                          <m:r>
                            <w:rPr>
                              <w:rFonts w:ascii="Cambria Math" w:hAnsi="Cambria Math"/>
                              <w:sz w:val="20"/>
                              <w:szCs w:val="20"/>
                            </w:rPr>
                            <m:t>+</m:t>
                          </m:r>
                        </m:sup>
                      </m:sSubSup>
                    </m:e>
                  </m:nary>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m:t>
                      </m:r>
                      <m:r>
                        <w:rPr>
                          <w:rFonts w:ascii="Cambria Math" w:hAnsi="Cambria Math"/>
                          <w:sz w:val="20"/>
                          <w:szCs w:val="20"/>
                          <w:lang w:val="en-US"/>
                        </w:rPr>
                        <m:t>S</m:t>
                      </m:r>
                    </m:e>
                    <m:sub>
                      <m:r>
                        <w:rPr>
                          <w:rFonts w:ascii="Cambria Math" w:hAnsi="Cambria Math"/>
                          <w:sz w:val="20"/>
                          <w:szCs w:val="20"/>
                        </w:rPr>
                        <m:t>k-1,i</m:t>
                      </m:r>
                    </m:sub>
                    <m:sup>
                      <m:r>
                        <w:rPr>
                          <w:rFonts w:ascii="Cambria Math" w:hAnsi="Cambria Math"/>
                          <w:sz w:val="20"/>
                          <w:szCs w:val="20"/>
                        </w:rPr>
                        <m:t>1+</m:t>
                      </m:r>
                    </m:sup>
                  </m:sSubSup>
                </m:e>
              </m:d>
            </m:e>
          </m:nary>
        </m:oMath>
      </m:oMathPara>
    </w:p>
    <w:p w14:paraId="6C336B19" w14:textId="77777777" w:rsidR="0036656B" w:rsidRPr="0036656B" w:rsidRDefault="002F18FC" w:rsidP="0036656B">
      <w:pPr>
        <w:pStyle w:val="af5"/>
        <w:suppressAutoHyphens/>
        <w:spacing w:before="120" w:after="120"/>
        <w:ind w:left="0"/>
        <w:contextualSpacing w:val="0"/>
        <w:jc w:val="both"/>
        <w:rPr>
          <w:sz w:val="20"/>
          <w:szCs w:val="20"/>
        </w:rPr>
      </w:pPr>
      <m:oMathPara>
        <m:oMath>
          <m:sSubSup>
            <m:sSubSupPr>
              <m:ctrlPr>
                <w:rPr>
                  <w:rFonts w:ascii="Cambria Math" w:hAnsi="Cambria Math"/>
                  <w:i/>
                  <w:sz w:val="20"/>
                  <w:szCs w:val="20"/>
                </w:rPr>
              </m:ctrlPr>
            </m:sSubSupPr>
            <m:e>
              <m:r>
                <w:rPr>
                  <w:rFonts w:ascii="Cambria Math" w:hAnsi="Cambria Math"/>
                  <w:sz w:val="20"/>
                  <w:szCs w:val="20"/>
                </w:rPr>
                <m:t>∆</m:t>
              </m:r>
              <m:r>
                <w:rPr>
                  <w:rFonts w:ascii="Cambria Math" w:hAnsi="Cambria Math"/>
                  <w:sz w:val="20"/>
                  <w:szCs w:val="20"/>
                  <w:lang w:val="en-US"/>
                </w:rPr>
                <m:t>S</m:t>
              </m:r>
            </m:e>
            <m:sub>
              <m:r>
                <w:rPr>
                  <w:rFonts w:ascii="Cambria Math" w:hAnsi="Cambria Math"/>
                  <w:sz w:val="20"/>
                  <w:szCs w:val="20"/>
                </w:rPr>
                <m:t>k-1</m:t>
              </m:r>
            </m:sub>
            <m:sup>
              <m:r>
                <w:rPr>
                  <w:rFonts w:ascii="Cambria Math" w:hAnsi="Cambria Math"/>
                  <w:sz w:val="20"/>
                  <w:szCs w:val="20"/>
                </w:rPr>
                <m:t>3+</m:t>
              </m:r>
            </m:sup>
          </m:sSubSup>
          <m:r>
            <w:rPr>
              <w:rFonts w:ascii="Cambria Math" w:hAnsi="Cambria Math"/>
              <w:sz w:val="20"/>
              <w:szCs w:val="20"/>
            </w:rPr>
            <m:t xml:space="preserve">= </m:t>
          </m:r>
          <m:sSubSup>
            <m:sSubSupPr>
              <m:ctrlPr>
                <w:rPr>
                  <w:rFonts w:ascii="Cambria Math" w:hAnsi="Cambria Math"/>
                  <w:i/>
                  <w:sz w:val="20"/>
                  <w:szCs w:val="20"/>
                </w:rPr>
              </m:ctrlPr>
            </m:sSubSupPr>
            <m:e>
              <m:r>
                <w:rPr>
                  <w:rFonts w:ascii="Cambria Math" w:hAnsi="Cambria Math"/>
                  <w:sz w:val="20"/>
                  <w:szCs w:val="20"/>
                </w:rPr>
                <m:t>∆</m:t>
              </m:r>
              <m:r>
                <w:rPr>
                  <w:rFonts w:ascii="Cambria Math" w:hAnsi="Cambria Math"/>
                  <w:sz w:val="20"/>
                  <w:szCs w:val="20"/>
                  <w:lang w:val="en-US"/>
                </w:rPr>
                <m:t>S</m:t>
              </m:r>
            </m:e>
            <m:sub>
              <m:r>
                <w:rPr>
                  <w:rFonts w:ascii="Cambria Math" w:hAnsi="Cambria Math"/>
                  <w:sz w:val="20"/>
                  <w:szCs w:val="20"/>
                </w:rPr>
                <m:t>k-2</m:t>
              </m:r>
            </m:sub>
            <m:sup>
              <m:r>
                <w:rPr>
                  <w:rFonts w:ascii="Cambria Math" w:hAnsi="Cambria Math"/>
                  <w:sz w:val="20"/>
                  <w:szCs w:val="20"/>
                </w:rPr>
                <m:t>1+</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m:t>
              </m:r>
              <m:r>
                <w:rPr>
                  <w:rFonts w:ascii="Cambria Math" w:hAnsi="Cambria Math"/>
                  <w:sz w:val="20"/>
                  <w:szCs w:val="20"/>
                  <w:lang w:val="en-US"/>
                </w:rPr>
                <m:t>S</m:t>
              </m:r>
            </m:e>
            <m:sub>
              <m:r>
                <w:rPr>
                  <w:rFonts w:ascii="Cambria Math" w:hAnsi="Cambria Math"/>
                  <w:sz w:val="20"/>
                  <w:szCs w:val="20"/>
                </w:rPr>
                <m:t>k-2</m:t>
              </m:r>
            </m:sub>
            <m:sup>
              <m:r>
                <w:rPr>
                  <w:rFonts w:ascii="Cambria Math" w:hAnsi="Cambria Math"/>
                  <w:sz w:val="20"/>
                  <w:szCs w:val="20"/>
                </w:rPr>
                <m:t>2+</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m:t>
              </m:r>
              <m:r>
                <w:rPr>
                  <w:rFonts w:ascii="Cambria Math" w:hAnsi="Cambria Math"/>
                  <w:sz w:val="20"/>
                  <w:szCs w:val="20"/>
                  <w:lang w:val="en-US"/>
                </w:rPr>
                <m:t>S</m:t>
              </m:r>
            </m:e>
            <m:sub>
              <m:r>
                <w:rPr>
                  <w:rFonts w:ascii="Cambria Math" w:hAnsi="Cambria Math"/>
                  <w:sz w:val="20"/>
                  <w:szCs w:val="20"/>
                </w:rPr>
                <m:t>k-2</m:t>
              </m:r>
            </m:sub>
            <m:sup>
              <m:r>
                <w:rPr>
                  <w:rFonts w:ascii="Cambria Math" w:hAnsi="Cambria Math"/>
                  <w:sz w:val="20"/>
                  <w:szCs w:val="20"/>
                </w:rPr>
                <m:t>3+</m:t>
              </m:r>
            </m:sup>
          </m:sSubSup>
          <m:r>
            <w:rPr>
              <w:rFonts w:ascii="Cambria Math" w:hAnsi="Cambria Math"/>
              <w:sz w:val="20"/>
              <w:szCs w:val="20"/>
            </w:rPr>
            <m:t>-</m:t>
          </m:r>
          <m:nary>
            <m:naryPr>
              <m:chr m:val="∑"/>
              <m:limLoc m:val="undOvr"/>
              <m:ctrlPr>
                <w:rPr>
                  <w:rFonts w:ascii="Cambria Math" w:hAnsi="Cambria Math"/>
                  <w:i/>
                  <w:sz w:val="20"/>
                  <w:szCs w:val="20"/>
                </w:rPr>
              </m:ctrlPr>
            </m:naryPr>
            <m:sub>
              <m:r>
                <w:rPr>
                  <w:rFonts w:ascii="Cambria Math" w:hAnsi="Cambria Math"/>
                  <w:sz w:val="20"/>
                  <w:szCs w:val="20"/>
                </w:rPr>
                <m:t>m=1</m:t>
              </m:r>
            </m:sub>
            <m:sup>
              <m:r>
                <w:rPr>
                  <w:rFonts w:ascii="Cambria Math" w:hAnsi="Cambria Math"/>
                  <w:sz w:val="20"/>
                  <w:szCs w:val="20"/>
                </w:rPr>
                <m:t>12</m:t>
              </m:r>
            </m:sup>
            <m:e>
              <m:sSubSup>
                <m:sSubSupPr>
                  <m:ctrlPr>
                    <w:rPr>
                      <w:rFonts w:ascii="Cambria Math" w:hAnsi="Cambria Math"/>
                      <w:i/>
                      <w:sz w:val="20"/>
                      <w:szCs w:val="20"/>
                    </w:rPr>
                  </m:ctrlPr>
                </m:sSubSupPr>
                <m:e>
                  <m:r>
                    <w:rPr>
                      <w:rFonts w:ascii="Cambria Math" w:hAnsi="Cambria Math"/>
                      <w:sz w:val="20"/>
                      <w:szCs w:val="20"/>
                    </w:rPr>
                    <m:t>∆</m:t>
                  </m:r>
                  <m:r>
                    <w:rPr>
                      <w:rFonts w:ascii="Cambria Math" w:hAnsi="Cambria Math"/>
                      <w:sz w:val="20"/>
                      <w:szCs w:val="20"/>
                      <w:lang w:val="en-US"/>
                    </w:rPr>
                    <m:t>S</m:t>
                  </m:r>
                </m:e>
                <m:sub>
                  <m:r>
                    <w:rPr>
                      <w:rFonts w:ascii="Cambria Math" w:hAnsi="Cambria Math"/>
                      <w:sz w:val="20"/>
                      <w:szCs w:val="20"/>
                    </w:rPr>
                    <m:t>k-1,m</m:t>
                  </m:r>
                </m:sub>
                <m:sup>
                  <m:r>
                    <w:rPr>
                      <w:rFonts w:ascii="Cambria Math" w:hAnsi="Cambria Math"/>
                      <w:sz w:val="20"/>
                      <w:szCs w:val="20"/>
                    </w:rPr>
                    <m:t>+</m:t>
                  </m:r>
                </m:sup>
              </m:sSubSup>
            </m:e>
          </m:nary>
        </m:oMath>
      </m:oMathPara>
    </w:p>
    <w:p w14:paraId="0BA08C74" w14:textId="77777777" w:rsidR="0036656B" w:rsidRPr="0036656B" w:rsidRDefault="0036656B" w:rsidP="0036656B">
      <w:pPr>
        <w:pStyle w:val="af5"/>
        <w:suppressAutoHyphens/>
        <w:spacing w:before="120" w:after="120"/>
        <w:contextualSpacing w:val="0"/>
        <w:jc w:val="both"/>
        <w:rPr>
          <w:sz w:val="20"/>
          <w:szCs w:val="20"/>
        </w:rPr>
      </w:pPr>
      <w:r w:rsidRPr="0036656B">
        <w:rPr>
          <w:sz w:val="20"/>
          <w:szCs w:val="20"/>
        </w:rPr>
        <w:t>При этом:</w:t>
      </w:r>
    </w:p>
    <w:p w14:paraId="2939070C" w14:textId="30133675" w:rsidR="0036656B" w:rsidRPr="0036656B" w:rsidRDefault="0036656B" w:rsidP="0036656B">
      <w:pPr>
        <w:pStyle w:val="af5"/>
        <w:suppressAutoHyphens/>
        <w:spacing w:before="120" w:after="120"/>
        <w:contextualSpacing w:val="0"/>
        <w:jc w:val="both"/>
        <w:rPr>
          <w:sz w:val="20"/>
          <w:szCs w:val="20"/>
        </w:rPr>
      </w:pPr>
      <w:r w:rsidRPr="0036656B">
        <w:rPr>
          <w:sz w:val="20"/>
          <w:szCs w:val="20"/>
        </w:rPr>
        <w:t xml:space="preserve">при </w:t>
      </w:r>
      <w:r w:rsidRPr="0036656B">
        <w:rPr>
          <w:b/>
          <w:i/>
          <w:sz w:val="20"/>
          <w:szCs w:val="20"/>
          <w:lang w:val="en-US"/>
        </w:rPr>
        <w:t>k</w:t>
      </w:r>
      <w:r w:rsidRPr="0036656B">
        <w:rPr>
          <w:b/>
          <w:i/>
          <w:sz w:val="20"/>
          <w:szCs w:val="20"/>
        </w:rPr>
        <w:t xml:space="preserve"> &lt; </w:t>
      </w:r>
      <w:r w:rsidRPr="0036656B">
        <w:rPr>
          <w:sz w:val="20"/>
          <w:szCs w:val="20"/>
        </w:rPr>
        <w:t xml:space="preserve">номера календарного года, указанного </w:t>
      </w:r>
      <w:r w:rsidRPr="0036656B">
        <w:rPr>
          <w:b/>
          <w:sz w:val="20"/>
          <w:szCs w:val="20"/>
        </w:rPr>
        <w:t xml:space="preserve">в пункте </w:t>
      </w:r>
      <w:r w:rsidRPr="0036656B">
        <w:rPr>
          <w:b/>
          <w:sz w:val="20"/>
          <w:szCs w:val="20"/>
        </w:rPr>
        <w:fldChar w:fldCharType="begin"/>
      </w:r>
      <w:r w:rsidRPr="0036656B">
        <w:rPr>
          <w:b/>
          <w:sz w:val="20"/>
          <w:szCs w:val="20"/>
        </w:rPr>
        <w:instrText xml:space="preserve"> REF _Ref65781280 \r  \* MERGEFORMAT </w:instrText>
      </w:r>
      <w:r w:rsidRPr="0036656B">
        <w:rPr>
          <w:b/>
          <w:sz w:val="20"/>
          <w:szCs w:val="20"/>
        </w:rPr>
        <w:fldChar w:fldCharType="separate"/>
      </w:r>
      <w:r w:rsidR="00483165">
        <w:rPr>
          <w:b/>
          <w:sz w:val="20"/>
          <w:szCs w:val="20"/>
        </w:rPr>
        <w:t>4.2.4</w:t>
      </w:r>
      <w:r w:rsidRPr="0036656B">
        <w:rPr>
          <w:b/>
          <w:sz w:val="20"/>
          <w:szCs w:val="20"/>
        </w:rPr>
        <w:fldChar w:fldCharType="end"/>
      </w:r>
      <w:r w:rsidRPr="0036656B">
        <w:rPr>
          <w:sz w:val="20"/>
          <w:szCs w:val="20"/>
        </w:rPr>
        <w:t xml:space="preserve"> Договора, увеличенного на 2 (два):</w:t>
      </w:r>
    </w:p>
    <w:p w14:paraId="0BD02716" w14:textId="77777777" w:rsidR="0036656B" w:rsidRPr="0036656B" w:rsidRDefault="002F18FC" w:rsidP="0036656B">
      <w:pPr>
        <w:suppressAutoHyphens/>
        <w:spacing w:before="120" w:after="120"/>
        <w:jc w:val="center"/>
        <w:rPr>
          <w:rFonts w:ascii="Times New Roman" w:hAnsi="Times New Roman" w:cs="Times New Roman"/>
        </w:rPr>
      </w:pPr>
      <m:oMathPara>
        <m:oMath>
          <m:sSubSup>
            <m:sSubSupPr>
              <m:ctrlPr>
                <w:rPr>
                  <w:rFonts w:ascii="Cambria Math" w:hAnsi="Cambria Math" w:cs="Times New Roman"/>
                  <w:i/>
                </w:rPr>
              </m:ctrlPr>
            </m:sSubSupPr>
            <m:e>
              <m:r>
                <w:rPr>
                  <w:rFonts w:ascii="Cambria Math" w:hAnsi="Cambria Math" w:cs="Times New Roman"/>
                </w:rPr>
                <m:t>∆</m:t>
              </m:r>
              <m:r>
                <w:rPr>
                  <w:rFonts w:ascii="Cambria Math" w:hAnsi="Cambria Math" w:cs="Times New Roman"/>
                  <w:lang w:val="en-US"/>
                </w:rPr>
                <m:t>S</m:t>
              </m:r>
            </m:e>
            <m:sub>
              <m:r>
                <w:rPr>
                  <w:rFonts w:ascii="Cambria Math" w:hAnsi="Cambria Math" w:cs="Times New Roman"/>
                </w:rPr>
                <m:t>k-1</m:t>
              </m:r>
            </m:sub>
            <m:sup>
              <m:r>
                <w:rPr>
                  <w:rFonts w:ascii="Cambria Math" w:hAnsi="Cambria Math" w:cs="Times New Roman"/>
                </w:rPr>
                <m:t>1+</m:t>
              </m:r>
            </m:sup>
          </m:sSubSup>
          <m:r>
            <w:rPr>
              <w:rFonts w:ascii="Cambria Math" w:hAnsi="Cambria Math" w:cs="Times New Roman"/>
            </w:rPr>
            <m:t xml:space="preserve">=0, </m:t>
          </m:r>
          <m:sSubSup>
            <m:sSubSupPr>
              <m:ctrlPr>
                <w:rPr>
                  <w:rFonts w:ascii="Cambria Math" w:hAnsi="Cambria Math" w:cs="Times New Roman"/>
                  <w:i/>
                </w:rPr>
              </m:ctrlPr>
            </m:sSubSupPr>
            <m:e>
              <m:r>
                <w:rPr>
                  <w:rFonts w:ascii="Cambria Math" w:hAnsi="Cambria Math" w:cs="Times New Roman"/>
                </w:rPr>
                <m:t>∆</m:t>
              </m:r>
              <m:r>
                <w:rPr>
                  <w:rFonts w:ascii="Cambria Math" w:hAnsi="Cambria Math" w:cs="Times New Roman"/>
                  <w:lang w:val="en-US"/>
                </w:rPr>
                <m:t>S</m:t>
              </m:r>
            </m:e>
            <m:sub>
              <m:r>
                <w:rPr>
                  <w:rFonts w:ascii="Cambria Math" w:hAnsi="Cambria Math" w:cs="Times New Roman"/>
                </w:rPr>
                <m:t>k-1</m:t>
              </m:r>
            </m:sub>
            <m:sup>
              <m:r>
                <w:rPr>
                  <w:rFonts w:ascii="Cambria Math" w:hAnsi="Cambria Math" w:cs="Times New Roman"/>
                </w:rPr>
                <m:t>2+</m:t>
              </m:r>
            </m:sup>
          </m:sSubSup>
          <m:r>
            <w:rPr>
              <w:rFonts w:ascii="Cambria Math" w:hAnsi="Cambria Math" w:cs="Times New Roman"/>
            </w:rPr>
            <m:t>=0</m:t>
          </m:r>
        </m:oMath>
      </m:oMathPara>
    </w:p>
    <w:p w14:paraId="4B7834A8" w14:textId="2DABF846" w:rsidR="0036656B" w:rsidRPr="0036656B" w:rsidRDefault="0036656B" w:rsidP="0036656B">
      <w:pPr>
        <w:pStyle w:val="af5"/>
        <w:suppressAutoHyphens/>
        <w:spacing w:before="120" w:after="120"/>
        <w:contextualSpacing w:val="0"/>
        <w:jc w:val="both"/>
        <w:rPr>
          <w:sz w:val="20"/>
          <w:szCs w:val="20"/>
        </w:rPr>
      </w:pPr>
      <w:r w:rsidRPr="0036656B">
        <w:rPr>
          <w:sz w:val="20"/>
          <w:szCs w:val="20"/>
        </w:rPr>
        <w:t xml:space="preserve">при </w:t>
      </w:r>
      <w:r w:rsidRPr="0036656B">
        <w:rPr>
          <w:b/>
          <w:i/>
          <w:sz w:val="20"/>
          <w:szCs w:val="20"/>
          <w:lang w:val="en-US"/>
        </w:rPr>
        <w:t>k</w:t>
      </w:r>
      <w:r w:rsidRPr="0036656B">
        <w:rPr>
          <w:b/>
          <w:i/>
          <w:sz w:val="20"/>
          <w:szCs w:val="20"/>
        </w:rPr>
        <w:t xml:space="preserve"> &lt;</w:t>
      </w:r>
      <w:r w:rsidRPr="0036656B">
        <w:rPr>
          <w:sz w:val="20"/>
          <w:szCs w:val="20"/>
        </w:rPr>
        <w:t xml:space="preserve"> номера календарного года, указанного </w:t>
      </w:r>
      <w:r w:rsidRPr="0036656B">
        <w:rPr>
          <w:b/>
          <w:sz w:val="20"/>
          <w:szCs w:val="20"/>
        </w:rPr>
        <w:t xml:space="preserve">в пункте </w:t>
      </w:r>
      <w:r w:rsidRPr="0036656B">
        <w:rPr>
          <w:b/>
          <w:sz w:val="20"/>
          <w:szCs w:val="20"/>
        </w:rPr>
        <w:fldChar w:fldCharType="begin"/>
      </w:r>
      <w:r w:rsidRPr="0036656B">
        <w:rPr>
          <w:b/>
          <w:sz w:val="20"/>
          <w:szCs w:val="20"/>
        </w:rPr>
        <w:instrText xml:space="preserve"> REF _Ref65781280 \r  \* MERGEFORMAT </w:instrText>
      </w:r>
      <w:r w:rsidRPr="0036656B">
        <w:rPr>
          <w:b/>
          <w:sz w:val="20"/>
          <w:szCs w:val="20"/>
        </w:rPr>
        <w:fldChar w:fldCharType="separate"/>
      </w:r>
      <w:r w:rsidR="00483165">
        <w:rPr>
          <w:b/>
          <w:sz w:val="20"/>
          <w:szCs w:val="20"/>
        </w:rPr>
        <w:t>4.2.4</w:t>
      </w:r>
      <w:r w:rsidRPr="0036656B">
        <w:rPr>
          <w:b/>
          <w:sz w:val="20"/>
          <w:szCs w:val="20"/>
        </w:rPr>
        <w:fldChar w:fldCharType="end"/>
      </w:r>
      <w:r w:rsidRPr="0036656B">
        <w:rPr>
          <w:sz w:val="20"/>
          <w:szCs w:val="20"/>
        </w:rPr>
        <w:t xml:space="preserve"> Договора, увеличенного на 3 (три):</w:t>
      </w:r>
    </w:p>
    <w:p w14:paraId="5D88FDAD" w14:textId="77777777" w:rsidR="0036656B" w:rsidRPr="0036656B" w:rsidRDefault="002F18FC" w:rsidP="0036656B">
      <w:pPr>
        <w:suppressAutoHyphens/>
        <w:spacing w:before="120" w:after="120"/>
        <w:jc w:val="center"/>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rPr>
              <m:t>∆</m:t>
            </m:r>
            <m:r>
              <w:rPr>
                <w:rFonts w:ascii="Cambria Math" w:hAnsi="Cambria Math" w:cs="Times New Roman"/>
                <w:lang w:val="en-US"/>
              </w:rPr>
              <m:t>S</m:t>
            </m:r>
          </m:e>
          <m:sub>
            <m:r>
              <w:rPr>
                <w:rFonts w:ascii="Cambria Math" w:hAnsi="Cambria Math" w:cs="Times New Roman"/>
              </w:rPr>
              <m:t>k-1</m:t>
            </m:r>
          </m:sub>
          <m:sup>
            <m:r>
              <w:rPr>
                <w:rFonts w:ascii="Cambria Math" w:hAnsi="Cambria Math" w:cs="Times New Roman"/>
              </w:rPr>
              <m:t>3+</m:t>
            </m:r>
          </m:sup>
        </m:sSubSup>
      </m:oMath>
      <w:r w:rsidR="0036656B" w:rsidRPr="0036656B">
        <w:rPr>
          <w:rFonts w:ascii="Times New Roman" w:hAnsi="Times New Roman" w:cs="Times New Roman"/>
        </w:rPr>
        <w:t>= 0</w:t>
      </w:r>
    </w:p>
    <w:p w14:paraId="6B78BE38" w14:textId="426309B5" w:rsidR="0036656B" w:rsidRPr="0036656B" w:rsidRDefault="0036656B" w:rsidP="0036656B">
      <w:pPr>
        <w:pStyle w:val="af5"/>
        <w:suppressAutoHyphens/>
        <w:spacing w:before="120" w:after="120"/>
        <w:contextualSpacing w:val="0"/>
        <w:jc w:val="both"/>
        <w:rPr>
          <w:sz w:val="20"/>
          <w:szCs w:val="20"/>
        </w:rPr>
      </w:pPr>
      <w:r w:rsidRPr="0036656B">
        <w:rPr>
          <w:sz w:val="20"/>
          <w:szCs w:val="20"/>
        </w:rPr>
        <w:t xml:space="preserve">при </w:t>
      </w:r>
      <w:r w:rsidRPr="0036656B">
        <w:rPr>
          <w:b/>
          <w:i/>
          <w:sz w:val="20"/>
          <w:szCs w:val="20"/>
          <w:lang w:val="en-US"/>
        </w:rPr>
        <w:t>k</w:t>
      </w:r>
      <w:r w:rsidRPr="0036656B">
        <w:rPr>
          <w:b/>
          <w:i/>
          <w:sz w:val="20"/>
          <w:szCs w:val="20"/>
        </w:rPr>
        <w:t xml:space="preserve"> &lt;</w:t>
      </w:r>
      <w:r w:rsidRPr="0036656B">
        <w:rPr>
          <w:sz w:val="20"/>
          <w:szCs w:val="20"/>
        </w:rPr>
        <w:t xml:space="preserve"> номера календарного года, указанного </w:t>
      </w:r>
      <w:r w:rsidRPr="0036656B">
        <w:rPr>
          <w:b/>
          <w:sz w:val="20"/>
          <w:szCs w:val="20"/>
        </w:rPr>
        <w:t xml:space="preserve">в пункте </w:t>
      </w:r>
      <w:r w:rsidRPr="0036656B">
        <w:rPr>
          <w:b/>
          <w:sz w:val="20"/>
          <w:szCs w:val="20"/>
        </w:rPr>
        <w:fldChar w:fldCharType="begin"/>
      </w:r>
      <w:r w:rsidRPr="0036656B">
        <w:rPr>
          <w:b/>
          <w:sz w:val="20"/>
          <w:szCs w:val="20"/>
        </w:rPr>
        <w:instrText xml:space="preserve"> REF _Ref65781280 \r  \* MERGEFORMAT </w:instrText>
      </w:r>
      <w:r w:rsidRPr="0036656B">
        <w:rPr>
          <w:b/>
          <w:sz w:val="20"/>
          <w:szCs w:val="20"/>
        </w:rPr>
        <w:fldChar w:fldCharType="separate"/>
      </w:r>
      <w:r w:rsidR="00483165">
        <w:rPr>
          <w:b/>
          <w:sz w:val="20"/>
          <w:szCs w:val="20"/>
        </w:rPr>
        <w:t>4.2.4</w:t>
      </w:r>
      <w:r w:rsidRPr="0036656B">
        <w:rPr>
          <w:b/>
          <w:sz w:val="20"/>
          <w:szCs w:val="20"/>
        </w:rPr>
        <w:fldChar w:fldCharType="end"/>
      </w:r>
      <w:r w:rsidRPr="0036656B">
        <w:rPr>
          <w:sz w:val="20"/>
          <w:szCs w:val="20"/>
        </w:rPr>
        <w:t xml:space="preserve"> Договора, увеличенного на 4 (четыре):</w:t>
      </w:r>
    </w:p>
    <w:p w14:paraId="12266B86" w14:textId="77777777" w:rsidR="0036656B" w:rsidRPr="0036656B" w:rsidRDefault="002F18FC" w:rsidP="0036656B">
      <w:pPr>
        <w:suppressAutoHyphens/>
        <w:spacing w:before="120" w:after="120"/>
        <w:jc w:val="center"/>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rPr>
              <m:t>∆</m:t>
            </m:r>
            <m:r>
              <w:rPr>
                <w:rFonts w:ascii="Cambria Math" w:hAnsi="Cambria Math" w:cs="Times New Roman"/>
                <w:lang w:val="en-US"/>
              </w:rPr>
              <m:t>S</m:t>
            </m:r>
          </m:e>
          <m:sub>
            <m:r>
              <w:rPr>
                <w:rFonts w:ascii="Cambria Math" w:hAnsi="Cambria Math" w:cs="Times New Roman"/>
              </w:rPr>
              <m:t>k-2</m:t>
            </m:r>
          </m:sub>
          <m:sup>
            <m:r>
              <w:rPr>
                <w:rFonts w:ascii="Cambria Math" w:hAnsi="Cambria Math" w:cs="Times New Roman"/>
              </w:rPr>
              <m:t>3+</m:t>
            </m:r>
          </m:sup>
        </m:sSubSup>
      </m:oMath>
      <w:r w:rsidR="0036656B" w:rsidRPr="0036656B">
        <w:rPr>
          <w:rFonts w:ascii="Times New Roman" w:hAnsi="Times New Roman" w:cs="Times New Roman"/>
        </w:rPr>
        <w:t>= 0</w:t>
      </w:r>
    </w:p>
    <w:p w14:paraId="66F7ACD9" w14:textId="77777777" w:rsidR="0036656B" w:rsidRPr="0036656B" w:rsidRDefault="0036656B" w:rsidP="0036656B">
      <w:pPr>
        <w:tabs>
          <w:tab w:val="left" w:pos="1276"/>
        </w:tabs>
        <w:suppressAutoHyphens/>
        <w:spacing w:before="120" w:after="120"/>
        <w:jc w:val="both"/>
        <w:rPr>
          <w:rFonts w:ascii="Times New Roman" w:hAnsi="Times New Roman" w:cs="Times New Roman"/>
        </w:rPr>
      </w:pPr>
      <w:r w:rsidRPr="0036656B">
        <w:rPr>
          <w:rFonts w:ascii="Times New Roman" w:hAnsi="Times New Roman" w:cs="Times New Roman"/>
        </w:rPr>
        <w:t>где</w:t>
      </w:r>
    </w:p>
    <w:p w14:paraId="46AEF160" w14:textId="77777777" w:rsidR="0036656B" w:rsidRPr="0036656B" w:rsidRDefault="002F18FC" w:rsidP="0036656B">
      <w:pPr>
        <w:pStyle w:val="af5"/>
        <w:suppressAutoHyphens/>
        <w:spacing w:before="120" w:after="120"/>
        <w:ind w:left="0"/>
        <w:contextualSpacing w:val="0"/>
        <w:jc w:val="both"/>
        <w:rPr>
          <w:sz w:val="20"/>
          <w:szCs w:val="20"/>
        </w:rPr>
      </w:pPr>
      <m:oMath>
        <m:sSub>
          <m:sSubPr>
            <m:ctrlPr>
              <w:rPr>
                <w:rFonts w:ascii="Cambria Math" w:hAnsi="Cambria Math"/>
                <w:i/>
                <w:sz w:val="20"/>
                <w:szCs w:val="20"/>
              </w:rPr>
            </m:ctrlPr>
          </m:sSubPr>
          <m:e>
            <m:r>
              <w:rPr>
                <w:rFonts w:ascii="Cambria Math" w:hAnsi="Cambria Math"/>
                <w:sz w:val="20"/>
                <w:szCs w:val="20"/>
              </w:rPr>
              <m:t>I</m:t>
            </m:r>
          </m:e>
          <m:sub>
            <m:r>
              <w:rPr>
                <w:rFonts w:ascii="Cambria Math" w:hAnsi="Cambria Math"/>
                <w:sz w:val="20"/>
                <w:szCs w:val="20"/>
              </w:rPr>
              <m:t>Ф_КТ</m:t>
            </m:r>
          </m:sub>
        </m:sSub>
      </m:oMath>
      <w:r w:rsidR="0036656B" w:rsidRPr="0036656B">
        <w:rPr>
          <w:sz w:val="20"/>
          <w:szCs w:val="20"/>
        </w:rPr>
        <w:t xml:space="preserve"> – количество мероприятий Инвестиционной программы, согласованной на календарный год </w:t>
      </w:r>
      <w:r w:rsidR="0036656B" w:rsidRPr="0036656B">
        <w:rPr>
          <w:b/>
          <w:i/>
          <w:sz w:val="20"/>
          <w:szCs w:val="20"/>
          <w:lang w:val="en-US"/>
        </w:rPr>
        <w:t>k</w:t>
      </w:r>
      <w:r w:rsidR="0036656B" w:rsidRPr="0036656B">
        <w:rPr>
          <w:b/>
          <w:i/>
          <w:sz w:val="20"/>
          <w:szCs w:val="20"/>
        </w:rPr>
        <w:t>-1</w:t>
      </w:r>
      <w:r w:rsidR="0036656B" w:rsidRPr="0036656B">
        <w:rPr>
          <w:sz w:val="20"/>
          <w:szCs w:val="20"/>
        </w:rPr>
        <w:t xml:space="preserve">, в отношении которых Поставщик </w:t>
      </w:r>
      <w:r w:rsidR="0036656B" w:rsidRPr="0036656B">
        <w:rPr>
          <w:b/>
          <w:sz w:val="20"/>
          <w:szCs w:val="20"/>
        </w:rPr>
        <w:t>выполнил финальные контрольные точки</w:t>
      </w:r>
      <w:r w:rsidR="0036656B" w:rsidRPr="0036656B">
        <w:rPr>
          <w:sz w:val="20"/>
          <w:szCs w:val="20"/>
        </w:rPr>
        <w:t>, предусмотренные в данной Инвестиционной программе;</w:t>
      </w:r>
    </w:p>
    <w:p w14:paraId="406EC2F9" w14:textId="77777777" w:rsidR="0036656B" w:rsidRPr="0036656B" w:rsidRDefault="002F18FC" w:rsidP="0036656B">
      <w:pPr>
        <w:pStyle w:val="af5"/>
        <w:suppressAutoHyphens/>
        <w:spacing w:before="120" w:after="120"/>
        <w:ind w:left="0"/>
        <w:contextualSpacing w:val="0"/>
        <w:jc w:val="both"/>
        <w:rPr>
          <w:sz w:val="20"/>
          <w:szCs w:val="20"/>
        </w:rPr>
      </w:pPr>
      <m:oMath>
        <m:sSub>
          <m:sSubPr>
            <m:ctrlPr>
              <w:rPr>
                <w:rFonts w:ascii="Cambria Math" w:hAnsi="Cambria Math"/>
                <w:i/>
                <w:sz w:val="20"/>
                <w:szCs w:val="20"/>
              </w:rPr>
            </m:ctrlPr>
          </m:sSubPr>
          <m:e>
            <m:r>
              <m:rPr>
                <m:sty m:val="bi"/>
              </m:rPr>
              <w:rPr>
                <w:rFonts w:ascii="Cambria Math" w:hAnsi="Cambria Math"/>
                <w:sz w:val="20"/>
                <w:szCs w:val="20"/>
              </w:rPr>
              <m:t>i</m:t>
            </m:r>
          </m:e>
          <m:sub>
            <m:r>
              <w:rPr>
                <w:rFonts w:ascii="Cambria Math" w:hAnsi="Cambria Math"/>
                <w:sz w:val="20"/>
                <w:szCs w:val="20"/>
              </w:rPr>
              <m:t>Ф_КТ</m:t>
            </m:r>
          </m:sub>
        </m:sSub>
      </m:oMath>
      <w:r w:rsidR="0036656B" w:rsidRPr="0036656B">
        <w:rPr>
          <w:sz w:val="20"/>
          <w:szCs w:val="20"/>
        </w:rPr>
        <w:t xml:space="preserve"> – </w:t>
      </w:r>
      <w:proofErr w:type="spellStart"/>
      <w:r w:rsidR="0036656B" w:rsidRPr="0036656B">
        <w:rPr>
          <w:b/>
          <w:i/>
          <w:sz w:val="20"/>
          <w:szCs w:val="20"/>
          <w:lang w:val="en-US"/>
        </w:rPr>
        <w:t>i</w:t>
      </w:r>
      <w:proofErr w:type="spellEnd"/>
      <w:r w:rsidR="0036656B" w:rsidRPr="0036656B">
        <w:rPr>
          <w:sz w:val="20"/>
          <w:szCs w:val="20"/>
        </w:rPr>
        <w:t>-</w:t>
      </w:r>
      <w:proofErr w:type="spellStart"/>
      <w:r w:rsidR="0036656B" w:rsidRPr="0036656B">
        <w:rPr>
          <w:sz w:val="20"/>
          <w:szCs w:val="20"/>
        </w:rPr>
        <w:t>ое</w:t>
      </w:r>
      <w:proofErr w:type="spellEnd"/>
      <w:r w:rsidR="0036656B" w:rsidRPr="0036656B">
        <w:rPr>
          <w:sz w:val="20"/>
          <w:szCs w:val="20"/>
        </w:rPr>
        <w:t xml:space="preserve"> мероприятие Инвестиционной программы, в отношении которого Поставщик </w:t>
      </w:r>
      <w:r w:rsidR="0036656B" w:rsidRPr="0036656B">
        <w:rPr>
          <w:b/>
          <w:sz w:val="20"/>
          <w:szCs w:val="20"/>
        </w:rPr>
        <w:t>выполнил финальную контрольную точку</w:t>
      </w:r>
      <w:r w:rsidR="0036656B" w:rsidRPr="0036656B">
        <w:rPr>
          <w:sz w:val="20"/>
          <w:szCs w:val="20"/>
        </w:rPr>
        <w:t xml:space="preserve">, предусмотренную в Инвестиционной программе, согласованной на календарный год </w:t>
      </w:r>
      <w:r w:rsidR="0036656B" w:rsidRPr="0036656B">
        <w:rPr>
          <w:b/>
          <w:i/>
          <w:sz w:val="20"/>
          <w:szCs w:val="20"/>
          <w:lang w:val="en-US"/>
        </w:rPr>
        <w:t>k</w:t>
      </w:r>
      <w:r w:rsidR="0036656B" w:rsidRPr="0036656B">
        <w:rPr>
          <w:b/>
          <w:i/>
          <w:sz w:val="20"/>
          <w:szCs w:val="20"/>
        </w:rPr>
        <w:t>-1</w:t>
      </w:r>
      <w:r w:rsidR="0036656B" w:rsidRPr="0036656B">
        <w:rPr>
          <w:sz w:val="20"/>
          <w:szCs w:val="20"/>
        </w:rPr>
        <w:t>;</w:t>
      </w:r>
    </w:p>
    <w:p w14:paraId="743A8ECA" w14:textId="77777777" w:rsidR="0036656B" w:rsidRPr="0036656B" w:rsidRDefault="002F18FC" w:rsidP="0036656B">
      <w:pPr>
        <w:pStyle w:val="af5"/>
        <w:suppressAutoHyphens/>
        <w:spacing w:before="120" w:after="120"/>
        <w:ind w:left="0"/>
        <w:contextualSpacing w:val="0"/>
        <w:jc w:val="both"/>
        <w:rPr>
          <w:sz w:val="20"/>
          <w:szCs w:val="20"/>
        </w:rPr>
      </w:pPr>
      <m:oMath>
        <m:sSub>
          <m:sSubPr>
            <m:ctrlPr>
              <w:rPr>
                <w:rFonts w:ascii="Cambria Math" w:hAnsi="Cambria Math"/>
                <w:i/>
                <w:sz w:val="20"/>
                <w:szCs w:val="20"/>
              </w:rPr>
            </m:ctrlPr>
          </m:sSubPr>
          <m:e>
            <m:r>
              <w:rPr>
                <w:rFonts w:ascii="Cambria Math" w:hAnsi="Cambria Math"/>
                <w:sz w:val="20"/>
                <w:szCs w:val="20"/>
              </w:rPr>
              <m:t>I</m:t>
            </m:r>
          </m:e>
          <m:sub>
            <m:r>
              <w:rPr>
                <w:rFonts w:ascii="Cambria Math" w:hAnsi="Cambria Math"/>
                <w:sz w:val="20"/>
                <w:szCs w:val="20"/>
              </w:rPr>
              <m:t>Ф_ОТЧЕТ</m:t>
            </m:r>
          </m:sub>
        </m:sSub>
      </m:oMath>
      <w:r w:rsidR="0036656B" w:rsidRPr="0036656B">
        <w:rPr>
          <w:sz w:val="20"/>
          <w:szCs w:val="20"/>
        </w:rPr>
        <w:t xml:space="preserve"> – количество мероприятий Инвестиционной программы, согласованной на календарный год </w:t>
      </w:r>
      <w:r w:rsidR="0036656B" w:rsidRPr="0036656B">
        <w:rPr>
          <w:b/>
          <w:i/>
          <w:sz w:val="20"/>
          <w:szCs w:val="20"/>
          <w:lang w:val="en-US"/>
        </w:rPr>
        <w:t>k</w:t>
      </w:r>
      <w:r w:rsidR="0036656B" w:rsidRPr="0036656B">
        <w:rPr>
          <w:b/>
          <w:i/>
          <w:sz w:val="20"/>
          <w:szCs w:val="20"/>
        </w:rPr>
        <w:t>-1</w:t>
      </w:r>
      <w:r w:rsidR="0036656B" w:rsidRPr="0036656B">
        <w:rPr>
          <w:sz w:val="20"/>
          <w:szCs w:val="20"/>
        </w:rPr>
        <w:t xml:space="preserve">, </w:t>
      </w:r>
      <w:r w:rsidR="0036656B" w:rsidRPr="0036656B">
        <w:rPr>
          <w:b/>
          <w:sz w:val="20"/>
          <w:szCs w:val="20"/>
        </w:rPr>
        <w:t>выполнение которых было согласовано Сторонами на основании отчета</w:t>
      </w:r>
      <w:r w:rsidR="0036656B" w:rsidRPr="0036656B">
        <w:rPr>
          <w:sz w:val="20"/>
          <w:szCs w:val="20"/>
        </w:rPr>
        <w:t xml:space="preserve"> об исполнении Инвестиционной программы за календарный год </w:t>
      </w:r>
      <w:r w:rsidR="0036656B" w:rsidRPr="0036656B">
        <w:rPr>
          <w:b/>
          <w:i/>
          <w:sz w:val="20"/>
          <w:szCs w:val="20"/>
          <w:lang w:val="en-US"/>
        </w:rPr>
        <w:t>k</w:t>
      </w:r>
      <w:r w:rsidR="0036656B" w:rsidRPr="0036656B">
        <w:rPr>
          <w:b/>
          <w:i/>
          <w:sz w:val="20"/>
          <w:szCs w:val="20"/>
        </w:rPr>
        <w:t>-1</w:t>
      </w:r>
      <w:r w:rsidR="0036656B" w:rsidRPr="0036656B">
        <w:rPr>
          <w:sz w:val="20"/>
          <w:szCs w:val="20"/>
        </w:rPr>
        <w:t>;</w:t>
      </w:r>
    </w:p>
    <w:p w14:paraId="0584CE67" w14:textId="77777777" w:rsidR="0036656B" w:rsidRPr="0036656B" w:rsidRDefault="002F18FC" w:rsidP="0036656B">
      <w:pPr>
        <w:pStyle w:val="af5"/>
        <w:suppressAutoHyphens/>
        <w:spacing w:before="120" w:after="120"/>
        <w:ind w:left="0"/>
        <w:contextualSpacing w:val="0"/>
        <w:jc w:val="both"/>
        <w:rPr>
          <w:sz w:val="20"/>
          <w:szCs w:val="20"/>
        </w:rPr>
      </w:pPr>
      <m:oMath>
        <m:sSub>
          <m:sSubPr>
            <m:ctrlPr>
              <w:rPr>
                <w:rFonts w:ascii="Cambria Math" w:hAnsi="Cambria Math"/>
                <w:i/>
                <w:sz w:val="20"/>
                <w:szCs w:val="20"/>
              </w:rPr>
            </m:ctrlPr>
          </m:sSubPr>
          <m:e>
            <m:r>
              <w:rPr>
                <w:rFonts w:ascii="Cambria Math" w:hAnsi="Cambria Math"/>
                <w:sz w:val="20"/>
                <w:szCs w:val="20"/>
                <w:lang w:val="en-US"/>
              </w:rPr>
              <m:t>i</m:t>
            </m:r>
          </m:e>
          <m:sub>
            <m:r>
              <w:rPr>
                <w:rFonts w:ascii="Cambria Math" w:hAnsi="Cambria Math"/>
                <w:sz w:val="20"/>
                <w:szCs w:val="20"/>
              </w:rPr>
              <m:t>Ф_ОТЧЕТ</m:t>
            </m:r>
          </m:sub>
        </m:sSub>
      </m:oMath>
      <w:r w:rsidR="0036656B" w:rsidRPr="0036656B">
        <w:rPr>
          <w:sz w:val="20"/>
          <w:szCs w:val="20"/>
        </w:rPr>
        <w:t xml:space="preserve"> – мероприятие Инвестиционной программы, </w:t>
      </w:r>
      <w:r w:rsidR="0036656B" w:rsidRPr="0036656B">
        <w:rPr>
          <w:b/>
          <w:sz w:val="20"/>
          <w:szCs w:val="20"/>
        </w:rPr>
        <w:t>выполнение которого было согласовано Сторонами на основании отчета</w:t>
      </w:r>
      <w:r w:rsidR="0036656B" w:rsidRPr="0036656B">
        <w:rPr>
          <w:sz w:val="20"/>
          <w:szCs w:val="20"/>
        </w:rPr>
        <w:t xml:space="preserve"> об исполнении Инвестиционной программы за календарный год </w:t>
      </w:r>
      <w:r w:rsidR="0036656B" w:rsidRPr="0036656B">
        <w:rPr>
          <w:b/>
          <w:i/>
          <w:sz w:val="20"/>
          <w:szCs w:val="20"/>
          <w:lang w:val="en-US"/>
        </w:rPr>
        <w:t>k</w:t>
      </w:r>
      <w:r w:rsidR="0036656B" w:rsidRPr="0036656B">
        <w:rPr>
          <w:b/>
          <w:i/>
          <w:sz w:val="20"/>
          <w:szCs w:val="20"/>
        </w:rPr>
        <w:t>-1</w:t>
      </w:r>
      <w:r w:rsidR="0036656B" w:rsidRPr="0036656B">
        <w:rPr>
          <w:sz w:val="20"/>
          <w:szCs w:val="20"/>
        </w:rPr>
        <w:t>;</w:t>
      </w:r>
    </w:p>
    <w:p w14:paraId="52EEF200" w14:textId="77777777" w:rsidR="0036656B" w:rsidRPr="0036656B" w:rsidRDefault="002F18FC" w:rsidP="0036656B">
      <w:pPr>
        <w:suppressAutoHyphens/>
        <w:spacing w:before="120" w:after="120"/>
        <w:jc w:val="both"/>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rPr>
              <m:t>∆</m:t>
            </m:r>
            <m:r>
              <w:rPr>
                <w:rFonts w:ascii="Cambria Math" w:hAnsi="Cambria Math" w:cs="Times New Roman"/>
                <w:lang w:val="en-US"/>
              </w:rPr>
              <m:t>S</m:t>
            </m:r>
          </m:e>
          <m:sub>
            <m:r>
              <w:rPr>
                <w:rFonts w:ascii="Cambria Math" w:hAnsi="Cambria Math" w:cs="Times New Roman"/>
              </w:rPr>
              <m:t>k-1,</m:t>
            </m:r>
            <m:r>
              <w:rPr>
                <w:rFonts w:ascii="Cambria Math" w:hAnsi="Cambria Math" w:cs="Times New Roman"/>
                <w:lang w:val="en-US"/>
              </w:rPr>
              <m:t>i</m:t>
            </m:r>
          </m:sub>
          <m:sup>
            <m:r>
              <w:rPr>
                <w:rFonts w:ascii="Cambria Math" w:hAnsi="Cambria Math" w:cs="Times New Roman"/>
              </w:rPr>
              <m:t>1+</m:t>
            </m:r>
          </m:sup>
        </m:sSubSup>
      </m:oMath>
      <w:r w:rsidR="0036656B" w:rsidRPr="0036656B">
        <w:rPr>
          <w:rFonts w:ascii="Times New Roman" w:hAnsi="Times New Roman" w:cs="Times New Roman"/>
        </w:rPr>
        <w:t xml:space="preserve"> – величина </w:t>
      </w:r>
      <m:oMath>
        <m:sSubSup>
          <m:sSubSupPr>
            <m:ctrlPr>
              <w:rPr>
                <w:rFonts w:ascii="Cambria Math" w:hAnsi="Cambria Math" w:cs="Times New Roman"/>
                <w:i/>
              </w:rPr>
            </m:ctrlPr>
          </m:sSubSupPr>
          <m:e>
            <m:r>
              <w:rPr>
                <w:rFonts w:ascii="Cambria Math" w:hAnsi="Cambria Math" w:cs="Times New Roman"/>
              </w:rPr>
              <m:t>∆</m:t>
            </m:r>
            <m:r>
              <w:rPr>
                <w:rFonts w:ascii="Cambria Math" w:hAnsi="Cambria Math" w:cs="Times New Roman"/>
                <w:lang w:val="en-US"/>
              </w:rPr>
              <m:t>S</m:t>
            </m:r>
          </m:e>
          <m:sub>
            <m:r>
              <w:rPr>
                <w:rFonts w:ascii="Cambria Math" w:hAnsi="Cambria Math" w:cs="Times New Roman"/>
              </w:rPr>
              <m:t>k-1</m:t>
            </m:r>
          </m:sub>
          <m:sup>
            <m:r>
              <w:rPr>
                <w:rFonts w:ascii="Cambria Math" w:hAnsi="Cambria Math" w:cs="Times New Roman"/>
              </w:rPr>
              <m:t>1+</m:t>
            </m:r>
          </m:sup>
        </m:sSubSup>
      </m:oMath>
      <w:r w:rsidR="0036656B" w:rsidRPr="0036656B">
        <w:rPr>
          <w:rFonts w:ascii="Times New Roman" w:hAnsi="Times New Roman" w:cs="Times New Roman"/>
        </w:rPr>
        <w:t xml:space="preserve"> в отношении </w:t>
      </w:r>
      <w:r w:rsidR="0036656B" w:rsidRPr="0036656B">
        <w:rPr>
          <w:rFonts w:ascii="Times New Roman" w:hAnsi="Times New Roman" w:cs="Times New Roman"/>
          <w:b/>
          <w:i/>
          <w:lang w:val="en-US"/>
        </w:rPr>
        <w:t>i</w:t>
      </w:r>
      <w:r w:rsidR="0036656B" w:rsidRPr="0036656B">
        <w:rPr>
          <w:rFonts w:ascii="Times New Roman" w:hAnsi="Times New Roman" w:cs="Times New Roman"/>
        </w:rPr>
        <w:t xml:space="preserve">-го мероприятия из совокупности </w:t>
      </w:r>
      <m:oMath>
        <m:sSub>
          <m:sSubPr>
            <m:ctrlPr>
              <w:rPr>
                <w:rFonts w:ascii="Cambria Math" w:hAnsi="Cambria Math" w:cs="Times New Roman"/>
                <w:i/>
              </w:rPr>
            </m:ctrlPr>
          </m:sSubPr>
          <m:e>
            <m:r>
              <m:rPr>
                <m:sty m:val="bi"/>
              </m:rPr>
              <w:rPr>
                <w:rFonts w:ascii="Cambria Math" w:hAnsi="Cambria Math" w:cs="Times New Roman"/>
              </w:rPr>
              <m:t>i</m:t>
            </m:r>
          </m:e>
          <m:sub>
            <m:r>
              <w:rPr>
                <w:rFonts w:ascii="Cambria Math" w:hAnsi="Cambria Math" w:cs="Times New Roman"/>
              </w:rPr>
              <m:t>Ф_КТ</m:t>
            </m:r>
          </m:sub>
        </m:sSub>
      </m:oMath>
      <w:r w:rsidR="0036656B" w:rsidRPr="0036656B">
        <w:rPr>
          <w:rFonts w:ascii="Times New Roman" w:hAnsi="Times New Roman" w:cs="Times New Roman"/>
        </w:rPr>
        <w:t xml:space="preserve">-ых мероприятий Инвестиционной программы, согласованной на календарный год </w:t>
      </w:r>
      <w:r w:rsidR="0036656B" w:rsidRPr="0036656B">
        <w:rPr>
          <w:rFonts w:ascii="Times New Roman" w:hAnsi="Times New Roman" w:cs="Times New Roman"/>
          <w:b/>
          <w:i/>
          <w:lang w:val="en-US"/>
        </w:rPr>
        <w:t>k</w:t>
      </w:r>
      <w:r w:rsidR="0036656B" w:rsidRPr="0036656B">
        <w:rPr>
          <w:rFonts w:ascii="Times New Roman" w:hAnsi="Times New Roman" w:cs="Times New Roman"/>
          <w:b/>
          <w:i/>
        </w:rPr>
        <w:t>-1</w:t>
      </w:r>
      <w:r w:rsidR="0036656B" w:rsidRPr="0036656B">
        <w:rPr>
          <w:rFonts w:ascii="Times New Roman" w:hAnsi="Times New Roman" w:cs="Times New Roman"/>
        </w:rPr>
        <w:t>;</w:t>
      </w:r>
    </w:p>
    <w:p w14:paraId="33C6C6C3" w14:textId="77777777" w:rsidR="0036656B" w:rsidRPr="0036656B" w:rsidRDefault="002F18FC" w:rsidP="0036656B">
      <w:pPr>
        <w:suppressAutoHyphens/>
        <w:spacing w:before="120" w:after="120"/>
        <w:jc w:val="both"/>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rPr>
              <m:t>∆</m:t>
            </m:r>
            <m:r>
              <w:rPr>
                <w:rFonts w:ascii="Cambria Math" w:hAnsi="Cambria Math" w:cs="Times New Roman"/>
                <w:lang w:val="en-US"/>
              </w:rPr>
              <m:t>S</m:t>
            </m:r>
          </m:e>
          <m:sub>
            <m:r>
              <w:rPr>
                <w:rFonts w:ascii="Cambria Math" w:hAnsi="Cambria Math" w:cs="Times New Roman"/>
              </w:rPr>
              <m:t>k-1,</m:t>
            </m:r>
            <m:r>
              <w:rPr>
                <w:rFonts w:ascii="Cambria Math" w:hAnsi="Cambria Math" w:cs="Times New Roman"/>
                <w:lang w:val="en-US"/>
              </w:rPr>
              <m:t>i</m:t>
            </m:r>
          </m:sub>
          <m:sup>
            <m:r>
              <w:rPr>
                <w:rFonts w:ascii="Cambria Math" w:hAnsi="Cambria Math" w:cs="Times New Roman"/>
              </w:rPr>
              <m:t>2+</m:t>
            </m:r>
          </m:sup>
        </m:sSubSup>
      </m:oMath>
      <w:r w:rsidR="0036656B" w:rsidRPr="0036656B">
        <w:rPr>
          <w:rFonts w:ascii="Times New Roman" w:hAnsi="Times New Roman" w:cs="Times New Roman"/>
        </w:rPr>
        <w:t xml:space="preserve"> – величина </w:t>
      </w:r>
      <m:oMath>
        <m:sSubSup>
          <m:sSubSupPr>
            <m:ctrlPr>
              <w:rPr>
                <w:rFonts w:ascii="Cambria Math" w:hAnsi="Cambria Math" w:cs="Times New Roman"/>
                <w:i/>
              </w:rPr>
            </m:ctrlPr>
          </m:sSubSupPr>
          <m:e>
            <m:r>
              <w:rPr>
                <w:rFonts w:ascii="Cambria Math" w:hAnsi="Cambria Math" w:cs="Times New Roman"/>
              </w:rPr>
              <m:t>∆</m:t>
            </m:r>
            <m:r>
              <w:rPr>
                <w:rFonts w:ascii="Cambria Math" w:hAnsi="Cambria Math" w:cs="Times New Roman"/>
                <w:lang w:val="en-US"/>
              </w:rPr>
              <m:t>S</m:t>
            </m:r>
          </m:e>
          <m:sub>
            <m:r>
              <w:rPr>
                <w:rFonts w:ascii="Cambria Math" w:hAnsi="Cambria Math" w:cs="Times New Roman"/>
              </w:rPr>
              <m:t>k-1</m:t>
            </m:r>
          </m:sub>
          <m:sup>
            <m:r>
              <w:rPr>
                <w:rFonts w:ascii="Cambria Math" w:hAnsi="Cambria Math" w:cs="Times New Roman"/>
              </w:rPr>
              <m:t>2+</m:t>
            </m:r>
          </m:sup>
        </m:sSubSup>
      </m:oMath>
      <w:r w:rsidR="0036656B" w:rsidRPr="0036656B">
        <w:rPr>
          <w:rFonts w:ascii="Times New Roman" w:hAnsi="Times New Roman" w:cs="Times New Roman"/>
        </w:rPr>
        <w:t xml:space="preserve"> в отношении </w:t>
      </w:r>
      <w:r w:rsidR="0036656B" w:rsidRPr="0036656B">
        <w:rPr>
          <w:rFonts w:ascii="Times New Roman" w:hAnsi="Times New Roman" w:cs="Times New Roman"/>
          <w:b/>
          <w:i/>
          <w:lang w:val="en-US"/>
        </w:rPr>
        <w:t>i</w:t>
      </w:r>
      <w:r w:rsidR="0036656B" w:rsidRPr="0036656B">
        <w:rPr>
          <w:rFonts w:ascii="Times New Roman" w:hAnsi="Times New Roman" w:cs="Times New Roman"/>
        </w:rPr>
        <w:t xml:space="preserve">-го мероприятия из совокупности </w:t>
      </w:r>
      <m:oMath>
        <m:sSub>
          <m:sSubPr>
            <m:ctrlPr>
              <w:rPr>
                <w:rFonts w:ascii="Cambria Math" w:hAnsi="Cambria Math" w:cs="Times New Roman"/>
                <w:i/>
              </w:rPr>
            </m:ctrlPr>
          </m:sSubPr>
          <m:e>
            <m:r>
              <m:rPr>
                <m:sty m:val="bi"/>
              </m:rPr>
              <w:rPr>
                <w:rFonts w:ascii="Cambria Math" w:hAnsi="Cambria Math" w:cs="Times New Roman"/>
              </w:rPr>
              <m:t>i</m:t>
            </m:r>
          </m:e>
          <m:sub>
            <m:r>
              <w:rPr>
                <w:rFonts w:ascii="Cambria Math" w:hAnsi="Cambria Math" w:cs="Times New Roman"/>
              </w:rPr>
              <m:t>Ф_ОТЧЕТ</m:t>
            </m:r>
          </m:sub>
        </m:sSub>
      </m:oMath>
      <w:r w:rsidR="0036656B" w:rsidRPr="0036656B">
        <w:rPr>
          <w:rFonts w:ascii="Times New Roman" w:hAnsi="Times New Roman" w:cs="Times New Roman"/>
        </w:rPr>
        <w:t xml:space="preserve">-ых мероприятий </w:t>
      </w:r>
      <w:r w:rsidR="0036656B" w:rsidRPr="0036656B">
        <w:rPr>
          <w:rFonts w:ascii="Times New Roman" w:hAnsi="Times New Roman" w:cs="Times New Roman"/>
        </w:rPr>
        <w:lastRenderedPageBreak/>
        <w:t xml:space="preserve">Инвестиционной программы, согласованной на календарный год </w:t>
      </w:r>
      <w:r w:rsidR="0036656B" w:rsidRPr="0036656B">
        <w:rPr>
          <w:rFonts w:ascii="Times New Roman" w:hAnsi="Times New Roman" w:cs="Times New Roman"/>
          <w:b/>
          <w:i/>
          <w:lang w:val="en-US"/>
        </w:rPr>
        <w:t>k</w:t>
      </w:r>
      <w:r w:rsidR="0036656B" w:rsidRPr="0036656B">
        <w:rPr>
          <w:rFonts w:ascii="Times New Roman" w:hAnsi="Times New Roman" w:cs="Times New Roman"/>
          <w:b/>
          <w:i/>
        </w:rPr>
        <w:t>-1</w:t>
      </w:r>
      <w:r w:rsidR="0036656B" w:rsidRPr="0036656B">
        <w:rPr>
          <w:rFonts w:ascii="Times New Roman" w:hAnsi="Times New Roman" w:cs="Times New Roman"/>
        </w:rPr>
        <w:t>;</w:t>
      </w:r>
    </w:p>
    <w:p w14:paraId="6BC3FBBB" w14:textId="59AA7A0C" w:rsidR="0036656B" w:rsidRPr="0036656B" w:rsidRDefault="002F18FC" w:rsidP="0036656B">
      <w:pPr>
        <w:suppressAutoHyphens/>
        <w:spacing w:before="120" w:after="120"/>
        <w:jc w:val="both"/>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lang w:val="en-US"/>
              </w:rPr>
              <m:t>S</m:t>
            </m:r>
            <m:ctrlPr>
              <w:rPr>
                <w:rFonts w:ascii="Cambria Math" w:hAnsi="Cambria Math" w:cs="Times New Roman"/>
                <w:i/>
                <w:lang w:val="en-US"/>
              </w:rPr>
            </m:ctrlPr>
          </m:e>
          <m:sub>
            <m:r>
              <w:rPr>
                <w:rFonts w:ascii="Cambria Math" w:hAnsi="Cambria Math" w:cs="Times New Roman"/>
                <w:lang w:val="en-US"/>
              </w:rPr>
              <m:t>k</m:t>
            </m:r>
            <m:r>
              <w:rPr>
                <w:rFonts w:ascii="Cambria Math" w:hAnsi="Cambria Math" w:cs="Times New Roman"/>
              </w:rPr>
              <m:t xml:space="preserve">-1, </m:t>
            </m:r>
            <m:r>
              <w:rPr>
                <w:rFonts w:ascii="Cambria Math" w:hAnsi="Cambria Math" w:cs="Times New Roman"/>
                <w:lang w:val="en-US"/>
              </w:rPr>
              <m:t>i</m:t>
            </m:r>
          </m:sub>
          <m:sup>
            <m:r>
              <w:rPr>
                <w:rFonts w:ascii="Cambria Math" w:hAnsi="Cambria Math" w:cs="Times New Roman"/>
              </w:rPr>
              <m:t>ба</m:t>
            </m:r>
            <m:sSub>
              <m:sSubPr>
                <m:ctrlPr>
                  <w:rPr>
                    <w:rFonts w:ascii="Cambria Math" w:hAnsi="Cambria Math" w:cs="Times New Roman"/>
                    <w:i/>
                  </w:rPr>
                </m:ctrlPr>
              </m:sSubPr>
              <m:e>
                <m:r>
                  <w:rPr>
                    <w:rFonts w:ascii="Cambria Math" w:hAnsi="Cambria Math" w:cs="Times New Roman"/>
                  </w:rPr>
                  <m:t>з</m:t>
                </m:r>
              </m:e>
              <m:sub>
                <m:r>
                  <w:rPr>
                    <w:rFonts w:ascii="Cambria Math" w:hAnsi="Cambria Math" w:cs="Times New Roman"/>
                  </w:rPr>
                  <m:t>превыш</m:t>
                </m:r>
              </m:sub>
            </m:sSub>
          </m:sup>
        </m:sSubSup>
      </m:oMath>
      <w:r w:rsidR="0036656B" w:rsidRPr="0036656B">
        <w:rPr>
          <w:rFonts w:ascii="Times New Roman" w:hAnsi="Times New Roman" w:cs="Times New Roman"/>
        </w:rPr>
        <w:t xml:space="preserve"> – величина </w:t>
      </w:r>
      <m:oMath>
        <m:sSubSup>
          <m:sSubSupPr>
            <m:ctrlPr>
              <w:rPr>
                <w:rFonts w:ascii="Cambria Math" w:hAnsi="Cambria Math" w:cs="Times New Roman"/>
                <w:i/>
              </w:rPr>
            </m:ctrlPr>
          </m:sSubSupPr>
          <m:e>
            <m:r>
              <w:rPr>
                <w:rFonts w:ascii="Cambria Math" w:hAnsi="Cambria Math" w:cs="Times New Roman"/>
                <w:lang w:val="en-US"/>
              </w:rPr>
              <m:t>S</m:t>
            </m:r>
            <m:ctrlPr>
              <w:rPr>
                <w:rFonts w:ascii="Cambria Math" w:hAnsi="Cambria Math" w:cs="Times New Roman"/>
                <w:i/>
                <w:lang w:val="en-US"/>
              </w:rPr>
            </m:ctrlPr>
          </m:e>
          <m:sub>
            <m:r>
              <w:rPr>
                <w:rFonts w:ascii="Cambria Math" w:hAnsi="Cambria Math" w:cs="Times New Roman"/>
                <w:lang w:val="en-US"/>
              </w:rPr>
              <m:t>k</m:t>
            </m:r>
            <m:r>
              <w:rPr>
                <w:rFonts w:ascii="Cambria Math" w:hAnsi="Cambria Math" w:cs="Times New Roman"/>
              </w:rPr>
              <m:t xml:space="preserve">, </m:t>
            </m:r>
            <m:r>
              <w:rPr>
                <w:rFonts w:ascii="Cambria Math" w:hAnsi="Cambria Math" w:cs="Times New Roman"/>
                <w:lang w:val="en-US"/>
              </w:rPr>
              <m:t>i</m:t>
            </m:r>
          </m:sub>
          <m:sup>
            <m:r>
              <w:rPr>
                <w:rFonts w:ascii="Cambria Math" w:hAnsi="Cambria Math" w:cs="Times New Roman"/>
              </w:rPr>
              <m:t>ба</m:t>
            </m:r>
            <m:sSub>
              <m:sSubPr>
                <m:ctrlPr>
                  <w:rPr>
                    <w:rFonts w:ascii="Cambria Math" w:hAnsi="Cambria Math" w:cs="Times New Roman"/>
                    <w:i/>
                  </w:rPr>
                </m:ctrlPr>
              </m:sSubPr>
              <m:e>
                <m:r>
                  <w:rPr>
                    <w:rFonts w:ascii="Cambria Math" w:hAnsi="Cambria Math" w:cs="Times New Roman"/>
                  </w:rPr>
                  <m:t>з</m:t>
                </m:r>
              </m:e>
              <m:sub>
                <m:r>
                  <w:rPr>
                    <w:rFonts w:ascii="Cambria Math" w:hAnsi="Cambria Math" w:cs="Times New Roman"/>
                  </w:rPr>
                  <m:t>превыш</m:t>
                </m:r>
              </m:sub>
            </m:sSub>
          </m:sup>
        </m:sSubSup>
      </m:oMath>
      <w:r w:rsidR="0036656B" w:rsidRPr="0036656B">
        <w:rPr>
          <w:rFonts w:ascii="Times New Roman" w:hAnsi="Times New Roman" w:cs="Times New Roman"/>
        </w:rPr>
        <w:t xml:space="preserve">, рассчитанная в соответствии с </w:t>
      </w:r>
      <w:r w:rsidR="0036656B" w:rsidRPr="0036656B">
        <w:rPr>
          <w:rFonts w:ascii="Times New Roman" w:hAnsi="Times New Roman" w:cs="Times New Roman"/>
          <w:b/>
        </w:rPr>
        <w:t xml:space="preserve">пунктом </w:t>
      </w:r>
      <w:r w:rsidR="0036656B" w:rsidRPr="0036656B">
        <w:rPr>
          <w:rFonts w:ascii="Times New Roman" w:hAnsi="Times New Roman" w:cs="Times New Roman"/>
          <w:b/>
        </w:rPr>
        <w:fldChar w:fldCharType="begin"/>
      </w:r>
      <w:r w:rsidR="0036656B" w:rsidRPr="0036656B">
        <w:rPr>
          <w:rFonts w:ascii="Times New Roman" w:hAnsi="Times New Roman" w:cs="Times New Roman"/>
          <w:b/>
        </w:rPr>
        <w:instrText xml:space="preserve"> REF _Ref65543288 \r  \* MERGEFORMAT </w:instrText>
      </w:r>
      <w:r w:rsidR="0036656B" w:rsidRPr="0036656B">
        <w:rPr>
          <w:rFonts w:ascii="Times New Roman" w:hAnsi="Times New Roman" w:cs="Times New Roman"/>
          <w:b/>
        </w:rPr>
        <w:fldChar w:fldCharType="separate"/>
      </w:r>
      <w:r w:rsidR="00483165">
        <w:rPr>
          <w:rFonts w:ascii="Times New Roman" w:hAnsi="Times New Roman" w:cs="Times New Roman"/>
          <w:b/>
        </w:rPr>
        <w:t>4.3.2.4</w:t>
      </w:r>
      <w:r w:rsidR="0036656B" w:rsidRPr="0036656B">
        <w:rPr>
          <w:rFonts w:ascii="Times New Roman" w:hAnsi="Times New Roman" w:cs="Times New Roman"/>
          <w:b/>
        </w:rPr>
        <w:fldChar w:fldCharType="end"/>
      </w:r>
      <w:r w:rsidR="0036656B" w:rsidRPr="0036656B">
        <w:rPr>
          <w:rFonts w:ascii="Times New Roman" w:hAnsi="Times New Roman" w:cs="Times New Roman"/>
          <w:b/>
        </w:rPr>
        <w:t xml:space="preserve"> </w:t>
      </w:r>
      <w:r w:rsidR="0036656B" w:rsidRPr="0036656B">
        <w:rPr>
          <w:rFonts w:ascii="Times New Roman" w:hAnsi="Times New Roman" w:cs="Times New Roman"/>
        </w:rPr>
        <w:t xml:space="preserve">Договора на основании данных для календарного года </w:t>
      </w:r>
      <w:r w:rsidR="0036656B" w:rsidRPr="0036656B">
        <w:rPr>
          <w:rFonts w:ascii="Times New Roman" w:hAnsi="Times New Roman" w:cs="Times New Roman"/>
          <w:b/>
          <w:i/>
          <w:lang w:val="en-US"/>
        </w:rPr>
        <w:t>k</w:t>
      </w:r>
      <w:r w:rsidR="0036656B" w:rsidRPr="0036656B">
        <w:rPr>
          <w:rFonts w:ascii="Times New Roman" w:hAnsi="Times New Roman" w:cs="Times New Roman"/>
          <w:b/>
          <w:i/>
        </w:rPr>
        <w:t>-1</w:t>
      </w:r>
      <w:r w:rsidR="0036656B" w:rsidRPr="0036656B">
        <w:rPr>
          <w:rFonts w:ascii="Times New Roman" w:hAnsi="Times New Roman" w:cs="Times New Roman"/>
        </w:rPr>
        <w:t xml:space="preserve"> в отношении </w:t>
      </w:r>
      <w:proofErr w:type="spellStart"/>
      <w:r w:rsidR="0036656B" w:rsidRPr="0036656B">
        <w:rPr>
          <w:rFonts w:ascii="Times New Roman" w:hAnsi="Times New Roman" w:cs="Times New Roman"/>
          <w:b/>
          <w:i/>
          <w:lang w:val="en-US"/>
        </w:rPr>
        <w:t>i</w:t>
      </w:r>
      <w:proofErr w:type="spellEnd"/>
      <w:r w:rsidR="0036656B" w:rsidRPr="0036656B">
        <w:rPr>
          <w:rFonts w:ascii="Times New Roman" w:hAnsi="Times New Roman" w:cs="Times New Roman"/>
        </w:rPr>
        <w:t>–</w:t>
      </w:r>
      <w:proofErr w:type="spellStart"/>
      <w:r w:rsidR="0036656B" w:rsidRPr="0036656B">
        <w:rPr>
          <w:rFonts w:ascii="Times New Roman" w:hAnsi="Times New Roman" w:cs="Times New Roman"/>
        </w:rPr>
        <w:t>го</w:t>
      </w:r>
      <w:proofErr w:type="spellEnd"/>
      <w:r w:rsidR="0036656B" w:rsidRPr="0036656B">
        <w:rPr>
          <w:rFonts w:ascii="Times New Roman" w:hAnsi="Times New Roman" w:cs="Times New Roman"/>
        </w:rPr>
        <w:t xml:space="preserve"> мероприятия Инвестиционной программы, согласованной на календарный год </w:t>
      </w:r>
      <w:r w:rsidR="0036656B" w:rsidRPr="0036656B">
        <w:rPr>
          <w:rFonts w:ascii="Times New Roman" w:hAnsi="Times New Roman" w:cs="Times New Roman"/>
          <w:b/>
          <w:i/>
          <w:lang w:val="en-US"/>
        </w:rPr>
        <w:t>k</w:t>
      </w:r>
      <w:r w:rsidR="0036656B" w:rsidRPr="0036656B">
        <w:rPr>
          <w:rFonts w:ascii="Times New Roman" w:hAnsi="Times New Roman" w:cs="Times New Roman"/>
          <w:b/>
          <w:i/>
        </w:rPr>
        <w:t>-1</w:t>
      </w:r>
      <w:r w:rsidR="0036656B" w:rsidRPr="0036656B">
        <w:rPr>
          <w:rFonts w:ascii="Times New Roman" w:hAnsi="Times New Roman" w:cs="Times New Roman"/>
        </w:rPr>
        <w:t xml:space="preserve"> (в рублях, без учета НДС);</w:t>
      </w:r>
    </w:p>
    <w:p w14:paraId="589D2D6B" w14:textId="681B69FC" w:rsidR="0036656B" w:rsidRPr="0036656B" w:rsidRDefault="002F18FC" w:rsidP="0036656B">
      <w:pPr>
        <w:tabs>
          <w:tab w:val="left" w:pos="1276"/>
        </w:tabs>
        <w:suppressAutoHyphens/>
        <w:spacing w:before="120" w:after="120"/>
        <w:jc w:val="both"/>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lang w:val="en-US"/>
              </w:rPr>
              <m:t>S</m:t>
            </m:r>
          </m:e>
          <m:sub>
            <m:r>
              <w:rPr>
                <w:rFonts w:ascii="Cambria Math" w:hAnsi="Cambria Math" w:cs="Times New Roman"/>
                <w:lang w:val="en-US"/>
              </w:rPr>
              <m:t>k</m:t>
            </m:r>
            <m:r>
              <w:rPr>
                <w:rFonts w:ascii="Cambria Math" w:hAnsi="Cambria Math" w:cs="Times New Roman"/>
              </w:rPr>
              <m:t>-1,</m:t>
            </m:r>
            <m:r>
              <w:rPr>
                <w:rFonts w:ascii="Cambria Math" w:hAnsi="Cambria Math" w:cs="Times New Roman"/>
                <w:lang w:val="en-US"/>
              </w:rPr>
              <m:t>m</m:t>
            </m:r>
            <m:r>
              <w:rPr>
                <w:rFonts w:ascii="Cambria Math" w:hAnsi="Cambria Math" w:cs="Times New Roman"/>
              </w:rPr>
              <m:t>,</m:t>
            </m:r>
            <m:r>
              <w:rPr>
                <w:rFonts w:ascii="Cambria Math" w:hAnsi="Cambria Math" w:cs="Times New Roman"/>
                <w:lang w:val="en-US"/>
              </w:rPr>
              <m:t>i</m:t>
            </m:r>
          </m:sub>
          <m:sup>
            <m:r>
              <w:rPr>
                <w:rFonts w:ascii="Cambria Math" w:hAnsi="Cambria Math" w:cs="Times New Roman"/>
              </w:rPr>
              <m:t>+</m:t>
            </m:r>
          </m:sup>
        </m:sSubSup>
      </m:oMath>
      <w:r w:rsidR="0036656B" w:rsidRPr="0036656B">
        <w:rPr>
          <w:rFonts w:ascii="Times New Roman" w:hAnsi="Times New Roman" w:cs="Times New Roman"/>
        </w:rPr>
        <w:t xml:space="preserve"> – величина </w:t>
      </w:r>
      <m:oMath>
        <m:sSubSup>
          <m:sSubSupPr>
            <m:ctrlPr>
              <w:rPr>
                <w:rFonts w:ascii="Cambria Math" w:hAnsi="Cambria Math" w:cs="Times New Roman"/>
                <w:i/>
              </w:rPr>
            </m:ctrlPr>
          </m:sSubSupPr>
          <m:e>
            <m:r>
              <w:rPr>
                <w:rFonts w:ascii="Cambria Math" w:hAnsi="Cambria Math" w:cs="Times New Roman"/>
                <w:lang w:val="en-US"/>
              </w:rPr>
              <m:t>S</m:t>
            </m:r>
          </m:e>
          <m:sub>
            <m:r>
              <w:rPr>
                <w:rFonts w:ascii="Cambria Math" w:hAnsi="Cambria Math" w:cs="Times New Roman"/>
                <w:lang w:val="en-US"/>
              </w:rPr>
              <m:t>k</m:t>
            </m:r>
            <m:r>
              <w:rPr>
                <w:rFonts w:ascii="Cambria Math" w:hAnsi="Cambria Math" w:cs="Times New Roman"/>
              </w:rPr>
              <m:t>,</m:t>
            </m:r>
            <m:r>
              <w:rPr>
                <w:rFonts w:ascii="Cambria Math" w:hAnsi="Cambria Math" w:cs="Times New Roman"/>
                <w:lang w:val="en-US"/>
              </w:rPr>
              <m:t>m</m:t>
            </m:r>
            <m:r>
              <w:rPr>
                <w:rFonts w:ascii="Cambria Math" w:hAnsi="Cambria Math" w:cs="Times New Roman"/>
              </w:rPr>
              <m:t>,</m:t>
            </m:r>
            <m:r>
              <w:rPr>
                <w:rFonts w:ascii="Cambria Math" w:hAnsi="Cambria Math" w:cs="Times New Roman"/>
                <w:lang w:val="en-US"/>
              </w:rPr>
              <m:t>i</m:t>
            </m:r>
          </m:sub>
          <m:sup>
            <m:r>
              <w:rPr>
                <w:rFonts w:ascii="Cambria Math" w:hAnsi="Cambria Math" w:cs="Times New Roman"/>
              </w:rPr>
              <m:t>+</m:t>
            </m:r>
          </m:sup>
        </m:sSubSup>
      </m:oMath>
      <w:r w:rsidR="0036656B" w:rsidRPr="0036656B">
        <w:rPr>
          <w:rFonts w:ascii="Times New Roman" w:hAnsi="Times New Roman" w:cs="Times New Roman"/>
        </w:rPr>
        <w:t xml:space="preserve">, рассчитанная в соответствии с </w:t>
      </w:r>
      <w:r w:rsidR="0036656B" w:rsidRPr="0036656B">
        <w:rPr>
          <w:rFonts w:ascii="Times New Roman" w:hAnsi="Times New Roman" w:cs="Times New Roman"/>
          <w:b/>
        </w:rPr>
        <w:t xml:space="preserve">пунктом </w:t>
      </w:r>
      <w:r w:rsidR="0036656B" w:rsidRPr="0036656B">
        <w:rPr>
          <w:rFonts w:ascii="Times New Roman" w:hAnsi="Times New Roman" w:cs="Times New Roman"/>
          <w:b/>
        </w:rPr>
        <w:fldChar w:fldCharType="begin"/>
      </w:r>
      <w:r w:rsidR="0036656B" w:rsidRPr="0036656B">
        <w:rPr>
          <w:rFonts w:ascii="Times New Roman" w:hAnsi="Times New Roman" w:cs="Times New Roman"/>
          <w:b/>
        </w:rPr>
        <w:instrText xml:space="preserve"> REF _Ref65523110 \r  \* MERGEFORMAT </w:instrText>
      </w:r>
      <w:r w:rsidR="0036656B" w:rsidRPr="0036656B">
        <w:rPr>
          <w:rFonts w:ascii="Times New Roman" w:hAnsi="Times New Roman" w:cs="Times New Roman"/>
          <w:b/>
        </w:rPr>
        <w:fldChar w:fldCharType="separate"/>
      </w:r>
      <w:r w:rsidR="00483165">
        <w:rPr>
          <w:rFonts w:ascii="Times New Roman" w:hAnsi="Times New Roman" w:cs="Times New Roman"/>
          <w:b/>
        </w:rPr>
        <w:t>4.3.2.1</w:t>
      </w:r>
      <w:r w:rsidR="0036656B" w:rsidRPr="0036656B">
        <w:rPr>
          <w:rFonts w:ascii="Times New Roman" w:hAnsi="Times New Roman" w:cs="Times New Roman"/>
          <w:b/>
        </w:rPr>
        <w:fldChar w:fldCharType="end"/>
      </w:r>
      <w:r w:rsidR="0036656B" w:rsidRPr="0036656B">
        <w:rPr>
          <w:rFonts w:ascii="Times New Roman" w:hAnsi="Times New Roman" w:cs="Times New Roman"/>
          <w:b/>
        </w:rPr>
        <w:t xml:space="preserve"> </w:t>
      </w:r>
      <w:r w:rsidR="0036656B" w:rsidRPr="0036656B">
        <w:rPr>
          <w:rFonts w:ascii="Times New Roman" w:hAnsi="Times New Roman" w:cs="Times New Roman"/>
        </w:rPr>
        <w:t xml:space="preserve">Договора на основании данных для расчетного периода </w:t>
      </w:r>
      <w:r w:rsidR="0036656B" w:rsidRPr="0036656B">
        <w:rPr>
          <w:rFonts w:ascii="Times New Roman" w:hAnsi="Times New Roman" w:cs="Times New Roman"/>
          <w:b/>
          <w:i/>
          <w:lang w:val="en-US"/>
        </w:rPr>
        <w:t>m</w:t>
      </w:r>
      <w:r w:rsidR="0036656B" w:rsidRPr="0036656B">
        <w:rPr>
          <w:rFonts w:ascii="Times New Roman" w:hAnsi="Times New Roman" w:cs="Times New Roman"/>
        </w:rPr>
        <w:t xml:space="preserve"> календарного года </w:t>
      </w:r>
      <w:r w:rsidR="0036656B" w:rsidRPr="0036656B">
        <w:rPr>
          <w:rFonts w:ascii="Times New Roman" w:hAnsi="Times New Roman" w:cs="Times New Roman"/>
          <w:b/>
          <w:i/>
          <w:lang w:val="en-US"/>
        </w:rPr>
        <w:t>k</w:t>
      </w:r>
      <w:r w:rsidR="0036656B" w:rsidRPr="0036656B">
        <w:rPr>
          <w:rFonts w:ascii="Times New Roman" w:hAnsi="Times New Roman" w:cs="Times New Roman"/>
          <w:b/>
          <w:i/>
        </w:rPr>
        <w:t>-1</w:t>
      </w:r>
      <w:r w:rsidR="0036656B" w:rsidRPr="0036656B">
        <w:rPr>
          <w:rFonts w:ascii="Times New Roman" w:hAnsi="Times New Roman" w:cs="Times New Roman"/>
        </w:rPr>
        <w:t xml:space="preserve"> в отношении </w:t>
      </w:r>
      <w:proofErr w:type="spellStart"/>
      <w:r w:rsidR="0036656B" w:rsidRPr="0036656B">
        <w:rPr>
          <w:rFonts w:ascii="Times New Roman" w:hAnsi="Times New Roman" w:cs="Times New Roman"/>
          <w:b/>
          <w:i/>
          <w:lang w:val="en-US"/>
        </w:rPr>
        <w:t>i</w:t>
      </w:r>
      <w:proofErr w:type="spellEnd"/>
      <w:r w:rsidR="0036656B" w:rsidRPr="0036656B">
        <w:rPr>
          <w:rFonts w:ascii="Times New Roman" w:hAnsi="Times New Roman" w:cs="Times New Roman"/>
        </w:rPr>
        <w:t>–</w:t>
      </w:r>
      <w:proofErr w:type="spellStart"/>
      <w:r w:rsidR="0036656B" w:rsidRPr="0036656B">
        <w:rPr>
          <w:rFonts w:ascii="Times New Roman" w:hAnsi="Times New Roman" w:cs="Times New Roman"/>
        </w:rPr>
        <w:t>го</w:t>
      </w:r>
      <w:proofErr w:type="spellEnd"/>
      <w:r w:rsidR="0036656B" w:rsidRPr="0036656B">
        <w:rPr>
          <w:rFonts w:ascii="Times New Roman" w:hAnsi="Times New Roman" w:cs="Times New Roman"/>
        </w:rPr>
        <w:t xml:space="preserve"> мероприятия Инвестиционной программы, согласованной на календарный год </w:t>
      </w:r>
      <w:r w:rsidR="0036656B" w:rsidRPr="0036656B">
        <w:rPr>
          <w:rFonts w:ascii="Times New Roman" w:hAnsi="Times New Roman" w:cs="Times New Roman"/>
          <w:b/>
          <w:i/>
          <w:lang w:val="en-US"/>
        </w:rPr>
        <w:t>k</w:t>
      </w:r>
      <w:r w:rsidR="0036656B" w:rsidRPr="0036656B">
        <w:rPr>
          <w:rFonts w:ascii="Times New Roman" w:hAnsi="Times New Roman" w:cs="Times New Roman"/>
          <w:b/>
          <w:i/>
        </w:rPr>
        <w:t>-1</w:t>
      </w:r>
      <w:r w:rsidR="0036656B" w:rsidRPr="0036656B">
        <w:rPr>
          <w:rFonts w:ascii="Times New Roman" w:hAnsi="Times New Roman" w:cs="Times New Roman"/>
        </w:rPr>
        <w:t xml:space="preserve"> (в рублях, без учета НДС);</w:t>
      </w:r>
    </w:p>
    <w:p w14:paraId="20E43EB6" w14:textId="77777777" w:rsidR="0036656B" w:rsidRPr="0036656B" w:rsidRDefault="002F18FC" w:rsidP="0036656B">
      <w:pPr>
        <w:tabs>
          <w:tab w:val="left" w:pos="1276"/>
        </w:tabs>
        <w:suppressAutoHyphens/>
        <w:spacing w:before="120" w:after="120"/>
        <w:jc w:val="both"/>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rPr>
              <m:t>∆</m:t>
            </m:r>
            <m:r>
              <w:rPr>
                <w:rFonts w:ascii="Cambria Math" w:hAnsi="Cambria Math" w:cs="Times New Roman"/>
                <w:lang w:val="en-US"/>
              </w:rPr>
              <m:t>S</m:t>
            </m:r>
          </m:e>
          <m:sub>
            <m:r>
              <w:rPr>
                <w:rFonts w:ascii="Cambria Math" w:hAnsi="Cambria Math" w:cs="Times New Roman"/>
              </w:rPr>
              <m:t>k-2</m:t>
            </m:r>
          </m:sub>
          <m:sup>
            <m:r>
              <w:rPr>
                <w:rFonts w:ascii="Cambria Math" w:hAnsi="Cambria Math" w:cs="Times New Roman"/>
              </w:rPr>
              <m:t>1+</m:t>
            </m:r>
          </m:sup>
        </m:sSubSup>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rPr>
              <m:t>∆</m:t>
            </m:r>
            <m:r>
              <w:rPr>
                <w:rFonts w:ascii="Cambria Math" w:hAnsi="Cambria Math" w:cs="Times New Roman"/>
                <w:lang w:val="en-US"/>
              </w:rPr>
              <m:t>S</m:t>
            </m:r>
          </m:e>
          <m:sub>
            <m:r>
              <w:rPr>
                <w:rFonts w:ascii="Cambria Math" w:hAnsi="Cambria Math" w:cs="Times New Roman"/>
              </w:rPr>
              <m:t>k-2</m:t>
            </m:r>
          </m:sub>
          <m:sup>
            <m:r>
              <w:rPr>
                <w:rFonts w:ascii="Cambria Math" w:hAnsi="Cambria Math" w:cs="Times New Roman"/>
              </w:rPr>
              <m:t>2+</m:t>
            </m:r>
          </m:sup>
        </m:sSubSup>
      </m:oMath>
      <w:r w:rsidR="0036656B" w:rsidRPr="0036656B">
        <w:rPr>
          <w:rFonts w:ascii="Times New Roman" w:hAnsi="Times New Roman" w:cs="Times New Roman"/>
        </w:rPr>
        <w:t xml:space="preserve"> – остатки величин дополнительного возмещения со стороны Покупателя, которые были определены в отношении мероприятий Инвестиционной программы календарного года </w:t>
      </w:r>
      <w:r w:rsidR="0036656B" w:rsidRPr="0036656B">
        <w:rPr>
          <w:rFonts w:ascii="Times New Roman" w:hAnsi="Times New Roman" w:cs="Times New Roman"/>
          <w:b/>
          <w:i/>
          <w:lang w:val="en-US"/>
        </w:rPr>
        <w:t>k</w:t>
      </w:r>
      <w:r w:rsidR="0036656B" w:rsidRPr="0036656B">
        <w:rPr>
          <w:rFonts w:ascii="Times New Roman" w:hAnsi="Times New Roman" w:cs="Times New Roman"/>
          <w:b/>
          <w:i/>
        </w:rPr>
        <w:t>-2</w:t>
      </w:r>
      <w:r w:rsidR="0036656B" w:rsidRPr="0036656B">
        <w:rPr>
          <w:rFonts w:ascii="Times New Roman" w:hAnsi="Times New Roman" w:cs="Times New Roman"/>
        </w:rPr>
        <w:t xml:space="preserve"> для учета при расчете стоимости Договора календарного года </w:t>
      </w:r>
      <w:r w:rsidR="0036656B" w:rsidRPr="0036656B">
        <w:rPr>
          <w:rFonts w:ascii="Times New Roman" w:hAnsi="Times New Roman" w:cs="Times New Roman"/>
          <w:b/>
          <w:i/>
          <w:lang w:val="en-US"/>
        </w:rPr>
        <w:t>k</w:t>
      </w:r>
      <w:r w:rsidR="0036656B" w:rsidRPr="0036656B">
        <w:rPr>
          <w:rFonts w:ascii="Times New Roman" w:hAnsi="Times New Roman" w:cs="Times New Roman"/>
          <w:b/>
          <w:i/>
        </w:rPr>
        <w:t>-1</w:t>
      </w:r>
      <w:r w:rsidR="0036656B" w:rsidRPr="0036656B">
        <w:rPr>
          <w:rFonts w:ascii="Times New Roman" w:hAnsi="Times New Roman" w:cs="Times New Roman"/>
        </w:rPr>
        <w:t xml:space="preserve"> аналогично указанному в настоящем пункте порядку определения для величин </w:t>
      </w:r>
      <m:oMath>
        <m:sSubSup>
          <m:sSubSupPr>
            <m:ctrlPr>
              <w:rPr>
                <w:rFonts w:ascii="Cambria Math" w:hAnsi="Cambria Math" w:cs="Times New Roman"/>
                <w:i/>
              </w:rPr>
            </m:ctrlPr>
          </m:sSubSupPr>
          <m:e>
            <m:r>
              <w:rPr>
                <w:rFonts w:ascii="Cambria Math" w:hAnsi="Cambria Math" w:cs="Times New Roman"/>
              </w:rPr>
              <m:t>∆</m:t>
            </m:r>
            <m:r>
              <w:rPr>
                <w:rFonts w:ascii="Cambria Math" w:hAnsi="Cambria Math" w:cs="Times New Roman"/>
                <w:lang w:val="en-US"/>
              </w:rPr>
              <m:t>S</m:t>
            </m:r>
          </m:e>
          <m:sub>
            <m:r>
              <w:rPr>
                <w:rFonts w:ascii="Cambria Math" w:hAnsi="Cambria Math" w:cs="Times New Roman"/>
              </w:rPr>
              <m:t>k-1</m:t>
            </m:r>
          </m:sub>
          <m:sup>
            <m:r>
              <w:rPr>
                <w:rFonts w:ascii="Cambria Math" w:hAnsi="Cambria Math" w:cs="Times New Roman"/>
              </w:rPr>
              <m:t>1+</m:t>
            </m:r>
          </m:sup>
        </m:sSubSup>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rPr>
              <m:t>∆</m:t>
            </m:r>
            <m:r>
              <w:rPr>
                <w:rFonts w:ascii="Cambria Math" w:hAnsi="Cambria Math" w:cs="Times New Roman"/>
                <w:lang w:val="en-US"/>
              </w:rPr>
              <m:t>S</m:t>
            </m:r>
          </m:e>
          <m:sub>
            <m:r>
              <w:rPr>
                <w:rFonts w:ascii="Cambria Math" w:hAnsi="Cambria Math" w:cs="Times New Roman"/>
              </w:rPr>
              <m:t>k-1</m:t>
            </m:r>
          </m:sub>
          <m:sup>
            <m:r>
              <w:rPr>
                <w:rFonts w:ascii="Cambria Math" w:hAnsi="Cambria Math" w:cs="Times New Roman"/>
              </w:rPr>
              <m:t>2+</m:t>
            </m:r>
          </m:sup>
        </m:sSubSup>
      </m:oMath>
      <w:r w:rsidR="0036656B" w:rsidRPr="0036656B">
        <w:rPr>
          <w:rFonts w:ascii="Times New Roman" w:hAnsi="Times New Roman" w:cs="Times New Roman"/>
        </w:rPr>
        <w:t xml:space="preserve"> (в рублях, без учета НДС);</w:t>
      </w:r>
    </w:p>
    <w:p w14:paraId="6F46819D" w14:textId="77777777" w:rsidR="0036656B" w:rsidRPr="0036656B" w:rsidRDefault="002F18FC" w:rsidP="0036656B">
      <w:pPr>
        <w:tabs>
          <w:tab w:val="left" w:pos="1276"/>
        </w:tabs>
        <w:suppressAutoHyphens/>
        <w:spacing w:before="120" w:after="120"/>
        <w:jc w:val="both"/>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rPr>
              <m:t>∆</m:t>
            </m:r>
            <m:r>
              <w:rPr>
                <w:rFonts w:ascii="Cambria Math" w:hAnsi="Cambria Math" w:cs="Times New Roman"/>
                <w:lang w:val="en-US"/>
              </w:rPr>
              <m:t>S</m:t>
            </m:r>
          </m:e>
          <m:sub>
            <m:r>
              <w:rPr>
                <w:rFonts w:ascii="Cambria Math" w:hAnsi="Cambria Math" w:cs="Times New Roman"/>
              </w:rPr>
              <m:t>k-2</m:t>
            </m:r>
          </m:sub>
          <m:sup>
            <m:r>
              <w:rPr>
                <w:rFonts w:ascii="Cambria Math" w:hAnsi="Cambria Math" w:cs="Times New Roman"/>
              </w:rPr>
              <m:t>3+</m:t>
            </m:r>
          </m:sup>
        </m:sSubSup>
      </m:oMath>
      <w:r w:rsidR="0036656B" w:rsidRPr="0036656B">
        <w:rPr>
          <w:rFonts w:ascii="Times New Roman" w:hAnsi="Times New Roman" w:cs="Times New Roman"/>
        </w:rPr>
        <w:t xml:space="preserve"> – остаток величины дополнительного возмещения со стороны Покупателя в отношении мероприятий Инвестиционной программы прошлых лет (ранее календарного года </w:t>
      </w:r>
      <w:r w:rsidR="0036656B" w:rsidRPr="0036656B">
        <w:rPr>
          <w:rFonts w:ascii="Times New Roman" w:hAnsi="Times New Roman" w:cs="Times New Roman"/>
          <w:b/>
          <w:i/>
          <w:lang w:val="en-US"/>
        </w:rPr>
        <w:t>k</w:t>
      </w:r>
      <w:r w:rsidR="0036656B" w:rsidRPr="0036656B">
        <w:rPr>
          <w:rFonts w:ascii="Times New Roman" w:hAnsi="Times New Roman" w:cs="Times New Roman"/>
          <w:b/>
          <w:i/>
        </w:rPr>
        <w:t>-2</w:t>
      </w:r>
      <w:r w:rsidR="0036656B" w:rsidRPr="0036656B">
        <w:rPr>
          <w:rFonts w:ascii="Times New Roman" w:hAnsi="Times New Roman" w:cs="Times New Roman"/>
        </w:rPr>
        <w:t xml:space="preserve">), не учтенный в стоимости Договора за периоды календарного года </w:t>
      </w:r>
      <w:r w:rsidR="0036656B" w:rsidRPr="0036656B">
        <w:rPr>
          <w:rFonts w:ascii="Times New Roman" w:hAnsi="Times New Roman" w:cs="Times New Roman"/>
          <w:b/>
          <w:i/>
          <w:lang w:val="en-US"/>
        </w:rPr>
        <w:t>k</w:t>
      </w:r>
      <w:r w:rsidR="0036656B" w:rsidRPr="0036656B">
        <w:rPr>
          <w:rFonts w:ascii="Times New Roman" w:hAnsi="Times New Roman" w:cs="Times New Roman"/>
          <w:b/>
          <w:i/>
        </w:rPr>
        <w:t>-2</w:t>
      </w:r>
      <w:r w:rsidR="0036656B" w:rsidRPr="0036656B">
        <w:rPr>
          <w:rFonts w:ascii="Times New Roman" w:hAnsi="Times New Roman" w:cs="Times New Roman"/>
        </w:rPr>
        <w:t xml:space="preserve">, и учитываемый при расчете стоимости Договора в расчетные периоды календарного года </w:t>
      </w:r>
      <w:r w:rsidR="0036656B" w:rsidRPr="0036656B">
        <w:rPr>
          <w:rFonts w:ascii="Times New Roman" w:hAnsi="Times New Roman" w:cs="Times New Roman"/>
          <w:b/>
          <w:i/>
          <w:lang w:val="en-US"/>
        </w:rPr>
        <w:t>k</w:t>
      </w:r>
      <w:r w:rsidR="0036656B" w:rsidRPr="0036656B">
        <w:rPr>
          <w:rFonts w:ascii="Times New Roman" w:hAnsi="Times New Roman" w:cs="Times New Roman"/>
          <w:b/>
          <w:i/>
        </w:rPr>
        <w:t>-1</w:t>
      </w:r>
      <w:r w:rsidR="0036656B" w:rsidRPr="0036656B">
        <w:rPr>
          <w:rFonts w:ascii="Times New Roman" w:hAnsi="Times New Roman" w:cs="Times New Roman"/>
        </w:rPr>
        <w:t xml:space="preserve">, аналогично указанному в настоящем пункте порядку определения для величины </w:t>
      </w:r>
      <m:oMath>
        <m:sSubSup>
          <m:sSubSupPr>
            <m:ctrlPr>
              <w:rPr>
                <w:rFonts w:ascii="Cambria Math" w:hAnsi="Cambria Math" w:cs="Times New Roman"/>
                <w:i/>
              </w:rPr>
            </m:ctrlPr>
          </m:sSubSupPr>
          <m:e>
            <m:r>
              <w:rPr>
                <w:rFonts w:ascii="Cambria Math" w:hAnsi="Cambria Math" w:cs="Times New Roman"/>
              </w:rPr>
              <m:t>∆</m:t>
            </m:r>
            <m:r>
              <w:rPr>
                <w:rFonts w:ascii="Cambria Math" w:hAnsi="Cambria Math" w:cs="Times New Roman"/>
                <w:lang w:val="en-US"/>
              </w:rPr>
              <m:t>S</m:t>
            </m:r>
          </m:e>
          <m:sub>
            <m:r>
              <w:rPr>
                <w:rFonts w:ascii="Cambria Math" w:hAnsi="Cambria Math" w:cs="Times New Roman"/>
              </w:rPr>
              <m:t>k-1</m:t>
            </m:r>
          </m:sub>
          <m:sup>
            <m:r>
              <w:rPr>
                <w:rFonts w:ascii="Cambria Math" w:hAnsi="Cambria Math" w:cs="Times New Roman"/>
              </w:rPr>
              <m:t>3+</m:t>
            </m:r>
          </m:sup>
        </m:sSubSup>
      </m:oMath>
      <w:r w:rsidR="0036656B" w:rsidRPr="0036656B">
        <w:rPr>
          <w:rFonts w:ascii="Times New Roman" w:hAnsi="Times New Roman" w:cs="Times New Roman"/>
        </w:rPr>
        <w:t xml:space="preserve"> (в рублях, без учета НДС).</w:t>
      </w:r>
    </w:p>
    <w:p w14:paraId="7EE75865" w14:textId="77777777" w:rsidR="0036656B" w:rsidRPr="0036656B" w:rsidRDefault="0036656B" w:rsidP="0036656B">
      <w:pPr>
        <w:tabs>
          <w:tab w:val="left" w:pos="1276"/>
        </w:tabs>
        <w:suppressAutoHyphens/>
        <w:spacing w:before="120" w:after="120"/>
        <w:ind w:firstLine="567"/>
        <w:jc w:val="both"/>
        <w:rPr>
          <w:rFonts w:ascii="Times New Roman" w:hAnsi="Times New Roman" w:cs="Times New Roman"/>
        </w:rPr>
      </w:pPr>
      <w:r w:rsidRPr="0036656B">
        <w:rPr>
          <w:rFonts w:ascii="Times New Roman" w:hAnsi="Times New Roman" w:cs="Times New Roman"/>
        </w:rPr>
        <w:t xml:space="preserve">Для мероприятий Инвестиционной программы, согласованной на календарный год </w:t>
      </w:r>
      <w:r w:rsidRPr="0036656B">
        <w:rPr>
          <w:rFonts w:ascii="Times New Roman" w:hAnsi="Times New Roman" w:cs="Times New Roman"/>
          <w:b/>
          <w:i/>
          <w:lang w:val="en-US"/>
        </w:rPr>
        <w:t>k</w:t>
      </w:r>
      <w:r w:rsidRPr="0036656B">
        <w:rPr>
          <w:rFonts w:ascii="Times New Roman" w:hAnsi="Times New Roman" w:cs="Times New Roman"/>
          <w:b/>
          <w:i/>
        </w:rPr>
        <w:t>-1</w:t>
      </w:r>
      <w:r w:rsidRPr="0036656B">
        <w:rPr>
          <w:rFonts w:ascii="Times New Roman" w:hAnsi="Times New Roman" w:cs="Times New Roman"/>
        </w:rPr>
        <w:t xml:space="preserve">, в отношении которых Поставщик не выполнил финальную контрольную точку (не </w:t>
      </w:r>
      <m:oMath>
        <m:sSub>
          <m:sSubPr>
            <m:ctrlPr>
              <w:rPr>
                <w:rFonts w:ascii="Cambria Math" w:hAnsi="Cambria Math" w:cs="Times New Roman"/>
                <w:i/>
              </w:rPr>
            </m:ctrlPr>
          </m:sSubPr>
          <m:e>
            <m:r>
              <m:rPr>
                <m:sty m:val="bi"/>
              </m:rPr>
              <w:rPr>
                <w:rFonts w:ascii="Cambria Math" w:hAnsi="Cambria Math" w:cs="Times New Roman"/>
              </w:rPr>
              <m:t>i</m:t>
            </m:r>
          </m:e>
          <m:sub>
            <m:r>
              <w:rPr>
                <w:rFonts w:ascii="Cambria Math" w:hAnsi="Cambria Math" w:cs="Times New Roman"/>
              </w:rPr>
              <m:t>Ф_КТ</m:t>
            </m:r>
          </m:sub>
        </m:sSub>
      </m:oMath>
      <w:r w:rsidRPr="0036656B">
        <w:rPr>
          <w:rFonts w:ascii="Times New Roman" w:hAnsi="Times New Roman" w:cs="Times New Roman"/>
        </w:rPr>
        <w:t xml:space="preserve">) </w:t>
      </w:r>
      <m:oMath>
        <m:sSubSup>
          <m:sSubSupPr>
            <m:ctrlPr>
              <w:rPr>
                <w:rFonts w:ascii="Cambria Math" w:hAnsi="Cambria Math" w:cs="Times New Roman"/>
                <w:i/>
              </w:rPr>
            </m:ctrlPr>
          </m:sSubSupPr>
          <m:e>
            <m:r>
              <w:rPr>
                <w:rFonts w:ascii="Cambria Math" w:hAnsi="Cambria Math" w:cs="Times New Roman"/>
              </w:rPr>
              <m:t>∆</m:t>
            </m:r>
            <m:r>
              <w:rPr>
                <w:rFonts w:ascii="Cambria Math" w:hAnsi="Cambria Math" w:cs="Times New Roman"/>
                <w:lang w:val="en-US"/>
              </w:rPr>
              <m:t>S</m:t>
            </m:r>
          </m:e>
          <m:sub>
            <m:r>
              <w:rPr>
                <w:rFonts w:ascii="Cambria Math" w:hAnsi="Cambria Math" w:cs="Times New Roman"/>
              </w:rPr>
              <m:t>k-1,</m:t>
            </m:r>
            <m:r>
              <w:rPr>
                <w:rFonts w:ascii="Cambria Math" w:hAnsi="Cambria Math" w:cs="Times New Roman"/>
                <w:lang w:val="en-US"/>
              </w:rPr>
              <m:t>i</m:t>
            </m:r>
          </m:sub>
          <m:sup>
            <m:r>
              <w:rPr>
                <w:rFonts w:ascii="Cambria Math" w:hAnsi="Cambria Math" w:cs="Times New Roman"/>
              </w:rPr>
              <m:t>1+</m:t>
            </m:r>
          </m:sup>
        </m:sSubSup>
        <m:r>
          <w:rPr>
            <w:rFonts w:ascii="Cambria Math" w:hAnsi="Cambria Math" w:cs="Times New Roman"/>
          </w:rPr>
          <m:t>=0</m:t>
        </m:r>
      </m:oMath>
      <w:r w:rsidRPr="0036656B">
        <w:rPr>
          <w:rFonts w:ascii="Times New Roman" w:hAnsi="Times New Roman" w:cs="Times New Roman"/>
        </w:rPr>
        <w:t>.</w:t>
      </w:r>
    </w:p>
    <w:p w14:paraId="0C371E58" w14:textId="77777777" w:rsidR="0036656B" w:rsidRPr="0036656B" w:rsidRDefault="0036656B" w:rsidP="0036656B">
      <w:pPr>
        <w:tabs>
          <w:tab w:val="left" w:pos="1276"/>
        </w:tabs>
        <w:suppressAutoHyphens/>
        <w:spacing w:before="120" w:after="120"/>
        <w:ind w:firstLine="567"/>
        <w:jc w:val="both"/>
        <w:rPr>
          <w:rFonts w:ascii="Times New Roman" w:hAnsi="Times New Roman" w:cs="Times New Roman"/>
        </w:rPr>
      </w:pPr>
      <w:r w:rsidRPr="0036656B">
        <w:rPr>
          <w:rFonts w:ascii="Times New Roman" w:hAnsi="Times New Roman" w:cs="Times New Roman"/>
        </w:rPr>
        <w:t xml:space="preserve">Для мероприятий Инвестиционной программы, согласованной на календарный год </w:t>
      </w:r>
      <w:r w:rsidRPr="0036656B">
        <w:rPr>
          <w:rFonts w:ascii="Times New Roman" w:hAnsi="Times New Roman" w:cs="Times New Roman"/>
          <w:b/>
          <w:i/>
          <w:lang w:val="en-US"/>
        </w:rPr>
        <w:t>k</w:t>
      </w:r>
      <w:r w:rsidRPr="0036656B">
        <w:rPr>
          <w:rFonts w:ascii="Times New Roman" w:hAnsi="Times New Roman" w:cs="Times New Roman"/>
          <w:b/>
          <w:i/>
        </w:rPr>
        <w:t>-1</w:t>
      </w:r>
      <w:r w:rsidRPr="0036656B">
        <w:rPr>
          <w:rFonts w:ascii="Times New Roman" w:hAnsi="Times New Roman" w:cs="Times New Roman"/>
        </w:rPr>
        <w:t xml:space="preserve">, в отношении которых на основании отчета об исполнении Инвестиционной программы за календарный год </w:t>
      </w:r>
      <w:r w:rsidRPr="0036656B">
        <w:rPr>
          <w:rFonts w:ascii="Times New Roman" w:hAnsi="Times New Roman" w:cs="Times New Roman"/>
          <w:b/>
          <w:i/>
          <w:lang w:val="en-US"/>
        </w:rPr>
        <w:t>k</w:t>
      </w:r>
      <w:r w:rsidRPr="0036656B">
        <w:rPr>
          <w:rFonts w:ascii="Times New Roman" w:hAnsi="Times New Roman" w:cs="Times New Roman"/>
          <w:b/>
          <w:i/>
        </w:rPr>
        <w:t>-1</w:t>
      </w:r>
      <w:r w:rsidRPr="0036656B">
        <w:rPr>
          <w:rFonts w:ascii="Times New Roman" w:hAnsi="Times New Roman" w:cs="Times New Roman"/>
        </w:rPr>
        <w:t xml:space="preserve"> Стороны не согласовали выполнение (не </w:t>
      </w:r>
      <m:oMath>
        <m:sSub>
          <m:sSubPr>
            <m:ctrlPr>
              <w:rPr>
                <w:rFonts w:ascii="Cambria Math" w:hAnsi="Cambria Math" w:cs="Times New Roman"/>
                <w:i/>
              </w:rPr>
            </m:ctrlPr>
          </m:sSubPr>
          <m:e>
            <m:r>
              <m:rPr>
                <m:sty m:val="bi"/>
              </m:rPr>
              <w:rPr>
                <w:rFonts w:ascii="Cambria Math" w:hAnsi="Cambria Math" w:cs="Times New Roman"/>
              </w:rPr>
              <m:t>i</m:t>
            </m:r>
          </m:e>
          <m:sub>
            <m:r>
              <w:rPr>
                <w:rFonts w:ascii="Cambria Math" w:hAnsi="Cambria Math" w:cs="Times New Roman"/>
              </w:rPr>
              <m:t>Ф_ОТЧЕТ</m:t>
            </m:r>
          </m:sub>
        </m:sSub>
      </m:oMath>
      <w:r w:rsidRPr="0036656B">
        <w:rPr>
          <w:rFonts w:ascii="Times New Roman" w:hAnsi="Times New Roman" w:cs="Times New Roman"/>
        </w:rPr>
        <w:t xml:space="preserve">) </w:t>
      </w:r>
      <m:oMath>
        <m:sSubSup>
          <m:sSubSupPr>
            <m:ctrlPr>
              <w:rPr>
                <w:rFonts w:ascii="Cambria Math" w:hAnsi="Cambria Math" w:cs="Times New Roman"/>
                <w:i/>
              </w:rPr>
            </m:ctrlPr>
          </m:sSubSupPr>
          <m:e>
            <m:r>
              <w:rPr>
                <w:rFonts w:ascii="Cambria Math" w:hAnsi="Cambria Math" w:cs="Times New Roman"/>
              </w:rPr>
              <m:t>∆</m:t>
            </m:r>
            <m:r>
              <w:rPr>
                <w:rFonts w:ascii="Cambria Math" w:hAnsi="Cambria Math" w:cs="Times New Roman"/>
                <w:lang w:val="en-US"/>
              </w:rPr>
              <m:t>S</m:t>
            </m:r>
          </m:e>
          <m:sub>
            <m:r>
              <w:rPr>
                <w:rFonts w:ascii="Cambria Math" w:hAnsi="Cambria Math" w:cs="Times New Roman"/>
              </w:rPr>
              <m:t>k-1,</m:t>
            </m:r>
            <m:r>
              <w:rPr>
                <w:rFonts w:ascii="Cambria Math" w:hAnsi="Cambria Math" w:cs="Times New Roman"/>
                <w:lang w:val="en-US"/>
              </w:rPr>
              <m:t>i</m:t>
            </m:r>
          </m:sub>
          <m:sup>
            <m:r>
              <w:rPr>
                <w:rFonts w:ascii="Cambria Math" w:hAnsi="Cambria Math" w:cs="Times New Roman"/>
              </w:rPr>
              <m:t>2+</m:t>
            </m:r>
          </m:sup>
        </m:sSubSup>
        <m:r>
          <w:rPr>
            <w:rFonts w:ascii="Cambria Math" w:hAnsi="Cambria Math" w:cs="Times New Roman"/>
          </w:rPr>
          <m:t>=0</m:t>
        </m:r>
      </m:oMath>
      <w:r w:rsidRPr="0036656B">
        <w:rPr>
          <w:rFonts w:ascii="Times New Roman" w:hAnsi="Times New Roman" w:cs="Times New Roman"/>
        </w:rPr>
        <w:t>.</w:t>
      </w:r>
    </w:p>
    <w:p w14:paraId="3993CEFD" w14:textId="77777777" w:rsidR="0036656B" w:rsidRPr="0036656B" w:rsidRDefault="0036656B" w:rsidP="00784CD8">
      <w:pPr>
        <w:pStyle w:val="af5"/>
        <w:numPr>
          <w:ilvl w:val="0"/>
          <w:numId w:val="6"/>
        </w:numPr>
        <w:tabs>
          <w:tab w:val="left" w:pos="1134"/>
        </w:tabs>
        <w:suppressAutoHyphens/>
        <w:spacing w:before="120" w:after="120"/>
        <w:ind w:left="0" w:firstLine="567"/>
        <w:contextualSpacing w:val="0"/>
        <w:jc w:val="both"/>
        <w:rPr>
          <w:sz w:val="20"/>
          <w:szCs w:val="20"/>
        </w:rPr>
      </w:pPr>
      <w:bookmarkStart w:id="123" w:name="_Ref65523178"/>
      <w:r w:rsidRPr="0036656B">
        <w:rPr>
          <w:b/>
          <w:sz w:val="20"/>
          <w:szCs w:val="20"/>
        </w:rPr>
        <w:t xml:space="preserve">Величина снижения стоимости Договора </w:t>
      </w:r>
      <m:oMath>
        <m:sSubSup>
          <m:sSubSupPr>
            <m:ctrlPr>
              <w:rPr>
                <w:rFonts w:ascii="Cambria Math" w:hAnsi="Cambria Math"/>
                <w:b/>
                <w:i/>
                <w:sz w:val="20"/>
                <w:szCs w:val="20"/>
              </w:rPr>
            </m:ctrlPr>
          </m:sSubSupPr>
          <m:e>
            <m:r>
              <m:rPr>
                <m:sty m:val="bi"/>
              </m:rPr>
              <w:rPr>
                <w:rFonts w:ascii="Cambria Math" w:hAnsi="Cambria Math"/>
                <w:sz w:val="20"/>
                <w:szCs w:val="20"/>
              </w:rPr>
              <m:t>S</m:t>
            </m:r>
          </m:e>
          <m:sub>
            <m:r>
              <m:rPr>
                <m:sty m:val="bi"/>
              </m:rPr>
              <w:rPr>
                <w:rFonts w:ascii="Cambria Math" w:hAnsi="Cambria Math"/>
                <w:sz w:val="20"/>
                <w:szCs w:val="20"/>
                <w:lang w:val="en-US"/>
              </w:rPr>
              <m:t>k</m:t>
            </m:r>
            <m:r>
              <m:rPr>
                <m:sty m:val="bi"/>
              </m:rPr>
              <w:rPr>
                <w:rFonts w:ascii="Cambria Math" w:hAnsi="Cambria Math"/>
                <w:sz w:val="20"/>
                <w:szCs w:val="20"/>
              </w:rPr>
              <m:t>,</m:t>
            </m:r>
            <m:r>
              <m:rPr>
                <m:sty m:val="bi"/>
              </m:rPr>
              <w:rPr>
                <w:rFonts w:ascii="Cambria Math" w:hAnsi="Cambria Math"/>
                <w:sz w:val="20"/>
                <w:szCs w:val="20"/>
                <w:lang w:val="en-US"/>
              </w:rPr>
              <m:t>m</m:t>
            </m:r>
          </m:sub>
          <m:sup>
            <m:r>
              <m:rPr>
                <m:sty m:val="bi"/>
              </m:rPr>
              <w:rPr>
                <w:rFonts w:ascii="Cambria Math" w:hAnsi="Cambria Math"/>
                <w:sz w:val="20"/>
                <w:szCs w:val="20"/>
              </w:rPr>
              <m:t>-</m:t>
            </m:r>
          </m:sup>
        </m:sSubSup>
      </m:oMath>
      <w:r w:rsidRPr="0036656B" w:rsidDel="006F25B7">
        <w:rPr>
          <w:sz w:val="20"/>
          <w:szCs w:val="20"/>
        </w:rPr>
        <w:t xml:space="preserve"> </w:t>
      </w:r>
      <w:r w:rsidRPr="0036656B">
        <w:rPr>
          <w:sz w:val="20"/>
          <w:szCs w:val="20"/>
        </w:rPr>
        <w:t xml:space="preserve">в отношении расчетного периода </w:t>
      </w:r>
      <w:r w:rsidRPr="0036656B">
        <w:rPr>
          <w:b/>
          <w:i/>
          <w:sz w:val="20"/>
          <w:szCs w:val="20"/>
          <w:lang w:val="en-US"/>
        </w:rPr>
        <w:t>m</w:t>
      </w:r>
      <w:r w:rsidRPr="0036656B">
        <w:rPr>
          <w:sz w:val="20"/>
          <w:szCs w:val="20"/>
        </w:rPr>
        <w:t xml:space="preserve"> календарного года </w:t>
      </w:r>
      <w:r w:rsidRPr="0036656B">
        <w:rPr>
          <w:b/>
          <w:i/>
          <w:sz w:val="20"/>
          <w:szCs w:val="20"/>
          <w:lang w:val="en-US"/>
        </w:rPr>
        <w:t>k</w:t>
      </w:r>
      <w:r w:rsidRPr="0036656B">
        <w:rPr>
          <w:sz w:val="20"/>
          <w:szCs w:val="20"/>
        </w:rPr>
        <w:t xml:space="preserve"> в зависимости от указанных ниже условий определяется следующим образом:</w:t>
      </w:r>
      <w:bookmarkEnd w:id="123"/>
    </w:p>
    <w:p w14:paraId="7678A283" w14:textId="5618651C" w:rsidR="0036656B" w:rsidRPr="0036656B" w:rsidRDefault="0036656B" w:rsidP="00784CD8">
      <w:pPr>
        <w:pStyle w:val="af5"/>
        <w:numPr>
          <w:ilvl w:val="0"/>
          <w:numId w:val="14"/>
        </w:numPr>
        <w:suppressAutoHyphens/>
        <w:spacing w:before="120" w:after="120"/>
        <w:ind w:left="851" w:hanging="284"/>
        <w:contextualSpacing w:val="0"/>
        <w:jc w:val="both"/>
        <w:rPr>
          <w:sz w:val="20"/>
          <w:szCs w:val="20"/>
        </w:rPr>
      </w:pPr>
      <w:r w:rsidRPr="0036656B">
        <w:rPr>
          <w:sz w:val="20"/>
          <w:szCs w:val="20"/>
        </w:rPr>
        <w:t xml:space="preserve">при </w:t>
      </w:r>
      <m:oMath>
        <m:sSub>
          <m:sSubPr>
            <m:ctrlPr>
              <w:rPr>
                <w:rFonts w:ascii="Cambria Math" w:hAnsi="Cambria Math"/>
                <w:i/>
                <w:sz w:val="20"/>
                <w:szCs w:val="20"/>
              </w:rPr>
            </m:ctrlPr>
          </m:sSubPr>
          <m:e>
            <m:r>
              <w:rPr>
                <w:rFonts w:ascii="Cambria Math" w:hAnsi="Cambria Math"/>
                <w:sz w:val="20"/>
                <w:szCs w:val="20"/>
                <w:lang w:val="en-US"/>
              </w:rPr>
              <m:t>V</m:t>
            </m:r>
          </m:e>
          <m:sub>
            <m:sSub>
              <m:sSubPr>
                <m:ctrlPr>
                  <w:rPr>
                    <w:rFonts w:ascii="Cambria Math" w:hAnsi="Cambria Math"/>
                    <w:i/>
                    <w:sz w:val="20"/>
                    <w:szCs w:val="20"/>
                  </w:rPr>
                </m:ctrlPr>
              </m:sSubPr>
              <m:e>
                <m:r>
                  <w:rPr>
                    <w:rFonts w:ascii="Cambria Math" w:hAnsi="Cambria Math"/>
                    <w:sz w:val="20"/>
                    <w:szCs w:val="20"/>
                  </w:rPr>
                  <m:t>факт</m:t>
                </m: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Sub>
          </m:sub>
        </m:sSub>
        <m:r>
          <w:rPr>
            <w:rFonts w:ascii="Cambria Math" w:hAnsi="Cambria Math"/>
            <w:sz w:val="20"/>
            <w:szCs w:val="20"/>
          </w:rPr>
          <m:t>=0</m:t>
        </m:r>
      </m:oMath>
      <w:r w:rsidRPr="0036656B">
        <w:rPr>
          <w:sz w:val="20"/>
          <w:szCs w:val="20"/>
        </w:rPr>
        <w:t xml:space="preserve"> либо при </w:t>
      </w:r>
      <w:r w:rsidRPr="0036656B">
        <w:rPr>
          <w:b/>
          <w:i/>
          <w:sz w:val="20"/>
          <w:szCs w:val="20"/>
          <w:lang w:val="en-US"/>
        </w:rPr>
        <w:t>k</w:t>
      </w:r>
      <w:r w:rsidRPr="0036656B">
        <w:rPr>
          <w:b/>
          <w:i/>
          <w:sz w:val="20"/>
          <w:szCs w:val="20"/>
        </w:rPr>
        <w:t xml:space="preserve"> = </w:t>
      </w:r>
      <w:r w:rsidRPr="0036656B">
        <w:rPr>
          <w:sz w:val="20"/>
          <w:szCs w:val="20"/>
        </w:rPr>
        <w:t xml:space="preserve">номеру календарного года, указанному </w:t>
      </w:r>
      <w:r w:rsidRPr="0036656B">
        <w:rPr>
          <w:b/>
          <w:sz w:val="20"/>
          <w:szCs w:val="20"/>
        </w:rPr>
        <w:t xml:space="preserve">в пункте </w:t>
      </w:r>
      <w:r w:rsidRPr="0036656B">
        <w:rPr>
          <w:b/>
          <w:sz w:val="20"/>
          <w:szCs w:val="20"/>
        </w:rPr>
        <w:fldChar w:fldCharType="begin"/>
      </w:r>
      <w:r w:rsidRPr="0036656B">
        <w:rPr>
          <w:b/>
          <w:sz w:val="20"/>
          <w:szCs w:val="20"/>
        </w:rPr>
        <w:instrText xml:space="preserve"> REF _Ref65781280 \r  \* MERGEFORMAT </w:instrText>
      </w:r>
      <w:r w:rsidRPr="0036656B">
        <w:rPr>
          <w:b/>
          <w:sz w:val="20"/>
          <w:szCs w:val="20"/>
        </w:rPr>
        <w:fldChar w:fldCharType="separate"/>
      </w:r>
      <w:r w:rsidR="00483165">
        <w:rPr>
          <w:b/>
          <w:sz w:val="20"/>
          <w:szCs w:val="20"/>
        </w:rPr>
        <w:t>4.2.4</w:t>
      </w:r>
      <w:r w:rsidRPr="0036656B">
        <w:rPr>
          <w:b/>
          <w:sz w:val="20"/>
          <w:szCs w:val="20"/>
        </w:rPr>
        <w:fldChar w:fldCharType="end"/>
      </w:r>
      <w:r w:rsidRPr="0036656B">
        <w:rPr>
          <w:sz w:val="20"/>
          <w:szCs w:val="20"/>
        </w:rPr>
        <w:t xml:space="preserve"> Договора, (выполнение любого из условий): </w:t>
      </w:r>
    </w:p>
    <w:p w14:paraId="0CFF7D4B" w14:textId="77777777" w:rsidR="0036656B" w:rsidRPr="0036656B" w:rsidRDefault="002F18FC" w:rsidP="0036656B">
      <w:pPr>
        <w:suppressAutoHyphens/>
        <w:spacing w:before="120" w:after="120"/>
        <w:jc w:val="both"/>
        <w:rPr>
          <w:rFonts w:ascii="Times New Roman" w:hAnsi="Times New Roman" w:cs="Times New Roman"/>
        </w:rPr>
      </w:pPr>
      <m:oMathPara>
        <m:oMath>
          <m:sSubSup>
            <m:sSubSupPr>
              <m:ctrlPr>
                <w:rPr>
                  <w:rFonts w:ascii="Cambria Math" w:hAnsi="Cambria Math" w:cs="Times New Roman"/>
                  <w:i/>
                </w:rPr>
              </m:ctrlPr>
            </m:sSubSupPr>
            <m:e>
              <m:r>
                <w:rPr>
                  <w:rFonts w:ascii="Cambria Math" w:hAnsi="Cambria Math" w:cs="Times New Roman"/>
                  <w:lang w:val="en-US"/>
                </w:rPr>
                <m:t>S</m:t>
              </m:r>
              <m:ctrlPr>
                <w:rPr>
                  <w:rFonts w:ascii="Cambria Math" w:hAnsi="Cambria Math" w:cs="Times New Roman"/>
                  <w:i/>
                  <w:lang w:val="en-US"/>
                </w:rPr>
              </m:ctrlPr>
            </m:e>
            <m:sub>
              <m:r>
                <w:rPr>
                  <w:rFonts w:ascii="Cambria Math" w:hAnsi="Cambria Math" w:cs="Times New Roman"/>
                  <w:lang w:val="en-US"/>
                </w:rPr>
                <m:t>k</m:t>
              </m:r>
              <m:r>
                <w:rPr>
                  <w:rFonts w:ascii="Cambria Math" w:hAnsi="Cambria Math" w:cs="Times New Roman"/>
                </w:rPr>
                <m:t>,</m:t>
              </m:r>
              <m:r>
                <w:rPr>
                  <w:rFonts w:ascii="Cambria Math" w:hAnsi="Cambria Math" w:cs="Times New Roman"/>
                  <w:lang w:val="en-US"/>
                </w:rPr>
                <m:t>m</m:t>
              </m:r>
            </m:sub>
            <m:sup>
              <m:r>
                <w:rPr>
                  <w:rFonts w:ascii="Cambria Math" w:hAnsi="Cambria Math" w:cs="Times New Roman"/>
                </w:rPr>
                <m:t>-</m:t>
              </m:r>
            </m:sup>
          </m:sSubSup>
          <m:r>
            <w:rPr>
              <w:rFonts w:ascii="Cambria Math" w:hAnsi="Cambria Math" w:cs="Times New Roman"/>
            </w:rPr>
            <m:t>=0</m:t>
          </m:r>
        </m:oMath>
      </m:oMathPara>
    </w:p>
    <w:p w14:paraId="407669E8" w14:textId="72E0BE2B" w:rsidR="0036656B" w:rsidRPr="0036656B" w:rsidRDefault="0036656B" w:rsidP="00784CD8">
      <w:pPr>
        <w:pStyle w:val="af5"/>
        <w:numPr>
          <w:ilvl w:val="0"/>
          <w:numId w:val="14"/>
        </w:numPr>
        <w:suppressAutoHyphens/>
        <w:spacing w:before="120" w:after="120"/>
        <w:ind w:left="851" w:hanging="284"/>
        <w:contextualSpacing w:val="0"/>
        <w:jc w:val="both"/>
        <w:rPr>
          <w:sz w:val="20"/>
          <w:szCs w:val="20"/>
        </w:rPr>
      </w:pPr>
      <w:r w:rsidRPr="0036656B">
        <w:rPr>
          <w:sz w:val="20"/>
          <w:szCs w:val="20"/>
        </w:rPr>
        <w:t xml:space="preserve">при </w:t>
      </w:r>
      <w:r w:rsidRPr="0036656B">
        <w:rPr>
          <w:b/>
          <w:i/>
          <w:sz w:val="20"/>
          <w:szCs w:val="20"/>
          <w:lang w:val="en-US"/>
        </w:rPr>
        <w:t>k</w:t>
      </w:r>
      <w:r w:rsidRPr="0036656B">
        <w:rPr>
          <w:b/>
          <w:i/>
          <w:sz w:val="20"/>
          <w:szCs w:val="20"/>
        </w:rPr>
        <w:t xml:space="preserve"> &gt; </w:t>
      </w:r>
      <w:r w:rsidRPr="0036656B">
        <w:rPr>
          <w:sz w:val="20"/>
          <w:szCs w:val="20"/>
        </w:rPr>
        <w:t xml:space="preserve">номера календарного года, указанного </w:t>
      </w:r>
      <w:r w:rsidRPr="0036656B">
        <w:rPr>
          <w:b/>
          <w:sz w:val="20"/>
          <w:szCs w:val="20"/>
        </w:rPr>
        <w:t xml:space="preserve">в пункте </w:t>
      </w:r>
      <w:r w:rsidRPr="0036656B">
        <w:rPr>
          <w:b/>
          <w:sz w:val="20"/>
          <w:szCs w:val="20"/>
        </w:rPr>
        <w:fldChar w:fldCharType="begin"/>
      </w:r>
      <w:r w:rsidRPr="0036656B">
        <w:rPr>
          <w:b/>
          <w:sz w:val="20"/>
          <w:szCs w:val="20"/>
        </w:rPr>
        <w:instrText xml:space="preserve"> REF _Ref65781280 \r  \* MERGEFORMAT </w:instrText>
      </w:r>
      <w:r w:rsidRPr="0036656B">
        <w:rPr>
          <w:b/>
          <w:sz w:val="20"/>
          <w:szCs w:val="20"/>
        </w:rPr>
        <w:fldChar w:fldCharType="separate"/>
      </w:r>
      <w:r w:rsidR="00483165">
        <w:rPr>
          <w:b/>
          <w:sz w:val="20"/>
          <w:szCs w:val="20"/>
        </w:rPr>
        <w:t>4.2.4</w:t>
      </w:r>
      <w:r w:rsidRPr="0036656B">
        <w:rPr>
          <w:b/>
          <w:sz w:val="20"/>
          <w:szCs w:val="20"/>
        </w:rPr>
        <w:fldChar w:fldCharType="end"/>
      </w:r>
      <w:r w:rsidRPr="0036656B">
        <w:rPr>
          <w:sz w:val="20"/>
          <w:szCs w:val="20"/>
        </w:rPr>
        <w:t xml:space="preserve"> Договора, и при </w:t>
      </w:r>
      <m:oMath>
        <m:r>
          <m:rPr>
            <m:sty m:val="bi"/>
          </m:rPr>
          <w:rPr>
            <w:rFonts w:ascii="Cambria Math" w:hAnsi="Cambria Math"/>
            <w:sz w:val="20"/>
            <w:szCs w:val="20"/>
          </w:rPr>
          <m:t>m</m:t>
        </m:r>
        <m:r>
          <w:rPr>
            <w:rFonts w:ascii="Cambria Math" w:hAnsi="Cambria Math"/>
            <w:sz w:val="20"/>
            <w:szCs w:val="20"/>
          </w:rPr>
          <m:t>=1</m:t>
        </m:r>
      </m:oMath>
      <w:r w:rsidRPr="0036656B">
        <w:rPr>
          <w:sz w:val="20"/>
          <w:szCs w:val="20"/>
        </w:rPr>
        <w:t xml:space="preserve"> (одновременное выполнение условий):</w:t>
      </w:r>
    </w:p>
    <w:p w14:paraId="19C9C3F2" w14:textId="19F134CC" w:rsidR="0036656B" w:rsidRPr="0036656B" w:rsidRDefault="002F18FC" w:rsidP="0036656B">
      <w:pPr>
        <w:pStyle w:val="af5"/>
        <w:suppressAutoHyphens/>
        <w:spacing w:before="120"/>
        <w:ind w:left="0"/>
        <w:jc w:val="both"/>
        <w:rPr>
          <w:sz w:val="20"/>
          <w:szCs w:val="20"/>
        </w:rPr>
      </w:pPr>
      <m:oMathPara>
        <m:oMathParaPr>
          <m:jc m:val="center"/>
        </m:oMathParaP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up>
              <m:r>
                <w:rPr>
                  <w:rFonts w:ascii="Cambria Math" w:hAnsi="Cambria Math"/>
                  <w:sz w:val="20"/>
                  <w:szCs w:val="20"/>
                </w:rPr>
                <m:t>-</m:t>
              </m:r>
            </m:sup>
          </m:sSubSup>
          <m:r>
            <w:rPr>
              <w:rFonts w:ascii="Cambria Math" w:hAnsi="Cambria Math"/>
              <w:sz w:val="20"/>
              <w:szCs w:val="20"/>
            </w:rPr>
            <m:t>=</m:t>
          </m:r>
          <m:func>
            <m:funcPr>
              <m:ctrlPr>
                <w:rPr>
                  <w:rFonts w:ascii="Cambria Math" w:hAnsi="Cambria Math"/>
                  <w:sz w:val="20"/>
                  <w:szCs w:val="20"/>
                </w:rPr>
              </m:ctrlPr>
            </m:funcPr>
            <m:fName>
              <m:r>
                <w:rPr>
                  <w:rFonts w:ascii="Cambria Math" w:hAnsi="Cambria Math"/>
                  <w:sz w:val="20"/>
                  <w:szCs w:val="20"/>
                </w:rPr>
                <m:t>min</m:t>
              </m:r>
              <m:ctrlPr>
                <w:rPr>
                  <w:rFonts w:ascii="Cambria Math" w:hAnsi="Cambria Math"/>
                  <w:i/>
                  <w:sz w:val="20"/>
                  <w:szCs w:val="20"/>
                </w:rPr>
              </m:ctrlPr>
            </m:fName>
            <m:e>
              <m:d>
                <m:dPr>
                  <m:ctrlPr>
                    <w:rPr>
                      <w:rFonts w:ascii="Cambria Math" w:hAnsi="Cambria Math"/>
                      <w:i/>
                      <w:sz w:val="20"/>
                      <w:szCs w:val="20"/>
                    </w:rPr>
                  </m:ctrlPr>
                </m:dPr>
                <m:e>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up>
                      <m:r>
                        <w:rPr>
                          <w:rFonts w:ascii="Cambria Math" w:hAnsi="Cambria Math"/>
                          <w:sz w:val="20"/>
                          <w:szCs w:val="20"/>
                        </w:rPr>
                        <m:t>НИТсниж</m:t>
                      </m:r>
                    </m:sup>
                  </m:sSubSup>
                  <m:r>
                    <w:rPr>
                      <w:rFonts w:ascii="Cambria Math" w:hAnsi="Cambria Math"/>
                      <w:sz w:val="20"/>
                      <w:szCs w:val="20"/>
                    </w:rPr>
                    <m:t xml:space="preserve">; </m:t>
                  </m:r>
                  <m:sSup>
                    <m:sSupPr>
                      <m:ctrlPr>
                        <w:rPr>
                          <w:rFonts w:ascii="Cambria Math" w:hAnsi="Cambria Math"/>
                          <w:i/>
                          <w:sz w:val="20"/>
                          <w:szCs w:val="20"/>
                          <w:lang w:val="en-US"/>
                        </w:rPr>
                      </m:ctrlPr>
                    </m:sSupPr>
                    <m:e>
                      <m:r>
                        <w:rPr>
                          <w:rFonts w:ascii="Cambria Math" w:hAnsi="Cambria Math"/>
                          <w:sz w:val="20"/>
                          <w:szCs w:val="20"/>
                          <w:lang w:val="en-US"/>
                        </w:rPr>
                        <m:t>K</m:t>
                      </m:r>
                    </m:e>
                    <m:sup>
                      <m:r>
                        <w:rPr>
                          <w:rFonts w:ascii="Cambria Math" w:hAnsi="Cambria Math"/>
                          <w:sz w:val="20"/>
                          <w:szCs w:val="20"/>
                        </w:rPr>
                        <m:t>лими</m:t>
                      </m:r>
                      <m:sSub>
                        <m:sSubPr>
                          <m:ctrlPr>
                            <w:rPr>
                              <w:rFonts w:ascii="Cambria Math" w:hAnsi="Cambria Math"/>
                              <w:i/>
                              <w:sz w:val="20"/>
                              <w:szCs w:val="20"/>
                            </w:rPr>
                          </m:ctrlPr>
                        </m:sSubPr>
                        <m:e>
                          <m:r>
                            <w:rPr>
                              <w:rFonts w:ascii="Cambria Math" w:hAnsi="Cambria Math"/>
                              <w:sz w:val="20"/>
                              <w:szCs w:val="20"/>
                            </w:rPr>
                            <m:t>т</m:t>
                          </m:r>
                        </m:e>
                        <m:sub>
                          <m:r>
                            <w:rPr>
                              <w:rFonts w:ascii="Cambria Math" w:hAnsi="Cambria Math"/>
                              <w:sz w:val="20"/>
                              <w:szCs w:val="20"/>
                            </w:rPr>
                            <m:t>сниж</m:t>
                          </m:r>
                        </m:sub>
                      </m:sSub>
                    </m:sup>
                  </m:s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Ц</m:t>
                      </m:r>
                    </m:e>
                    <m:sub>
                      <m:r>
                        <w:rPr>
                          <w:rFonts w:ascii="Cambria Math" w:hAnsi="Cambria Math"/>
                          <w:sz w:val="20"/>
                          <w:szCs w:val="20"/>
                          <w:lang w:val="en-US"/>
                        </w:rPr>
                        <m:t>k,m</m:t>
                      </m:r>
                    </m:sub>
                    <m:sup>
                      <m:r>
                        <w:rPr>
                          <w:rFonts w:ascii="Cambria Math" w:hAnsi="Cambria Math"/>
                          <w:sz w:val="20"/>
                          <w:szCs w:val="20"/>
                        </w:rPr>
                        <m:t>баз</m:t>
                      </m:r>
                    </m:sup>
                  </m:sSubSup>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lang w:val="en-US"/>
                        </w:rPr>
                        <m:t>V</m:t>
                      </m:r>
                    </m:e>
                    <m:sub>
                      <m:sSub>
                        <m:sSubPr>
                          <m:ctrlPr>
                            <w:rPr>
                              <w:rFonts w:ascii="Cambria Math" w:hAnsi="Cambria Math"/>
                              <w:i/>
                              <w:sz w:val="20"/>
                              <w:szCs w:val="20"/>
                            </w:rPr>
                          </m:ctrlPr>
                        </m:sSubPr>
                        <m:e>
                          <m:r>
                            <w:rPr>
                              <w:rFonts w:ascii="Cambria Math" w:hAnsi="Cambria Math"/>
                              <w:sz w:val="20"/>
                              <w:szCs w:val="20"/>
                            </w:rPr>
                            <m:t>факт</m:t>
                          </m: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Sub>
                    </m:sub>
                  </m:sSub>
                </m:e>
              </m:d>
            </m:e>
          </m:func>
        </m:oMath>
      </m:oMathPara>
    </w:p>
    <w:p w14:paraId="6C6EEC82" w14:textId="77777777" w:rsidR="0036656B" w:rsidRPr="0036656B" w:rsidRDefault="0036656B" w:rsidP="0036656B">
      <w:pPr>
        <w:pStyle w:val="af5"/>
        <w:suppressAutoHyphens/>
        <w:spacing w:before="120" w:after="120"/>
        <w:ind w:left="851"/>
        <w:contextualSpacing w:val="0"/>
        <w:jc w:val="both"/>
        <w:rPr>
          <w:sz w:val="20"/>
          <w:szCs w:val="20"/>
        </w:rPr>
      </w:pPr>
    </w:p>
    <w:p w14:paraId="76743002" w14:textId="319E9AE4" w:rsidR="0036656B" w:rsidRPr="0036656B" w:rsidRDefault="0036656B" w:rsidP="00784CD8">
      <w:pPr>
        <w:pStyle w:val="af5"/>
        <w:numPr>
          <w:ilvl w:val="0"/>
          <w:numId w:val="14"/>
        </w:numPr>
        <w:suppressAutoHyphens/>
        <w:spacing w:before="120" w:after="120"/>
        <w:ind w:left="851" w:hanging="284"/>
        <w:contextualSpacing w:val="0"/>
        <w:jc w:val="both"/>
        <w:rPr>
          <w:sz w:val="20"/>
          <w:szCs w:val="20"/>
        </w:rPr>
      </w:pPr>
      <w:r w:rsidRPr="0036656B">
        <w:rPr>
          <w:sz w:val="20"/>
          <w:szCs w:val="20"/>
        </w:rPr>
        <w:t xml:space="preserve">при </w:t>
      </w:r>
      <w:r w:rsidRPr="0036656B">
        <w:rPr>
          <w:b/>
          <w:i/>
          <w:sz w:val="20"/>
          <w:szCs w:val="20"/>
          <w:lang w:val="en-US"/>
        </w:rPr>
        <w:t>k</w:t>
      </w:r>
      <w:r w:rsidRPr="0036656B">
        <w:rPr>
          <w:b/>
          <w:i/>
          <w:sz w:val="20"/>
          <w:szCs w:val="20"/>
        </w:rPr>
        <w:t xml:space="preserve"> &gt; </w:t>
      </w:r>
      <w:r w:rsidRPr="0036656B">
        <w:rPr>
          <w:sz w:val="20"/>
          <w:szCs w:val="20"/>
        </w:rPr>
        <w:t xml:space="preserve">номера календарного года, указанного </w:t>
      </w:r>
      <w:r w:rsidRPr="0036656B">
        <w:rPr>
          <w:b/>
          <w:sz w:val="20"/>
          <w:szCs w:val="20"/>
        </w:rPr>
        <w:t xml:space="preserve">в пункте </w:t>
      </w:r>
      <w:r w:rsidRPr="0036656B">
        <w:rPr>
          <w:b/>
          <w:sz w:val="20"/>
          <w:szCs w:val="20"/>
        </w:rPr>
        <w:fldChar w:fldCharType="begin"/>
      </w:r>
      <w:r w:rsidRPr="0036656B">
        <w:rPr>
          <w:b/>
          <w:sz w:val="20"/>
          <w:szCs w:val="20"/>
        </w:rPr>
        <w:instrText xml:space="preserve"> REF _Ref65781280 \r  \* MERGEFORMAT </w:instrText>
      </w:r>
      <w:r w:rsidRPr="0036656B">
        <w:rPr>
          <w:b/>
          <w:sz w:val="20"/>
          <w:szCs w:val="20"/>
        </w:rPr>
        <w:fldChar w:fldCharType="separate"/>
      </w:r>
      <w:r w:rsidR="00483165">
        <w:rPr>
          <w:b/>
          <w:sz w:val="20"/>
          <w:szCs w:val="20"/>
        </w:rPr>
        <w:t>4.2.4</w:t>
      </w:r>
      <w:r w:rsidRPr="0036656B">
        <w:rPr>
          <w:b/>
          <w:sz w:val="20"/>
          <w:szCs w:val="20"/>
        </w:rPr>
        <w:fldChar w:fldCharType="end"/>
      </w:r>
      <w:r w:rsidRPr="0036656B">
        <w:rPr>
          <w:sz w:val="20"/>
          <w:szCs w:val="20"/>
        </w:rPr>
        <w:t xml:space="preserve"> Договора, и при </w:t>
      </w:r>
      <m:oMath>
        <m:r>
          <w:rPr>
            <w:rFonts w:ascii="Cambria Math" w:hAnsi="Cambria Math"/>
            <w:sz w:val="20"/>
            <w:szCs w:val="20"/>
          </w:rPr>
          <m:t>1&lt;</m:t>
        </m:r>
        <m:r>
          <m:rPr>
            <m:sty m:val="bi"/>
          </m:rPr>
          <w:rPr>
            <w:rFonts w:ascii="Cambria Math" w:hAnsi="Cambria Math"/>
            <w:sz w:val="20"/>
            <w:szCs w:val="20"/>
          </w:rPr>
          <m:t>m</m:t>
        </m:r>
        <m:r>
          <w:rPr>
            <w:rFonts w:ascii="Cambria Math" w:hAnsi="Cambria Math"/>
            <w:sz w:val="20"/>
            <w:szCs w:val="20"/>
          </w:rPr>
          <m:t>≤12</m:t>
        </m:r>
      </m:oMath>
      <w:r w:rsidRPr="0036656B">
        <w:rPr>
          <w:sz w:val="20"/>
          <w:szCs w:val="20"/>
        </w:rPr>
        <w:t xml:space="preserve"> (одновременное выполнение условий):</w:t>
      </w:r>
    </w:p>
    <w:p w14:paraId="6262B56F" w14:textId="77777777" w:rsidR="0036656B" w:rsidRPr="0036656B" w:rsidRDefault="002F18FC" w:rsidP="0036656B">
      <w:pPr>
        <w:pStyle w:val="af5"/>
        <w:suppressAutoHyphens/>
        <w:spacing w:before="120"/>
        <w:ind w:left="0"/>
        <w:jc w:val="both"/>
        <w:rPr>
          <w:sz w:val="20"/>
          <w:szCs w:val="20"/>
        </w:rPr>
      </w:pPr>
      <m:oMathPara>
        <m:oMathParaPr>
          <m:jc m:val="center"/>
        </m:oMathParaP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up>
              <m:r>
                <w:rPr>
                  <w:rFonts w:ascii="Cambria Math" w:hAnsi="Cambria Math"/>
                  <w:sz w:val="20"/>
                  <w:szCs w:val="20"/>
                </w:rPr>
                <m:t>-</m:t>
              </m:r>
            </m:sup>
          </m:sSubSup>
          <m:r>
            <w:rPr>
              <w:rFonts w:ascii="Cambria Math" w:hAnsi="Cambria Math"/>
              <w:sz w:val="20"/>
              <w:szCs w:val="20"/>
            </w:rPr>
            <m:t>=</m:t>
          </m:r>
          <m:func>
            <m:funcPr>
              <m:ctrlPr>
                <w:rPr>
                  <w:rFonts w:ascii="Cambria Math" w:hAnsi="Cambria Math"/>
                  <w:sz w:val="20"/>
                  <w:szCs w:val="20"/>
                </w:rPr>
              </m:ctrlPr>
            </m:funcPr>
            <m:fName>
              <m:r>
                <w:rPr>
                  <w:rFonts w:ascii="Cambria Math" w:hAnsi="Cambria Math"/>
                  <w:sz w:val="20"/>
                  <w:szCs w:val="20"/>
                </w:rPr>
                <m:t>min</m:t>
              </m:r>
              <m:ctrlPr>
                <w:rPr>
                  <w:rFonts w:ascii="Cambria Math" w:hAnsi="Cambria Math"/>
                  <w:i/>
                  <w:sz w:val="20"/>
                  <w:szCs w:val="20"/>
                </w:rPr>
              </m:ctrlPr>
            </m:fName>
            <m:e>
              <m:d>
                <m:dPr>
                  <m:ctrlPr>
                    <w:rPr>
                      <w:rFonts w:ascii="Cambria Math" w:hAnsi="Cambria Math"/>
                      <w:i/>
                      <w:sz w:val="20"/>
                      <w:szCs w:val="20"/>
                    </w:rPr>
                  </m:ctrlPr>
                </m:dPr>
                <m:e>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up>
                      <m:r>
                        <w:rPr>
                          <w:rFonts w:ascii="Cambria Math" w:hAnsi="Cambria Math"/>
                          <w:sz w:val="20"/>
                          <w:szCs w:val="20"/>
                        </w:rPr>
                        <m:t>НИТсниж</m:t>
                      </m:r>
                    </m:sup>
                  </m:sSubSup>
                  <m:r>
                    <w:rPr>
                      <w:rFonts w:ascii="Cambria Math" w:hAnsi="Cambria Math"/>
                      <w:sz w:val="20"/>
                      <w:szCs w:val="20"/>
                    </w:rPr>
                    <m:t>-</m:t>
                  </m:r>
                  <m:nary>
                    <m:naryPr>
                      <m:chr m:val="∑"/>
                      <m:limLoc m:val="undOvr"/>
                      <m:ctrlPr>
                        <w:rPr>
                          <w:rFonts w:ascii="Cambria Math" w:hAnsi="Cambria Math"/>
                          <w:i/>
                          <w:sz w:val="20"/>
                          <w:szCs w:val="20"/>
                        </w:rPr>
                      </m:ctrlPr>
                    </m:naryPr>
                    <m:sub>
                      <m:r>
                        <w:rPr>
                          <w:rFonts w:ascii="Cambria Math" w:hAnsi="Cambria Math"/>
                          <w:sz w:val="20"/>
                          <w:szCs w:val="20"/>
                          <w:lang w:val="en-US"/>
                        </w:rPr>
                        <m:t>m'=1</m:t>
                      </m:r>
                    </m:sub>
                    <m:sup>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-1)</m:t>
                      </m:r>
                    </m:sup>
                    <m:e>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up>
                          <m:r>
                            <w:rPr>
                              <w:rFonts w:ascii="Cambria Math" w:hAnsi="Cambria Math"/>
                              <w:sz w:val="20"/>
                              <w:szCs w:val="20"/>
                            </w:rPr>
                            <m:t>-</m:t>
                          </m:r>
                        </m:sup>
                      </m:sSubSup>
                    </m:e>
                  </m:nary>
                  <m:r>
                    <w:rPr>
                      <w:rFonts w:ascii="Cambria Math" w:hAnsi="Cambria Math"/>
                      <w:sz w:val="20"/>
                      <w:szCs w:val="20"/>
                    </w:rPr>
                    <m:t xml:space="preserve">; </m:t>
                  </m:r>
                  <m:sSup>
                    <m:sSupPr>
                      <m:ctrlPr>
                        <w:rPr>
                          <w:rFonts w:ascii="Cambria Math" w:hAnsi="Cambria Math"/>
                          <w:i/>
                          <w:sz w:val="20"/>
                          <w:szCs w:val="20"/>
                          <w:lang w:val="en-US"/>
                        </w:rPr>
                      </m:ctrlPr>
                    </m:sSupPr>
                    <m:e>
                      <m:r>
                        <w:rPr>
                          <w:rFonts w:ascii="Cambria Math" w:hAnsi="Cambria Math"/>
                          <w:sz w:val="20"/>
                          <w:szCs w:val="20"/>
                          <w:lang w:val="en-US"/>
                        </w:rPr>
                        <m:t>K</m:t>
                      </m:r>
                    </m:e>
                    <m:sup>
                      <m:r>
                        <w:rPr>
                          <w:rFonts w:ascii="Cambria Math" w:hAnsi="Cambria Math"/>
                          <w:sz w:val="20"/>
                          <w:szCs w:val="20"/>
                        </w:rPr>
                        <m:t>лими</m:t>
                      </m:r>
                      <m:sSub>
                        <m:sSubPr>
                          <m:ctrlPr>
                            <w:rPr>
                              <w:rFonts w:ascii="Cambria Math" w:hAnsi="Cambria Math"/>
                              <w:i/>
                              <w:sz w:val="20"/>
                              <w:szCs w:val="20"/>
                            </w:rPr>
                          </m:ctrlPr>
                        </m:sSubPr>
                        <m:e>
                          <m:r>
                            <w:rPr>
                              <w:rFonts w:ascii="Cambria Math" w:hAnsi="Cambria Math"/>
                              <w:sz w:val="20"/>
                              <w:szCs w:val="20"/>
                            </w:rPr>
                            <m:t>т</m:t>
                          </m:r>
                        </m:e>
                        <m:sub>
                          <m:r>
                            <w:rPr>
                              <w:rFonts w:ascii="Cambria Math" w:hAnsi="Cambria Math"/>
                              <w:sz w:val="20"/>
                              <w:szCs w:val="20"/>
                            </w:rPr>
                            <m:t>сниж</m:t>
                          </m:r>
                        </m:sub>
                      </m:sSub>
                    </m:sup>
                  </m:s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Ц</m:t>
                      </m:r>
                    </m:e>
                    <m:sub>
                      <m:r>
                        <w:rPr>
                          <w:rFonts w:ascii="Cambria Math" w:hAnsi="Cambria Math"/>
                          <w:sz w:val="20"/>
                          <w:szCs w:val="20"/>
                          <w:lang w:val="en-US"/>
                        </w:rPr>
                        <m:t>k,m</m:t>
                      </m:r>
                    </m:sub>
                    <m:sup>
                      <m:r>
                        <w:rPr>
                          <w:rFonts w:ascii="Cambria Math" w:hAnsi="Cambria Math"/>
                          <w:sz w:val="20"/>
                          <w:szCs w:val="20"/>
                        </w:rPr>
                        <m:t>баз</m:t>
                      </m:r>
                    </m:sup>
                  </m:sSubSup>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lang w:val="en-US"/>
                        </w:rPr>
                        <m:t>V</m:t>
                      </m:r>
                    </m:e>
                    <m:sub>
                      <m:sSub>
                        <m:sSubPr>
                          <m:ctrlPr>
                            <w:rPr>
                              <w:rFonts w:ascii="Cambria Math" w:hAnsi="Cambria Math"/>
                              <w:i/>
                              <w:sz w:val="20"/>
                              <w:szCs w:val="20"/>
                            </w:rPr>
                          </m:ctrlPr>
                        </m:sSubPr>
                        <m:e>
                          <m:r>
                            <w:rPr>
                              <w:rFonts w:ascii="Cambria Math" w:hAnsi="Cambria Math"/>
                              <w:sz w:val="20"/>
                              <w:szCs w:val="20"/>
                            </w:rPr>
                            <m:t>факт</m:t>
                          </m:r>
                        </m:e>
                        <m:sub>
                          <m:r>
                            <w:rPr>
                              <w:rFonts w:ascii="Cambria Math" w:hAnsi="Cambria Math"/>
                              <w:sz w:val="20"/>
                              <w:szCs w:val="20"/>
                              <w:lang w:val="en-US"/>
                            </w:rPr>
                            <m:t>k,m</m:t>
                          </m:r>
                        </m:sub>
                      </m:sSub>
                    </m:sub>
                  </m:sSub>
                </m:e>
              </m:d>
            </m:e>
          </m:func>
        </m:oMath>
      </m:oMathPara>
    </w:p>
    <w:p w14:paraId="7FD75523" w14:textId="77777777" w:rsidR="0036656B" w:rsidRPr="0036656B" w:rsidRDefault="0036656B" w:rsidP="0036656B">
      <w:pPr>
        <w:suppressAutoHyphens/>
        <w:spacing w:after="120"/>
        <w:jc w:val="both"/>
        <w:rPr>
          <w:rFonts w:ascii="Times New Roman" w:hAnsi="Times New Roman" w:cs="Times New Roman"/>
        </w:rPr>
      </w:pPr>
      <w:r w:rsidRPr="0036656B">
        <w:rPr>
          <w:rFonts w:ascii="Times New Roman" w:hAnsi="Times New Roman" w:cs="Times New Roman"/>
        </w:rPr>
        <w:t>где</w:t>
      </w:r>
    </w:p>
    <w:p w14:paraId="02EA1C8D" w14:textId="77777777" w:rsidR="0036656B" w:rsidRPr="0036656B" w:rsidRDefault="0036656B" w:rsidP="0036656B">
      <w:pPr>
        <w:pStyle w:val="af5"/>
        <w:suppressAutoHyphens/>
        <w:spacing w:before="120" w:after="120"/>
        <w:ind w:left="0"/>
        <w:contextualSpacing w:val="0"/>
        <w:jc w:val="both"/>
        <w:rPr>
          <w:sz w:val="20"/>
          <w:szCs w:val="20"/>
        </w:rPr>
      </w:pPr>
      <m:oMath>
        <m:r>
          <w:rPr>
            <w:rFonts w:ascii="Cambria Math" w:hAnsi="Cambria Math"/>
            <w:sz w:val="20"/>
            <w:szCs w:val="20"/>
            <w:lang w:val="en-US"/>
          </w:rPr>
          <m:t>m</m:t>
        </m:r>
        <m:r>
          <w:rPr>
            <w:rFonts w:ascii="Cambria Math" w:hAnsi="Cambria Math"/>
            <w:sz w:val="20"/>
            <w:szCs w:val="20"/>
          </w:rPr>
          <m:t>'</m:t>
        </m:r>
      </m:oMath>
      <w:r w:rsidRPr="0036656B">
        <w:rPr>
          <w:sz w:val="20"/>
          <w:szCs w:val="20"/>
        </w:rPr>
        <w:t xml:space="preserve"> – порядковый номер расчетного периода (месяца) в календарном году: целое число от 1 до 12 включительно;</w:t>
      </w:r>
    </w:p>
    <w:p w14:paraId="6A55F203" w14:textId="77777777" w:rsidR="0036656B" w:rsidRPr="0036656B" w:rsidRDefault="002F18FC" w:rsidP="0036656B">
      <w:pPr>
        <w:pStyle w:val="af5"/>
        <w:suppressAutoHyphens/>
        <w:spacing w:before="120" w:after="120"/>
        <w:ind w:left="0"/>
        <w:contextualSpacing w:val="0"/>
        <w:jc w:val="both"/>
        <w:rPr>
          <w:sz w:val="20"/>
          <w:szCs w:val="20"/>
        </w:rPr>
      </w:pP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r>
              <w:rPr>
                <w:rFonts w:ascii="Cambria Math" w:hAnsi="Cambria Math"/>
                <w:sz w:val="20"/>
                <w:szCs w:val="20"/>
              </w:rPr>
              <m:t>'</m:t>
            </m:r>
          </m:sub>
          <m:sup>
            <m:r>
              <w:rPr>
                <w:rFonts w:ascii="Cambria Math" w:hAnsi="Cambria Math"/>
                <w:sz w:val="20"/>
                <w:szCs w:val="20"/>
              </w:rPr>
              <m:t>-</m:t>
            </m:r>
          </m:sup>
        </m:sSubSup>
      </m:oMath>
      <w:r w:rsidR="0036656B" w:rsidRPr="0036656B">
        <w:rPr>
          <w:sz w:val="20"/>
          <w:szCs w:val="20"/>
        </w:rPr>
        <w:t xml:space="preserve"> – величина, равная </w:t>
      </w:r>
      <m:oMath>
        <m:sSubSup>
          <m:sSubSupPr>
            <m:ctrlPr>
              <w:rPr>
                <w:rFonts w:ascii="Cambria Math" w:hAnsi="Cambria Math"/>
                <w:i/>
                <w:sz w:val="20"/>
                <w:szCs w:val="20"/>
              </w:rPr>
            </m:ctrlPr>
          </m:sSubSupPr>
          <m:e>
            <m:r>
              <w:rPr>
                <w:rFonts w:ascii="Cambria Math" w:hAnsi="Cambria Math"/>
                <w:sz w:val="20"/>
                <w:szCs w:val="20"/>
                <w:lang w:val="en-US"/>
              </w:rPr>
              <m:t>S</m:t>
            </m:r>
            <m:ctrlPr>
              <w:rPr>
                <w:rFonts w:ascii="Cambria Math" w:hAnsi="Cambria Math"/>
                <w:i/>
                <w:sz w:val="20"/>
                <w:szCs w:val="20"/>
                <w:lang w:val="en-US"/>
              </w:rPr>
            </m:ctrlPr>
          </m:e>
          <m:sub>
            <m:r>
              <w:rPr>
                <w:rFonts w:ascii="Cambria Math" w:hAnsi="Cambria Math"/>
                <w:sz w:val="20"/>
                <w:szCs w:val="20"/>
                <w:lang w:val="en-US"/>
              </w:rPr>
              <m:t>k</m:t>
            </m:r>
            <m:r>
              <w:rPr>
                <w:rFonts w:ascii="Cambria Math" w:hAnsi="Cambria Math"/>
                <w:sz w:val="20"/>
                <w:szCs w:val="20"/>
              </w:rPr>
              <m:t>,</m:t>
            </m:r>
            <m:r>
              <w:rPr>
                <w:rFonts w:ascii="Cambria Math" w:hAnsi="Cambria Math"/>
                <w:sz w:val="20"/>
                <w:szCs w:val="20"/>
                <w:lang w:val="en-US"/>
              </w:rPr>
              <m:t>m</m:t>
            </m:r>
          </m:sub>
          <m:sup>
            <m:r>
              <w:rPr>
                <w:rFonts w:ascii="Cambria Math" w:hAnsi="Cambria Math"/>
                <w:sz w:val="20"/>
                <w:szCs w:val="20"/>
              </w:rPr>
              <m:t>-</m:t>
            </m:r>
          </m:sup>
        </m:sSubSup>
      </m:oMath>
      <w:r w:rsidR="0036656B" w:rsidRPr="0036656B">
        <w:rPr>
          <w:sz w:val="20"/>
          <w:szCs w:val="20"/>
        </w:rPr>
        <w:t xml:space="preserve"> при </w:t>
      </w:r>
      <w:r w:rsidR="0036656B" w:rsidRPr="0036656B">
        <w:rPr>
          <w:b/>
          <w:i/>
          <w:sz w:val="20"/>
          <w:szCs w:val="20"/>
          <w:lang w:val="en-US"/>
        </w:rPr>
        <w:t>m</w:t>
      </w:r>
      <w:r w:rsidR="0036656B" w:rsidRPr="0036656B">
        <w:rPr>
          <w:sz w:val="20"/>
          <w:szCs w:val="20"/>
        </w:rPr>
        <w:t xml:space="preserve"> = </w:t>
      </w:r>
      <w:r w:rsidR="0036656B" w:rsidRPr="0036656B">
        <w:rPr>
          <w:b/>
          <w:i/>
          <w:sz w:val="20"/>
          <w:szCs w:val="20"/>
          <w:lang w:val="en-US"/>
        </w:rPr>
        <w:t>m</w:t>
      </w:r>
      <w:r w:rsidR="0036656B" w:rsidRPr="0036656B">
        <w:rPr>
          <w:b/>
          <w:i/>
          <w:sz w:val="20"/>
          <w:szCs w:val="20"/>
        </w:rPr>
        <w:t xml:space="preserve">' </w:t>
      </w:r>
      <w:r w:rsidR="0036656B" w:rsidRPr="0036656B">
        <w:rPr>
          <w:sz w:val="20"/>
          <w:szCs w:val="20"/>
        </w:rPr>
        <w:t>и прочих совпадающих аргументах;</w:t>
      </w:r>
    </w:p>
    <w:p w14:paraId="7E323E0C" w14:textId="77777777" w:rsidR="0036656B" w:rsidRPr="0036656B" w:rsidRDefault="002F18FC" w:rsidP="0036656B">
      <w:pPr>
        <w:pStyle w:val="af5"/>
        <w:suppressAutoHyphens/>
        <w:spacing w:before="120" w:after="120"/>
        <w:ind w:left="0"/>
        <w:contextualSpacing w:val="0"/>
        <w:jc w:val="both"/>
        <w:rPr>
          <w:sz w:val="20"/>
          <w:szCs w:val="20"/>
        </w:rPr>
      </w:pPr>
      <m:oMath>
        <m:sSup>
          <m:sSupPr>
            <m:ctrlPr>
              <w:rPr>
                <w:rFonts w:ascii="Cambria Math" w:hAnsi="Cambria Math"/>
                <w:i/>
                <w:sz w:val="20"/>
                <w:szCs w:val="20"/>
                <w:lang w:val="en-US"/>
              </w:rPr>
            </m:ctrlPr>
          </m:sSupPr>
          <m:e>
            <m:r>
              <w:rPr>
                <w:rFonts w:ascii="Cambria Math" w:hAnsi="Cambria Math"/>
                <w:sz w:val="20"/>
                <w:szCs w:val="20"/>
                <w:lang w:val="en-US"/>
              </w:rPr>
              <m:t>K</m:t>
            </m:r>
          </m:e>
          <m:sup>
            <m:r>
              <w:rPr>
                <w:rFonts w:ascii="Cambria Math" w:hAnsi="Cambria Math"/>
                <w:sz w:val="20"/>
                <w:szCs w:val="20"/>
              </w:rPr>
              <m:t>лими</m:t>
            </m:r>
            <m:sSub>
              <m:sSubPr>
                <m:ctrlPr>
                  <w:rPr>
                    <w:rFonts w:ascii="Cambria Math" w:hAnsi="Cambria Math"/>
                    <w:i/>
                    <w:sz w:val="20"/>
                    <w:szCs w:val="20"/>
                  </w:rPr>
                </m:ctrlPr>
              </m:sSubPr>
              <m:e>
                <m:r>
                  <w:rPr>
                    <w:rFonts w:ascii="Cambria Math" w:hAnsi="Cambria Math"/>
                    <w:sz w:val="20"/>
                    <w:szCs w:val="20"/>
                  </w:rPr>
                  <m:t>т</m:t>
                </m:r>
              </m:e>
              <m:sub>
                <m:r>
                  <w:rPr>
                    <w:rFonts w:ascii="Cambria Math" w:hAnsi="Cambria Math"/>
                    <w:sz w:val="20"/>
                    <w:szCs w:val="20"/>
                  </w:rPr>
                  <m:t>сниж</m:t>
                </m:r>
              </m:sub>
            </m:sSub>
          </m:sup>
        </m:sSup>
      </m:oMath>
      <w:r w:rsidR="0036656B" w:rsidRPr="0036656B">
        <w:rPr>
          <w:sz w:val="20"/>
          <w:szCs w:val="20"/>
        </w:rPr>
        <w:t xml:space="preserve"> – лимит на максимальное снижение стоимости Договора, согласованный Сторонами и равный </w:t>
      </w:r>
      <w:r w:rsidR="0036656B" w:rsidRPr="0036656B">
        <w:rPr>
          <w:b/>
          <w:sz w:val="20"/>
          <w:szCs w:val="20"/>
          <w:highlight w:val="green"/>
        </w:rPr>
        <w:t>___</w:t>
      </w:r>
      <w:r w:rsidR="0036656B" w:rsidRPr="0036656B">
        <w:rPr>
          <w:sz w:val="20"/>
          <w:szCs w:val="20"/>
        </w:rPr>
        <w:t>;</w:t>
      </w:r>
    </w:p>
    <w:p w14:paraId="688344D9" w14:textId="77777777" w:rsidR="0036656B" w:rsidRPr="0036656B" w:rsidRDefault="002F18FC" w:rsidP="0036656B">
      <w:pPr>
        <w:suppressAutoHyphens/>
        <w:spacing w:after="60"/>
        <w:jc w:val="both"/>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lang w:val="en-US"/>
              </w:rPr>
              <m:t>S</m:t>
            </m:r>
            <m:ctrlPr>
              <w:rPr>
                <w:rFonts w:ascii="Cambria Math" w:hAnsi="Cambria Math" w:cs="Times New Roman"/>
                <w:i/>
                <w:lang w:val="en-US"/>
              </w:rPr>
            </m:ctrlPr>
          </m:e>
          <m:sub>
            <m:r>
              <w:rPr>
                <w:rFonts w:ascii="Cambria Math" w:hAnsi="Cambria Math" w:cs="Times New Roman"/>
                <w:lang w:val="en-US"/>
              </w:rPr>
              <m:t>k</m:t>
            </m:r>
            <m:r>
              <w:rPr>
                <w:rFonts w:ascii="Cambria Math" w:hAnsi="Cambria Math" w:cs="Times New Roman"/>
              </w:rPr>
              <m:t>,</m:t>
            </m:r>
            <m:r>
              <w:rPr>
                <w:rFonts w:ascii="Cambria Math" w:hAnsi="Cambria Math" w:cs="Times New Roman"/>
                <w:lang w:val="en-US"/>
              </w:rPr>
              <m:t>m</m:t>
            </m:r>
          </m:sub>
          <m:sup>
            <m:r>
              <w:rPr>
                <w:rFonts w:ascii="Cambria Math" w:hAnsi="Cambria Math" w:cs="Times New Roman"/>
              </w:rPr>
              <m:t>НИТсниж</m:t>
            </m:r>
          </m:sup>
        </m:sSubSup>
      </m:oMath>
      <w:r w:rsidR="0036656B" w:rsidRPr="0036656B">
        <w:rPr>
          <w:rFonts w:ascii="Times New Roman" w:hAnsi="Times New Roman" w:cs="Times New Roman"/>
        </w:rPr>
        <w:t xml:space="preserve"> - величина суммарного снижения стоимости Договора по состоянию на последнее число расчетного периода </w:t>
      </w:r>
      <w:r w:rsidR="0036656B" w:rsidRPr="0036656B">
        <w:rPr>
          <w:rFonts w:ascii="Times New Roman" w:hAnsi="Times New Roman" w:cs="Times New Roman"/>
          <w:b/>
          <w:i/>
          <w:lang w:val="en-US"/>
        </w:rPr>
        <w:t>m</w:t>
      </w:r>
      <w:r w:rsidR="0036656B" w:rsidRPr="0036656B">
        <w:rPr>
          <w:rFonts w:ascii="Times New Roman" w:hAnsi="Times New Roman" w:cs="Times New Roman"/>
        </w:rPr>
        <w:t xml:space="preserve"> календарного года </w:t>
      </w:r>
      <w:r w:rsidR="0036656B" w:rsidRPr="0036656B">
        <w:rPr>
          <w:rFonts w:ascii="Times New Roman" w:hAnsi="Times New Roman" w:cs="Times New Roman"/>
          <w:b/>
          <w:i/>
          <w:lang w:val="en-US"/>
        </w:rPr>
        <w:t>k</w:t>
      </w:r>
      <w:r w:rsidR="0036656B" w:rsidRPr="0036656B">
        <w:rPr>
          <w:rFonts w:ascii="Times New Roman" w:hAnsi="Times New Roman" w:cs="Times New Roman"/>
        </w:rPr>
        <w:t>, определяется следующим образом (в рублях, без учета НДС):</w:t>
      </w:r>
    </w:p>
    <w:p w14:paraId="0EF527A7" w14:textId="77777777" w:rsidR="0036656B" w:rsidRPr="0036656B" w:rsidRDefault="0036656B" w:rsidP="00784CD8">
      <w:pPr>
        <w:pStyle w:val="af5"/>
        <w:numPr>
          <w:ilvl w:val="0"/>
          <w:numId w:val="15"/>
        </w:numPr>
        <w:suppressAutoHyphens/>
        <w:spacing w:before="120" w:after="120"/>
        <w:ind w:left="851" w:hanging="284"/>
        <w:contextualSpacing w:val="0"/>
        <w:jc w:val="both"/>
        <w:rPr>
          <w:sz w:val="20"/>
          <w:szCs w:val="20"/>
        </w:rPr>
      </w:pPr>
      <w:r w:rsidRPr="0036656B">
        <w:rPr>
          <w:sz w:val="20"/>
          <w:szCs w:val="20"/>
        </w:rPr>
        <w:t xml:space="preserve">при </w:t>
      </w:r>
      <m:oMath>
        <m:r>
          <m:rPr>
            <m:sty m:val="p"/>
          </m:rPr>
          <w:rPr>
            <w:rFonts w:ascii="Cambria Math" w:hAnsi="Cambria Math"/>
            <w:sz w:val="20"/>
            <w:szCs w:val="20"/>
          </w:rPr>
          <m:t>1</m:t>
        </m:r>
        <m:r>
          <m:rPr>
            <m:sty m:val="p"/>
          </m:rPr>
          <w:rPr>
            <w:rFonts w:ascii="Cambria Math" w:hAnsi="Cambria Math"/>
            <w:sz w:val="20"/>
            <w:szCs w:val="20"/>
            <w:lang w:val="en-US"/>
          </w:rPr>
          <m:t>≤</m:t>
        </m:r>
        <m:r>
          <m:rPr>
            <m:sty m:val="bi"/>
          </m:rPr>
          <w:rPr>
            <w:rFonts w:ascii="Cambria Math" w:hAnsi="Cambria Math"/>
            <w:sz w:val="20"/>
            <w:szCs w:val="20"/>
          </w:rPr>
          <m:t>m</m:t>
        </m:r>
        <m:r>
          <m:rPr>
            <m:sty m:val="p"/>
          </m:rPr>
          <w:rPr>
            <w:rFonts w:ascii="Cambria Math" w:hAnsi="Cambria Math"/>
            <w:sz w:val="20"/>
            <w:szCs w:val="20"/>
          </w:rPr>
          <m:t>≤2</m:t>
        </m:r>
      </m:oMath>
      <w:r w:rsidRPr="0036656B">
        <w:rPr>
          <w:sz w:val="20"/>
          <w:szCs w:val="20"/>
        </w:rPr>
        <w:t xml:space="preserve"> :</w:t>
      </w:r>
    </w:p>
    <w:p w14:paraId="6DFEFDF1" w14:textId="77777777" w:rsidR="0036656B" w:rsidRPr="0036656B" w:rsidRDefault="002F18FC" w:rsidP="0036656B">
      <w:pPr>
        <w:suppressAutoHyphens/>
        <w:spacing w:before="120" w:after="120"/>
        <w:jc w:val="both"/>
        <w:rPr>
          <w:rFonts w:ascii="Times New Roman" w:hAnsi="Times New Roman" w:cs="Times New Roman"/>
        </w:rPr>
      </w:pPr>
      <m:oMathPara>
        <m:oMath>
          <m:sSubSup>
            <m:sSubSupPr>
              <m:ctrlPr>
                <w:rPr>
                  <w:rFonts w:ascii="Cambria Math" w:hAnsi="Cambria Math" w:cs="Times New Roman"/>
                  <w:i/>
                </w:rPr>
              </m:ctrlPr>
            </m:sSubSupPr>
            <m:e>
              <m:r>
                <w:rPr>
                  <w:rFonts w:ascii="Cambria Math" w:hAnsi="Cambria Math" w:cs="Times New Roman"/>
                  <w:lang w:val="en-US"/>
                </w:rPr>
                <m:t>S</m:t>
              </m:r>
              <m:ctrlPr>
                <w:rPr>
                  <w:rFonts w:ascii="Cambria Math" w:hAnsi="Cambria Math" w:cs="Times New Roman"/>
                  <w:i/>
                  <w:lang w:val="en-US"/>
                </w:rPr>
              </m:ctrlPr>
            </m:e>
            <m:sub>
              <m:r>
                <w:rPr>
                  <w:rFonts w:ascii="Cambria Math" w:hAnsi="Cambria Math" w:cs="Times New Roman"/>
                  <w:lang w:val="en-US"/>
                </w:rPr>
                <m:t>k</m:t>
              </m:r>
              <m:r>
                <w:rPr>
                  <w:rFonts w:ascii="Cambria Math" w:hAnsi="Cambria Math" w:cs="Times New Roman"/>
                </w:rPr>
                <m:t>,</m:t>
              </m:r>
              <m:r>
                <w:rPr>
                  <w:rFonts w:ascii="Cambria Math" w:hAnsi="Cambria Math" w:cs="Times New Roman"/>
                  <w:lang w:val="en-US"/>
                </w:rPr>
                <m:t>m</m:t>
              </m:r>
            </m:sub>
            <m:sup>
              <m:r>
                <w:rPr>
                  <w:rFonts w:ascii="Cambria Math" w:hAnsi="Cambria Math" w:cs="Times New Roman"/>
                </w:rPr>
                <m:t>НИТсниж</m:t>
              </m:r>
            </m:sup>
          </m:sSubSup>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lang w:val="en-US"/>
                </w:rPr>
                <m:t>S</m:t>
              </m:r>
            </m:e>
            <m:sub>
              <m:r>
                <w:rPr>
                  <w:rFonts w:ascii="Cambria Math" w:hAnsi="Cambria Math" w:cs="Times New Roman"/>
                </w:rPr>
                <m:t>k,</m:t>
              </m:r>
              <m:r>
                <w:rPr>
                  <w:rFonts w:ascii="Cambria Math" w:hAnsi="Cambria Math" w:cs="Times New Roman"/>
                  <w:lang w:val="en-US"/>
                </w:rPr>
                <m:t>m</m:t>
              </m:r>
            </m:sub>
            <m:sup>
              <m:r>
                <w:rPr>
                  <w:rFonts w:ascii="Cambria Math" w:hAnsi="Cambria Math" w:cs="Times New Roman"/>
                </w:rPr>
                <m:t>НИТ.баз.сниж</m:t>
              </m:r>
            </m:sup>
          </m:sSubSup>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rPr>
                <m:t>∆S</m:t>
              </m:r>
            </m:e>
            <m:sub>
              <m:r>
                <w:rPr>
                  <w:rFonts w:ascii="Cambria Math" w:hAnsi="Cambria Math" w:cs="Times New Roman"/>
                  <w:lang w:val="en-US"/>
                </w:rPr>
                <m:t>k-1</m:t>
              </m:r>
            </m:sub>
            <m:sup>
              <m:r>
                <w:rPr>
                  <w:rFonts w:ascii="Cambria Math" w:hAnsi="Cambria Math" w:cs="Times New Roman"/>
                </w:rPr>
                <m:t>1-</m:t>
              </m:r>
            </m:sup>
          </m:sSubSup>
        </m:oMath>
      </m:oMathPara>
    </w:p>
    <w:p w14:paraId="6A61034E" w14:textId="77777777" w:rsidR="0036656B" w:rsidRPr="0036656B" w:rsidRDefault="0036656B" w:rsidP="0036656B">
      <w:pPr>
        <w:suppressAutoHyphens/>
        <w:spacing w:after="60"/>
        <w:jc w:val="both"/>
        <w:rPr>
          <w:rFonts w:ascii="Times New Roman" w:hAnsi="Times New Roman" w:cs="Times New Roman"/>
          <w:highlight w:val="yellow"/>
        </w:rPr>
      </w:pPr>
    </w:p>
    <w:p w14:paraId="26C8B1D0" w14:textId="77777777" w:rsidR="0036656B" w:rsidRPr="0036656B" w:rsidRDefault="0036656B" w:rsidP="00784CD8">
      <w:pPr>
        <w:pStyle w:val="af5"/>
        <w:numPr>
          <w:ilvl w:val="0"/>
          <w:numId w:val="15"/>
        </w:numPr>
        <w:suppressAutoHyphens/>
        <w:spacing w:before="120" w:after="120"/>
        <w:ind w:left="851" w:hanging="284"/>
        <w:contextualSpacing w:val="0"/>
        <w:jc w:val="both"/>
        <w:rPr>
          <w:sz w:val="20"/>
          <w:szCs w:val="20"/>
          <w:lang w:val="en-US"/>
        </w:rPr>
      </w:pPr>
      <w:r w:rsidRPr="0036656B">
        <w:rPr>
          <w:sz w:val="20"/>
          <w:szCs w:val="20"/>
        </w:rPr>
        <w:t xml:space="preserve">при </w:t>
      </w:r>
      <m:oMath>
        <m:r>
          <m:rPr>
            <m:sty m:val="p"/>
          </m:rPr>
          <w:rPr>
            <w:rFonts w:ascii="Cambria Math" w:hAnsi="Cambria Math"/>
            <w:sz w:val="20"/>
            <w:szCs w:val="20"/>
          </w:rPr>
          <m:t>3</m:t>
        </m:r>
        <m:r>
          <m:rPr>
            <m:sty m:val="p"/>
          </m:rPr>
          <w:rPr>
            <w:rFonts w:ascii="Cambria Math" w:hAnsi="Cambria Math"/>
            <w:sz w:val="20"/>
            <w:szCs w:val="20"/>
            <w:lang w:val="en-US"/>
          </w:rPr>
          <m:t>≤</m:t>
        </m:r>
        <m:r>
          <m:rPr>
            <m:sty m:val="bi"/>
          </m:rPr>
          <w:rPr>
            <w:rFonts w:ascii="Cambria Math" w:hAnsi="Cambria Math"/>
            <w:sz w:val="20"/>
            <w:szCs w:val="20"/>
          </w:rPr>
          <m:t>m</m:t>
        </m:r>
        <m:r>
          <m:rPr>
            <m:sty m:val="p"/>
          </m:rPr>
          <w:rPr>
            <w:rFonts w:ascii="Cambria Math" w:hAnsi="Cambria Math"/>
            <w:sz w:val="20"/>
            <w:szCs w:val="20"/>
          </w:rPr>
          <m:t>≤12</m:t>
        </m:r>
      </m:oMath>
      <w:r w:rsidRPr="0036656B">
        <w:rPr>
          <w:sz w:val="20"/>
          <w:szCs w:val="20"/>
        </w:rPr>
        <w:t xml:space="preserve"> :</w:t>
      </w:r>
    </w:p>
    <w:p w14:paraId="7C5A304E" w14:textId="77777777" w:rsidR="0036656B" w:rsidRPr="0036656B" w:rsidRDefault="002F18FC" w:rsidP="0036656B">
      <w:pPr>
        <w:suppressAutoHyphens/>
        <w:spacing w:before="120" w:after="120"/>
        <w:jc w:val="both"/>
        <w:rPr>
          <w:rFonts w:ascii="Times New Roman" w:hAnsi="Times New Roman" w:cs="Times New Roman"/>
        </w:rPr>
      </w:pPr>
      <m:oMathPara>
        <m:oMath>
          <m:sSubSup>
            <m:sSubSupPr>
              <m:ctrlPr>
                <w:rPr>
                  <w:rFonts w:ascii="Cambria Math" w:hAnsi="Cambria Math" w:cs="Times New Roman"/>
                  <w:i/>
                </w:rPr>
              </m:ctrlPr>
            </m:sSubSupPr>
            <m:e>
              <m:r>
                <w:rPr>
                  <w:rFonts w:ascii="Cambria Math" w:hAnsi="Cambria Math" w:cs="Times New Roman"/>
                  <w:lang w:val="en-US"/>
                </w:rPr>
                <m:t>S</m:t>
              </m:r>
              <m:ctrlPr>
                <w:rPr>
                  <w:rFonts w:ascii="Cambria Math" w:hAnsi="Cambria Math" w:cs="Times New Roman"/>
                  <w:i/>
                  <w:lang w:val="en-US"/>
                </w:rPr>
              </m:ctrlPr>
            </m:e>
            <m:sub>
              <m:r>
                <w:rPr>
                  <w:rFonts w:ascii="Cambria Math" w:hAnsi="Cambria Math" w:cs="Times New Roman"/>
                  <w:lang w:val="en-US"/>
                </w:rPr>
                <m:t>k</m:t>
              </m:r>
              <m:r>
                <w:rPr>
                  <w:rFonts w:ascii="Cambria Math" w:hAnsi="Cambria Math" w:cs="Times New Roman"/>
                </w:rPr>
                <m:t>,</m:t>
              </m:r>
              <m:r>
                <w:rPr>
                  <w:rFonts w:ascii="Cambria Math" w:hAnsi="Cambria Math" w:cs="Times New Roman"/>
                  <w:lang w:val="en-US"/>
                </w:rPr>
                <m:t>m</m:t>
              </m:r>
            </m:sub>
            <m:sup>
              <m:r>
                <w:rPr>
                  <w:rFonts w:ascii="Cambria Math" w:hAnsi="Cambria Math" w:cs="Times New Roman"/>
                </w:rPr>
                <m:t>НИТсниж</m:t>
              </m:r>
            </m:sup>
          </m:sSubSup>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lang w:val="en-US"/>
                </w:rPr>
                <m:t>S</m:t>
              </m:r>
            </m:e>
            <m:sub>
              <m:r>
                <w:rPr>
                  <w:rFonts w:ascii="Cambria Math" w:hAnsi="Cambria Math" w:cs="Times New Roman"/>
                </w:rPr>
                <m:t>k,</m:t>
              </m:r>
              <m:r>
                <w:rPr>
                  <w:rFonts w:ascii="Cambria Math" w:hAnsi="Cambria Math" w:cs="Times New Roman"/>
                  <w:lang w:val="en-US"/>
                </w:rPr>
                <m:t>m</m:t>
              </m:r>
            </m:sub>
            <m:sup>
              <m:r>
                <w:rPr>
                  <w:rFonts w:ascii="Cambria Math" w:hAnsi="Cambria Math" w:cs="Times New Roman"/>
                </w:rPr>
                <m:t>НИТ.баз.сниж</m:t>
              </m:r>
            </m:sup>
          </m:sSubSup>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rPr>
                <m:t>∆S</m:t>
              </m:r>
            </m:e>
            <m:sub>
              <m:r>
                <w:rPr>
                  <w:rFonts w:ascii="Cambria Math" w:hAnsi="Cambria Math" w:cs="Times New Roman"/>
                  <w:lang w:val="en-US"/>
                </w:rPr>
                <m:t>k-1</m:t>
              </m:r>
            </m:sub>
            <m:sup>
              <m:r>
                <w:rPr>
                  <w:rFonts w:ascii="Cambria Math" w:hAnsi="Cambria Math" w:cs="Times New Roman"/>
                </w:rPr>
                <m:t>1-</m:t>
              </m:r>
            </m:sup>
          </m:sSubSup>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rPr>
                <m:t>S</m:t>
              </m:r>
            </m:e>
            <m:sub>
              <m:r>
                <w:rPr>
                  <w:rFonts w:ascii="Cambria Math" w:hAnsi="Cambria Math" w:cs="Times New Roman"/>
                  <w:lang w:val="en-US"/>
                </w:rPr>
                <m:t>k-1</m:t>
              </m:r>
            </m:sub>
            <m:sup>
              <m:r>
                <w:rPr>
                  <w:rFonts w:ascii="Cambria Math" w:hAnsi="Cambria Math" w:cs="Times New Roman"/>
                </w:rPr>
                <m:t>2-</m:t>
              </m:r>
            </m:sup>
          </m:sSubSup>
        </m:oMath>
      </m:oMathPara>
    </w:p>
    <w:p w14:paraId="2AFC25EF" w14:textId="77777777" w:rsidR="0036656B" w:rsidRPr="0036656B" w:rsidRDefault="0036656B" w:rsidP="0036656B">
      <w:pPr>
        <w:suppressAutoHyphens/>
        <w:spacing w:before="120" w:after="120"/>
        <w:jc w:val="both"/>
        <w:rPr>
          <w:rFonts w:ascii="Times New Roman" w:hAnsi="Times New Roman" w:cs="Times New Roman"/>
        </w:rPr>
      </w:pPr>
      <w:r w:rsidRPr="0036656B">
        <w:rPr>
          <w:rFonts w:ascii="Times New Roman" w:hAnsi="Times New Roman" w:cs="Times New Roman"/>
        </w:rPr>
        <w:lastRenderedPageBreak/>
        <w:t>где</w:t>
      </w:r>
    </w:p>
    <w:p w14:paraId="26481692" w14:textId="69146F67" w:rsidR="0036656B" w:rsidRPr="0036656B" w:rsidRDefault="002F18FC" w:rsidP="0036656B">
      <w:pPr>
        <w:suppressAutoHyphens/>
        <w:spacing w:before="60" w:after="60"/>
        <w:jc w:val="both"/>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lang w:val="en-US"/>
              </w:rPr>
              <m:t>S</m:t>
            </m:r>
          </m:e>
          <m:sub>
            <m:r>
              <w:rPr>
                <w:rFonts w:ascii="Cambria Math" w:hAnsi="Cambria Math" w:cs="Times New Roman"/>
              </w:rPr>
              <m:t>k,</m:t>
            </m:r>
            <m:r>
              <w:rPr>
                <w:rFonts w:ascii="Cambria Math" w:hAnsi="Cambria Math" w:cs="Times New Roman"/>
                <w:lang w:val="en-US"/>
              </w:rPr>
              <m:t>m</m:t>
            </m:r>
          </m:sub>
          <m:sup>
            <m:r>
              <w:rPr>
                <w:rFonts w:ascii="Cambria Math" w:hAnsi="Cambria Math" w:cs="Times New Roman"/>
              </w:rPr>
              <m:t>НИТ.баз.сниж</m:t>
            </m:r>
          </m:sup>
        </m:sSubSup>
      </m:oMath>
      <w:r w:rsidR="0036656B" w:rsidRPr="0036656B">
        <w:rPr>
          <w:rFonts w:ascii="Times New Roman" w:hAnsi="Times New Roman" w:cs="Times New Roman"/>
        </w:rPr>
        <w:t xml:space="preserve"> – величина суммарного </w:t>
      </w:r>
      <w:r w:rsidR="0036656B" w:rsidRPr="0036656B">
        <w:rPr>
          <w:rFonts w:ascii="Times New Roman" w:hAnsi="Times New Roman" w:cs="Times New Roman"/>
          <w:b/>
        </w:rPr>
        <w:t>базового</w:t>
      </w:r>
      <w:r w:rsidR="0036656B" w:rsidRPr="0036656B">
        <w:rPr>
          <w:rFonts w:ascii="Times New Roman" w:hAnsi="Times New Roman" w:cs="Times New Roman"/>
        </w:rPr>
        <w:t xml:space="preserve"> снижения стоимости Договора за периоды </w:t>
      </w:r>
      <w:r w:rsidR="0036656B" w:rsidRPr="0036656B">
        <w:rPr>
          <w:rFonts w:ascii="Times New Roman" w:hAnsi="Times New Roman" w:cs="Times New Roman"/>
          <w:b/>
        </w:rPr>
        <w:t>с января по расчетный период</w:t>
      </w:r>
      <w:r w:rsidR="0036656B" w:rsidRPr="0036656B">
        <w:rPr>
          <w:rFonts w:ascii="Times New Roman" w:hAnsi="Times New Roman" w:cs="Times New Roman"/>
        </w:rPr>
        <w:t xml:space="preserve"> </w:t>
      </w:r>
      <w:r w:rsidR="0036656B" w:rsidRPr="0036656B">
        <w:rPr>
          <w:rFonts w:ascii="Times New Roman" w:hAnsi="Times New Roman" w:cs="Times New Roman"/>
          <w:b/>
          <w:i/>
          <w:lang w:val="en-US"/>
        </w:rPr>
        <w:t>m</w:t>
      </w:r>
      <w:r w:rsidR="0036656B" w:rsidRPr="0036656B">
        <w:rPr>
          <w:rFonts w:ascii="Times New Roman" w:hAnsi="Times New Roman" w:cs="Times New Roman"/>
        </w:rPr>
        <w:t xml:space="preserve"> включительно календарного года </w:t>
      </w:r>
      <w:r w:rsidR="0036656B" w:rsidRPr="0036656B">
        <w:rPr>
          <w:rFonts w:ascii="Times New Roman" w:hAnsi="Times New Roman" w:cs="Times New Roman"/>
          <w:b/>
          <w:i/>
          <w:lang w:val="en-US"/>
        </w:rPr>
        <w:t>k</w:t>
      </w:r>
      <w:r w:rsidR="0036656B" w:rsidRPr="0036656B">
        <w:rPr>
          <w:rFonts w:ascii="Times New Roman" w:hAnsi="Times New Roman" w:cs="Times New Roman"/>
        </w:rPr>
        <w:t xml:space="preserve">, рассчитывается в отношении расчетного периода </w:t>
      </w:r>
      <w:r w:rsidR="0036656B" w:rsidRPr="0036656B">
        <w:rPr>
          <w:rFonts w:ascii="Times New Roman" w:hAnsi="Times New Roman" w:cs="Times New Roman"/>
          <w:b/>
          <w:i/>
          <w:lang w:val="en-US"/>
        </w:rPr>
        <w:t>m</w:t>
      </w:r>
      <w:r w:rsidR="0036656B" w:rsidRPr="0036656B">
        <w:rPr>
          <w:rFonts w:ascii="Times New Roman" w:hAnsi="Times New Roman" w:cs="Times New Roman"/>
        </w:rPr>
        <w:t xml:space="preserve"> текущего календарного года </w:t>
      </w:r>
      <w:r w:rsidR="0036656B" w:rsidRPr="0036656B">
        <w:rPr>
          <w:rFonts w:ascii="Times New Roman" w:hAnsi="Times New Roman" w:cs="Times New Roman"/>
          <w:b/>
          <w:i/>
          <w:lang w:val="en-US"/>
        </w:rPr>
        <w:t>k</w:t>
      </w:r>
      <w:r w:rsidR="0036656B" w:rsidRPr="0036656B">
        <w:rPr>
          <w:rFonts w:ascii="Times New Roman" w:hAnsi="Times New Roman" w:cs="Times New Roman"/>
        </w:rPr>
        <w:t xml:space="preserve"> и определяется в соответствии с </w:t>
      </w:r>
      <w:r w:rsidR="0036656B" w:rsidRPr="0036656B">
        <w:rPr>
          <w:rFonts w:ascii="Times New Roman" w:hAnsi="Times New Roman" w:cs="Times New Roman"/>
          <w:b/>
        </w:rPr>
        <w:t xml:space="preserve">пунктом </w:t>
      </w:r>
      <w:r w:rsidR="0036656B" w:rsidRPr="0036656B">
        <w:rPr>
          <w:rFonts w:ascii="Times New Roman" w:hAnsi="Times New Roman" w:cs="Times New Roman"/>
          <w:b/>
          <w:highlight w:val="yellow"/>
        </w:rPr>
        <w:fldChar w:fldCharType="begin"/>
      </w:r>
      <w:r w:rsidR="0036656B" w:rsidRPr="0036656B">
        <w:rPr>
          <w:rFonts w:ascii="Times New Roman" w:hAnsi="Times New Roman" w:cs="Times New Roman"/>
          <w:b/>
        </w:rPr>
        <w:instrText xml:space="preserve"> REF _Ref65545524 \r </w:instrText>
      </w:r>
      <w:r w:rsidR="0036656B">
        <w:rPr>
          <w:rFonts w:ascii="Times New Roman" w:hAnsi="Times New Roman" w:cs="Times New Roman"/>
          <w:b/>
        </w:rPr>
        <w:instrText xml:space="preserve"> \* MERGEFORMAT </w:instrText>
      </w:r>
      <w:r w:rsidR="0036656B" w:rsidRPr="0036656B">
        <w:rPr>
          <w:rFonts w:ascii="Times New Roman" w:hAnsi="Times New Roman" w:cs="Times New Roman"/>
          <w:b/>
          <w:highlight w:val="yellow"/>
        </w:rPr>
        <w:fldChar w:fldCharType="separate"/>
      </w:r>
      <w:r w:rsidR="00483165">
        <w:rPr>
          <w:rFonts w:ascii="Times New Roman" w:hAnsi="Times New Roman" w:cs="Times New Roman"/>
          <w:b/>
        </w:rPr>
        <w:t>4.3.3.1</w:t>
      </w:r>
      <w:r w:rsidR="0036656B" w:rsidRPr="0036656B">
        <w:rPr>
          <w:rFonts w:ascii="Times New Roman" w:hAnsi="Times New Roman" w:cs="Times New Roman"/>
          <w:b/>
          <w:highlight w:val="yellow"/>
        </w:rPr>
        <w:fldChar w:fldCharType="end"/>
      </w:r>
      <w:r w:rsidR="0036656B" w:rsidRPr="0036656B">
        <w:rPr>
          <w:rFonts w:ascii="Times New Roman" w:hAnsi="Times New Roman" w:cs="Times New Roman"/>
        </w:rPr>
        <w:t xml:space="preserve"> Договора (в рублях, без учета НДС);</w:t>
      </w:r>
    </w:p>
    <w:p w14:paraId="3696A33A" w14:textId="1305958D" w:rsidR="0036656B" w:rsidRPr="0036656B" w:rsidRDefault="002F18FC" w:rsidP="0036656B">
      <w:pPr>
        <w:suppressAutoHyphens/>
        <w:spacing w:before="60" w:after="60"/>
        <w:jc w:val="both"/>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rPr>
              <m:t>∆S</m:t>
            </m:r>
          </m:e>
          <m:sub>
            <m:r>
              <w:rPr>
                <w:rFonts w:ascii="Cambria Math" w:hAnsi="Cambria Math" w:cs="Times New Roman"/>
                <w:lang w:val="en-US"/>
              </w:rPr>
              <m:t>k</m:t>
            </m:r>
            <m:r>
              <w:rPr>
                <w:rFonts w:ascii="Cambria Math" w:hAnsi="Cambria Math" w:cs="Times New Roman"/>
              </w:rPr>
              <m:t>-1</m:t>
            </m:r>
          </m:sub>
          <m:sup>
            <m:r>
              <w:rPr>
                <w:rFonts w:ascii="Cambria Math" w:hAnsi="Cambria Math" w:cs="Times New Roman"/>
              </w:rPr>
              <m:t>1-</m:t>
            </m:r>
          </m:sup>
        </m:sSubSup>
      </m:oMath>
      <w:r w:rsidR="0036656B" w:rsidRPr="0036656B">
        <w:rPr>
          <w:rFonts w:ascii="Times New Roman" w:hAnsi="Times New Roman" w:cs="Times New Roman"/>
        </w:rPr>
        <w:t xml:space="preserve"> – остаток от величины суммарного снижения стоимости Договора, рассчитанной по состоянию на последнее число </w:t>
      </w:r>
      <w:r w:rsidR="0036656B" w:rsidRPr="0036656B">
        <w:rPr>
          <w:rFonts w:ascii="Times New Roman" w:hAnsi="Times New Roman" w:cs="Times New Roman"/>
          <w:b/>
        </w:rPr>
        <w:t xml:space="preserve">декабря предыдущего календарного года </w:t>
      </w:r>
      <w:r w:rsidR="0036656B" w:rsidRPr="0036656B">
        <w:rPr>
          <w:rFonts w:ascii="Times New Roman" w:hAnsi="Times New Roman" w:cs="Times New Roman"/>
          <w:b/>
          <w:i/>
          <w:lang w:val="en-US"/>
        </w:rPr>
        <w:t>k</w:t>
      </w:r>
      <w:r w:rsidR="0036656B" w:rsidRPr="0036656B">
        <w:rPr>
          <w:rFonts w:ascii="Times New Roman" w:hAnsi="Times New Roman" w:cs="Times New Roman"/>
          <w:b/>
          <w:i/>
        </w:rPr>
        <w:t xml:space="preserve">-1 </w:t>
      </w:r>
      <w:r w:rsidR="0036656B" w:rsidRPr="0036656B">
        <w:rPr>
          <w:rFonts w:ascii="Times New Roman" w:hAnsi="Times New Roman" w:cs="Times New Roman"/>
        </w:rPr>
        <w:t xml:space="preserve"> </w:t>
      </w:r>
      <m:oMath>
        <m:sSubSup>
          <m:sSubSupPr>
            <m:ctrlPr>
              <w:rPr>
                <w:rFonts w:ascii="Cambria Math" w:hAnsi="Cambria Math" w:cs="Times New Roman"/>
                <w:i/>
              </w:rPr>
            </m:ctrlPr>
          </m:sSubSupPr>
          <m:e>
            <m:r>
              <w:rPr>
                <w:rFonts w:ascii="Cambria Math" w:hAnsi="Cambria Math" w:cs="Times New Roman"/>
                <w:lang w:val="en-US"/>
              </w:rPr>
              <m:t>S</m:t>
            </m:r>
            <m:ctrlPr>
              <w:rPr>
                <w:rFonts w:ascii="Cambria Math" w:hAnsi="Cambria Math" w:cs="Times New Roman"/>
                <w:i/>
                <w:lang w:val="en-US"/>
              </w:rPr>
            </m:ctrlPr>
          </m:e>
          <m:sub>
            <m:r>
              <w:rPr>
                <w:rFonts w:ascii="Cambria Math" w:hAnsi="Cambria Math" w:cs="Times New Roman"/>
                <w:lang w:val="en-US"/>
              </w:rPr>
              <m:t>k</m:t>
            </m:r>
            <m:r>
              <w:rPr>
                <w:rFonts w:ascii="Cambria Math" w:hAnsi="Cambria Math" w:cs="Times New Roman"/>
              </w:rPr>
              <m:t>-1,   12</m:t>
            </m:r>
          </m:sub>
          <m:sup>
            <m:r>
              <w:rPr>
                <w:rFonts w:ascii="Cambria Math" w:hAnsi="Cambria Math" w:cs="Times New Roman"/>
              </w:rPr>
              <m:t>НИТсниж</m:t>
            </m:r>
          </m:sup>
        </m:sSubSup>
      </m:oMath>
      <w:r w:rsidR="0036656B" w:rsidRPr="0036656B">
        <w:rPr>
          <w:rFonts w:ascii="Times New Roman" w:hAnsi="Times New Roman" w:cs="Times New Roman"/>
        </w:rPr>
        <w:t xml:space="preserve">, не учтенный в стоимости Договора за периоды календарного года </w:t>
      </w:r>
      <w:r w:rsidR="0036656B" w:rsidRPr="0036656B">
        <w:rPr>
          <w:rFonts w:ascii="Times New Roman" w:hAnsi="Times New Roman" w:cs="Times New Roman"/>
          <w:b/>
          <w:i/>
          <w:lang w:val="en-US"/>
        </w:rPr>
        <w:t>k</w:t>
      </w:r>
      <w:r w:rsidR="0036656B" w:rsidRPr="0036656B">
        <w:rPr>
          <w:rFonts w:ascii="Times New Roman" w:hAnsi="Times New Roman" w:cs="Times New Roman"/>
          <w:b/>
          <w:i/>
        </w:rPr>
        <w:t>-1</w:t>
      </w:r>
      <w:r w:rsidR="0036656B" w:rsidRPr="0036656B">
        <w:rPr>
          <w:rFonts w:ascii="Times New Roman" w:hAnsi="Times New Roman" w:cs="Times New Roman"/>
        </w:rPr>
        <w:t xml:space="preserve"> и учитываемый в отношении расчетного периода </w:t>
      </w:r>
      <w:r w:rsidR="0036656B" w:rsidRPr="0036656B">
        <w:rPr>
          <w:rFonts w:ascii="Times New Roman" w:hAnsi="Times New Roman" w:cs="Times New Roman"/>
          <w:b/>
          <w:i/>
          <w:lang w:val="en-US"/>
        </w:rPr>
        <w:t>m</w:t>
      </w:r>
      <w:r w:rsidR="0036656B" w:rsidRPr="0036656B">
        <w:rPr>
          <w:rFonts w:ascii="Times New Roman" w:hAnsi="Times New Roman" w:cs="Times New Roman"/>
        </w:rPr>
        <w:t xml:space="preserve"> текущего календарного года </w:t>
      </w:r>
      <w:r w:rsidR="0036656B" w:rsidRPr="0036656B">
        <w:rPr>
          <w:rFonts w:ascii="Times New Roman" w:hAnsi="Times New Roman" w:cs="Times New Roman"/>
          <w:b/>
          <w:i/>
          <w:lang w:val="en-US"/>
        </w:rPr>
        <w:t>k</w:t>
      </w:r>
      <w:r w:rsidR="0036656B" w:rsidRPr="0036656B">
        <w:rPr>
          <w:rFonts w:ascii="Times New Roman" w:hAnsi="Times New Roman" w:cs="Times New Roman"/>
        </w:rPr>
        <w:t xml:space="preserve">, определяется в соответствии с </w:t>
      </w:r>
      <w:r w:rsidR="0036656B" w:rsidRPr="0036656B">
        <w:rPr>
          <w:rFonts w:ascii="Times New Roman" w:hAnsi="Times New Roman" w:cs="Times New Roman"/>
          <w:b/>
        </w:rPr>
        <w:t xml:space="preserve">пунктом </w:t>
      </w:r>
      <w:r w:rsidR="0036656B" w:rsidRPr="0036656B">
        <w:rPr>
          <w:rFonts w:ascii="Times New Roman" w:hAnsi="Times New Roman" w:cs="Times New Roman"/>
          <w:b/>
          <w:highlight w:val="yellow"/>
        </w:rPr>
        <w:fldChar w:fldCharType="begin"/>
      </w:r>
      <w:r w:rsidR="0036656B" w:rsidRPr="0036656B">
        <w:rPr>
          <w:rFonts w:ascii="Times New Roman" w:hAnsi="Times New Roman" w:cs="Times New Roman"/>
          <w:b/>
        </w:rPr>
        <w:instrText xml:space="preserve"> REF _Ref65545534 \r </w:instrText>
      </w:r>
      <w:r w:rsidR="0036656B">
        <w:rPr>
          <w:rFonts w:ascii="Times New Roman" w:hAnsi="Times New Roman" w:cs="Times New Roman"/>
          <w:b/>
        </w:rPr>
        <w:instrText xml:space="preserve"> \* MERGEFORMAT </w:instrText>
      </w:r>
      <w:r w:rsidR="0036656B" w:rsidRPr="0036656B">
        <w:rPr>
          <w:rFonts w:ascii="Times New Roman" w:hAnsi="Times New Roman" w:cs="Times New Roman"/>
          <w:b/>
          <w:highlight w:val="yellow"/>
        </w:rPr>
        <w:fldChar w:fldCharType="separate"/>
      </w:r>
      <w:r w:rsidR="00483165">
        <w:rPr>
          <w:rFonts w:ascii="Times New Roman" w:hAnsi="Times New Roman" w:cs="Times New Roman"/>
          <w:b/>
        </w:rPr>
        <w:t>4.3.3.2</w:t>
      </w:r>
      <w:r w:rsidR="0036656B" w:rsidRPr="0036656B">
        <w:rPr>
          <w:rFonts w:ascii="Times New Roman" w:hAnsi="Times New Roman" w:cs="Times New Roman"/>
          <w:b/>
          <w:highlight w:val="yellow"/>
        </w:rPr>
        <w:fldChar w:fldCharType="end"/>
      </w:r>
      <w:r w:rsidR="0036656B" w:rsidRPr="0036656B">
        <w:rPr>
          <w:rFonts w:ascii="Times New Roman" w:hAnsi="Times New Roman" w:cs="Times New Roman"/>
        </w:rPr>
        <w:t xml:space="preserve"> Договора (в рублях, без учета НДС);</w:t>
      </w:r>
    </w:p>
    <w:p w14:paraId="4C00A6C9" w14:textId="419A3534" w:rsidR="0036656B" w:rsidRPr="0036656B" w:rsidRDefault="002F18FC" w:rsidP="0036656B">
      <w:pPr>
        <w:suppressAutoHyphens/>
        <w:spacing w:before="120" w:after="120"/>
        <w:jc w:val="both"/>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rPr>
              <m:t>∆S</m:t>
            </m:r>
          </m:e>
          <m:sub>
            <m:r>
              <w:rPr>
                <w:rFonts w:ascii="Cambria Math" w:hAnsi="Cambria Math" w:cs="Times New Roman"/>
                <w:lang w:val="en-US"/>
              </w:rPr>
              <m:t>k</m:t>
            </m:r>
            <m:r>
              <w:rPr>
                <w:rFonts w:ascii="Cambria Math" w:hAnsi="Cambria Math" w:cs="Times New Roman"/>
              </w:rPr>
              <m:t>-1</m:t>
            </m:r>
          </m:sub>
          <m:sup>
            <m:r>
              <w:rPr>
                <w:rFonts w:ascii="Cambria Math" w:hAnsi="Cambria Math" w:cs="Times New Roman"/>
              </w:rPr>
              <m:t>2-</m:t>
            </m:r>
          </m:sup>
        </m:sSubSup>
      </m:oMath>
      <w:r w:rsidR="0036656B" w:rsidRPr="0036656B">
        <w:rPr>
          <w:rFonts w:ascii="Times New Roman" w:hAnsi="Times New Roman" w:cs="Times New Roman"/>
        </w:rPr>
        <w:t xml:space="preserve"> – величина снижения стоимости Договора, равная разнице между суммарными обязательствами Покупателя во возмещению плановой стоимости мероприятий Инвестиционной программы, согласованной на календарный год </w:t>
      </w:r>
      <w:r w:rsidR="0036656B" w:rsidRPr="0036656B">
        <w:rPr>
          <w:rFonts w:ascii="Times New Roman" w:hAnsi="Times New Roman" w:cs="Times New Roman"/>
          <w:b/>
          <w:i/>
          <w:lang w:val="en-US"/>
        </w:rPr>
        <w:t>k</w:t>
      </w:r>
      <w:r w:rsidR="0036656B" w:rsidRPr="0036656B">
        <w:rPr>
          <w:rFonts w:ascii="Times New Roman" w:hAnsi="Times New Roman" w:cs="Times New Roman"/>
          <w:b/>
          <w:i/>
        </w:rPr>
        <w:t>-1</w:t>
      </w:r>
      <w:r w:rsidR="0036656B" w:rsidRPr="0036656B">
        <w:rPr>
          <w:rFonts w:ascii="Times New Roman" w:hAnsi="Times New Roman" w:cs="Times New Roman"/>
        </w:rPr>
        <w:t xml:space="preserve">, фактически учитываемыми в цене Договора за расчетные периоды календарных лет </w:t>
      </w:r>
      <w:r w:rsidR="0036656B" w:rsidRPr="0036656B">
        <w:rPr>
          <w:rFonts w:ascii="Times New Roman" w:hAnsi="Times New Roman" w:cs="Times New Roman"/>
          <w:b/>
          <w:i/>
          <w:lang w:val="en-US"/>
        </w:rPr>
        <w:t>k</w:t>
      </w:r>
      <w:r w:rsidR="0036656B" w:rsidRPr="0036656B">
        <w:rPr>
          <w:rFonts w:ascii="Times New Roman" w:hAnsi="Times New Roman" w:cs="Times New Roman"/>
          <w:b/>
          <w:i/>
        </w:rPr>
        <w:t>-1</w:t>
      </w:r>
      <w:r w:rsidR="0036656B" w:rsidRPr="0036656B">
        <w:rPr>
          <w:rFonts w:ascii="Times New Roman" w:hAnsi="Times New Roman" w:cs="Times New Roman"/>
        </w:rPr>
        <w:t xml:space="preserve"> и </w:t>
      </w:r>
      <w:r w:rsidR="0036656B" w:rsidRPr="0036656B">
        <w:rPr>
          <w:rFonts w:ascii="Times New Roman" w:hAnsi="Times New Roman" w:cs="Times New Roman"/>
          <w:b/>
          <w:i/>
          <w:lang w:val="en-US"/>
        </w:rPr>
        <w:t>k</w:t>
      </w:r>
      <w:r w:rsidR="0036656B" w:rsidRPr="0036656B">
        <w:rPr>
          <w:rFonts w:ascii="Times New Roman" w:hAnsi="Times New Roman" w:cs="Times New Roman"/>
        </w:rPr>
        <w:t xml:space="preserve">, в том числе при расчете величин </w:t>
      </w:r>
      <m:oMath>
        <m:sSubSup>
          <m:sSubSupPr>
            <m:ctrlPr>
              <w:rPr>
                <w:rFonts w:ascii="Cambria Math" w:hAnsi="Cambria Math" w:cs="Times New Roman"/>
                <w:i/>
              </w:rPr>
            </m:ctrlPr>
          </m:sSubSupPr>
          <m:e>
            <m:r>
              <w:rPr>
                <w:rFonts w:ascii="Cambria Math" w:hAnsi="Cambria Math" w:cs="Times New Roman"/>
              </w:rPr>
              <m:t>∆</m:t>
            </m:r>
            <m:r>
              <w:rPr>
                <w:rFonts w:ascii="Cambria Math" w:hAnsi="Cambria Math" w:cs="Times New Roman"/>
                <w:lang w:val="en-US"/>
              </w:rPr>
              <m:t>S</m:t>
            </m:r>
          </m:e>
          <m:sub>
            <m:r>
              <w:rPr>
                <w:rFonts w:ascii="Cambria Math" w:hAnsi="Cambria Math" w:cs="Times New Roman"/>
              </w:rPr>
              <m:t>k-1</m:t>
            </m:r>
          </m:sub>
          <m:sup>
            <m:r>
              <w:rPr>
                <w:rFonts w:ascii="Cambria Math" w:hAnsi="Cambria Math" w:cs="Times New Roman"/>
              </w:rPr>
              <m:t>1+</m:t>
            </m:r>
          </m:sup>
        </m:sSubSup>
      </m:oMath>
      <w:r w:rsidR="0036656B" w:rsidRPr="0036656B">
        <w:rPr>
          <w:rFonts w:ascii="Times New Roman" w:hAnsi="Times New Roman" w:cs="Times New Roman"/>
        </w:rPr>
        <w:t xml:space="preserve"> и </w:t>
      </w:r>
      <m:oMath>
        <m:sSubSup>
          <m:sSubSupPr>
            <m:ctrlPr>
              <w:rPr>
                <w:rFonts w:ascii="Cambria Math" w:hAnsi="Cambria Math" w:cs="Times New Roman"/>
                <w:i/>
              </w:rPr>
            </m:ctrlPr>
          </m:sSubSupPr>
          <m:e>
            <m:r>
              <w:rPr>
                <w:rFonts w:ascii="Cambria Math" w:hAnsi="Cambria Math" w:cs="Times New Roman"/>
              </w:rPr>
              <m:t>∆</m:t>
            </m:r>
            <m:r>
              <w:rPr>
                <w:rFonts w:ascii="Cambria Math" w:hAnsi="Cambria Math" w:cs="Times New Roman"/>
                <w:lang w:val="en-US"/>
              </w:rPr>
              <m:t>S</m:t>
            </m:r>
          </m:e>
          <m:sub>
            <m:r>
              <w:rPr>
                <w:rFonts w:ascii="Cambria Math" w:hAnsi="Cambria Math" w:cs="Times New Roman"/>
              </w:rPr>
              <m:t>k-1</m:t>
            </m:r>
          </m:sub>
          <m:sup>
            <m:r>
              <w:rPr>
                <w:rFonts w:ascii="Cambria Math" w:hAnsi="Cambria Math" w:cs="Times New Roman"/>
              </w:rPr>
              <m:t>2+</m:t>
            </m:r>
          </m:sup>
        </m:sSubSup>
      </m:oMath>
      <w:r w:rsidR="0036656B" w:rsidRPr="0036656B">
        <w:rPr>
          <w:rFonts w:ascii="Times New Roman" w:hAnsi="Times New Roman" w:cs="Times New Roman"/>
        </w:rPr>
        <w:t xml:space="preserve"> (в соответствии с </w:t>
      </w:r>
      <w:r w:rsidR="0036656B" w:rsidRPr="0036656B">
        <w:rPr>
          <w:rFonts w:ascii="Times New Roman" w:hAnsi="Times New Roman" w:cs="Times New Roman"/>
          <w:b/>
        </w:rPr>
        <w:t xml:space="preserve">пунктом </w:t>
      </w:r>
      <w:r w:rsidR="0036656B" w:rsidRPr="0036656B">
        <w:rPr>
          <w:rFonts w:ascii="Times New Roman" w:hAnsi="Times New Roman" w:cs="Times New Roman"/>
          <w:b/>
        </w:rPr>
        <w:fldChar w:fldCharType="begin"/>
      </w:r>
      <w:r w:rsidR="0036656B" w:rsidRPr="0036656B">
        <w:rPr>
          <w:rFonts w:ascii="Times New Roman" w:hAnsi="Times New Roman" w:cs="Times New Roman"/>
          <w:b/>
        </w:rPr>
        <w:instrText xml:space="preserve"> REF _Ref65782493 \r  \* MERGEFORMAT </w:instrText>
      </w:r>
      <w:r w:rsidR="0036656B" w:rsidRPr="0036656B">
        <w:rPr>
          <w:rFonts w:ascii="Times New Roman" w:hAnsi="Times New Roman" w:cs="Times New Roman"/>
          <w:b/>
        </w:rPr>
        <w:fldChar w:fldCharType="separate"/>
      </w:r>
      <w:r w:rsidR="00483165">
        <w:rPr>
          <w:rFonts w:ascii="Times New Roman" w:hAnsi="Times New Roman" w:cs="Times New Roman"/>
          <w:b/>
        </w:rPr>
        <w:t>4.3.2.10</w:t>
      </w:r>
      <w:r w:rsidR="0036656B" w:rsidRPr="0036656B">
        <w:rPr>
          <w:rFonts w:ascii="Times New Roman" w:hAnsi="Times New Roman" w:cs="Times New Roman"/>
          <w:b/>
        </w:rPr>
        <w:fldChar w:fldCharType="end"/>
      </w:r>
      <w:r w:rsidR="0036656B" w:rsidRPr="0036656B">
        <w:rPr>
          <w:rFonts w:ascii="Times New Roman" w:hAnsi="Times New Roman" w:cs="Times New Roman"/>
        </w:rPr>
        <w:t xml:space="preserve"> Договора), и плановой стоимостью мероприятий данной Инвестиционной программы, выполнение которых было согласовано Сторонами в соответствии с требованиями Стандарта взаимодействия и Договора на основании отчета об исполнении Инвестиционной программы за календарный год </w:t>
      </w:r>
      <w:r w:rsidR="0036656B" w:rsidRPr="0036656B">
        <w:rPr>
          <w:rFonts w:ascii="Times New Roman" w:hAnsi="Times New Roman" w:cs="Times New Roman"/>
          <w:b/>
          <w:i/>
          <w:lang w:val="en-US"/>
        </w:rPr>
        <w:t>k</w:t>
      </w:r>
      <w:r w:rsidR="0036656B" w:rsidRPr="0036656B">
        <w:rPr>
          <w:rFonts w:ascii="Times New Roman" w:hAnsi="Times New Roman" w:cs="Times New Roman"/>
          <w:b/>
          <w:i/>
        </w:rPr>
        <w:t>-1</w:t>
      </w:r>
      <w:r w:rsidR="0036656B" w:rsidRPr="0036656B">
        <w:rPr>
          <w:rFonts w:ascii="Times New Roman" w:hAnsi="Times New Roman" w:cs="Times New Roman"/>
        </w:rPr>
        <w:t xml:space="preserve">, предоставленного Поставщиком, учитывается при расчете стоимости Договора за месяц </w:t>
      </w:r>
      <w:r w:rsidR="0036656B" w:rsidRPr="0036656B">
        <w:rPr>
          <w:rFonts w:ascii="Times New Roman" w:hAnsi="Times New Roman" w:cs="Times New Roman"/>
          <w:b/>
          <w:i/>
          <w:lang w:val="en-US"/>
        </w:rPr>
        <w:t>m</w:t>
      </w:r>
      <w:r w:rsidR="0036656B" w:rsidRPr="0036656B">
        <w:rPr>
          <w:rFonts w:ascii="Times New Roman" w:hAnsi="Times New Roman" w:cs="Times New Roman"/>
        </w:rPr>
        <w:t xml:space="preserve"> календарного года </w:t>
      </w:r>
      <w:r w:rsidR="0036656B" w:rsidRPr="0036656B">
        <w:rPr>
          <w:rFonts w:ascii="Times New Roman" w:hAnsi="Times New Roman" w:cs="Times New Roman"/>
          <w:b/>
          <w:i/>
          <w:lang w:val="en-US"/>
        </w:rPr>
        <w:t>k</w:t>
      </w:r>
      <w:r w:rsidR="0036656B" w:rsidRPr="0036656B">
        <w:rPr>
          <w:rFonts w:ascii="Times New Roman" w:hAnsi="Times New Roman" w:cs="Times New Roman"/>
        </w:rPr>
        <w:t xml:space="preserve"> и определяется в соответствии с </w:t>
      </w:r>
      <w:r w:rsidR="0036656B" w:rsidRPr="0036656B">
        <w:rPr>
          <w:rFonts w:ascii="Times New Roman" w:hAnsi="Times New Roman" w:cs="Times New Roman"/>
          <w:b/>
        </w:rPr>
        <w:t xml:space="preserve">пунктом </w:t>
      </w:r>
      <w:r w:rsidR="0036656B" w:rsidRPr="0036656B">
        <w:rPr>
          <w:rFonts w:ascii="Times New Roman" w:hAnsi="Times New Roman" w:cs="Times New Roman"/>
          <w:b/>
          <w:highlight w:val="yellow"/>
        </w:rPr>
        <w:fldChar w:fldCharType="begin"/>
      </w:r>
      <w:r w:rsidR="0036656B" w:rsidRPr="0036656B">
        <w:rPr>
          <w:rFonts w:ascii="Times New Roman" w:hAnsi="Times New Roman" w:cs="Times New Roman"/>
          <w:b/>
        </w:rPr>
        <w:instrText xml:space="preserve"> REF _Ref65545534 \r </w:instrText>
      </w:r>
      <w:r w:rsidR="0036656B">
        <w:rPr>
          <w:rFonts w:ascii="Times New Roman" w:hAnsi="Times New Roman" w:cs="Times New Roman"/>
          <w:b/>
        </w:rPr>
        <w:instrText xml:space="preserve"> \* MERGEFORMAT </w:instrText>
      </w:r>
      <w:r w:rsidR="0036656B" w:rsidRPr="0036656B">
        <w:rPr>
          <w:rFonts w:ascii="Times New Roman" w:hAnsi="Times New Roman" w:cs="Times New Roman"/>
          <w:b/>
          <w:highlight w:val="yellow"/>
        </w:rPr>
        <w:fldChar w:fldCharType="separate"/>
      </w:r>
      <w:r w:rsidR="00483165">
        <w:rPr>
          <w:rFonts w:ascii="Times New Roman" w:hAnsi="Times New Roman" w:cs="Times New Roman"/>
          <w:b/>
        </w:rPr>
        <w:t>4.3.3.2</w:t>
      </w:r>
      <w:r w:rsidR="0036656B" w:rsidRPr="0036656B">
        <w:rPr>
          <w:rFonts w:ascii="Times New Roman" w:hAnsi="Times New Roman" w:cs="Times New Roman"/>
          <w:b/>
          <w:highlight w:val="yellow"/>
        </w:rPr>
        <w:fldChar w:fldCharType="end"/>
      </w:r>
      <w:r w:rsidR="0036656B" w:rsidRPr="0036656B">
        <w:rPr>
          <w:rFonts w:ascii="Times New Roman" w:hAnsi="Times New Roman" w:cs="Times New Roman"/>
        </w:rPr>
        <w:t xml:space="preserve"> Договора (в рублях, без учета НДС).</w:t>
      </w:r>
    </w:p>
    <w:p w14:paraId="500B4822" w14:textId="77777777" w:rsidR="0036656B" w:rsidRPr="0036656B" w:rsidRDefault="0036656B" w:rsidP="00784CD8">
      <w:pPr>
        <w:pStyle w:val="af5"/>
        <w:numPr>
          <w:ilvl w:val="0"/>
          <w:numId w:val="20"/>
        </w:numPr>
        <w:tabs>
          <w:tab w:val="left" w:pos="1134"/>
        </w:tabs>
        <w:suppressAutoHyphens/>
        <w:spacing w:before="120" w:after="120"/>
        <w:ind w:left="0" w:firstLine="567"/>
        <w:contextualSpacing w:val="0"/>
        <w:jc w:val="both"/>
        <w:rPr>
          <w:sz w:val="20"/>
          <w:szCs w:val="20"/>
        </w:rPr>
      </w:pPr>
      <w:bookmarkStart w:id="124" w:name="_Ref65545524"/>
      <w:r w:rsidRPr="0036656B">
        <w:rPr>
          <w:sz w:val="20"/>
          <w:szCs w:val="20"/>
        </w:rPr>
        <w:t xml:space="preserve">Величина базового снижения стоимости Договора </w:t>
      </w:r>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rPr>
              <m:t>k,</m:t>
            </m:r>
            <m:r>
              <w:rPr>
                <w:rFonts w:ascii="Cambria Math" w:hAnsi="Cambria Math"/>
                <w:sz w:val="20"/>
                <w:szCs w:val="20"/>
                <w:lang w:val="en-US"/>
              </w:rPr>
              <m:t>m</m:t>
            </m:r>
          </m:sub>
          <m:sup>
            <m:r>
              <w:rPr>
                <w:rFonts w:ascii="Cambria Math" w:hAnsi="Cambria Math"/>
                <w:sz w:val="20"/>
                <w:szCs w:val="20"/>
              </w:rPr>
              <m:t>НИТ.баз.сниж</m:t>
            </m:r>
          </m:sup>
        </m:sSubSup>
      </m:oMath>
      <w:r w:rsidRPr="0036656B">
        <w:rPr>
          <w:sz w:val="20"/>
          <w:szCs w:val="20"/>
        </w:rPr>
        <w:t xml:space="preserve"> определяется в зависимости от расчетного периода </w:t>
      </w:r>
      <w:r w:rsidRPr="0036656B">
        <w:rPr>
          <w:b/>
          <w:i/>
          <w:sz w:val="20"/>
          <w:szCs w:val="20"/>
          <w:lang w:val="en-US"/>
        </w:rPr>
        <w:t>m</w:t>
      </w:r>
      <w:r w:rsidRPr="0036656B">
        <w:rPr>
          <w:sz w:val="20"/>
          <w:szCs w:val="20"/>
        </w:rPr>
        <w:t xml:space="preserve"> следующим образом:</w:t>
      </w:r>
      <w:bookmarkEnd w:id="124"/>
    </w:p>
    <w:p w14:paraId="5BDB1565" w14:textId="77777777" w:rsidR="0036656B" w:rsidRPr="0036656B" w:rsidRDefault="0036656B" w:rsidP="00784CD8">
      <w:pPr>
        <w:pStyle w:val="af5"/>
        <w:numPr>
          <w:ilvl w:val="0"/>
          <w:numId w:val="27"/>
        </w:numPr>
        <w:suppressAutoHyphens/>
        <w:spacing w:before="120" w:after="120"/>
        <w:ind w:left="851" w:hanging="284"/>
        <w:contextualSpacing w:val="0"/>
        <w:jc w:val="both"/>
        <w:rPr>
          <w:i/>
          <w:sz w:val="20"/>
          <w:szCs w:val="20"/>
        </w:rPr>
      </w:pPr>
      <w:r w:rsidRPr="0036656B">
        <w:rPr>
          <w:sz w:val="20"/>
          <w:szCs w:val="20"/>
        </w:rPr>
        <w:t xml:space="preserve">при </w:t>
      </w:r>
      <m:oMath>
        <m:r>
          <w:rPr>
            <w:rFonts w:ascii="Cambria Math" w:hAnsi="Cambria Math"/>
            <w:sz w:val="20"/>
            <w:szCs w:val="20"/>
          </w:rPr>
          <m:t>1≤</m:t>
        </m:r>
        <m:r>
          <m:rPr>
            <m:sty m:val="bi"/>
          </m:rPr>
          <w:rPr>
            <w:rFonts w:ascii="Cambria Math" w:hAnsi="Cambria Math"/>
            <w:sz w:val="20"/>
            <w:szCs w:val="20"/>
          </w:rPr>
          <m:t>m≤</m:t>
        </m:r>
        <m:r>
          <m:rPr>
            <m:sty m:val="p"/>
          </m:rPr>
          <w:rPr>
            <w:rFonts w:ascii="Cambria Math" w:hAnsi="Cambria Math"/>
            <w:sz w:val="20"/>
            <w:szCs w:val="20"/>
          </w:rPr>
          <m:t>4</m:t>
        </m:r>
      </m:oMath>
      <w:r w:rsidRPr="0036656B">
        <w:rPr>
          <w:b/>
          <w:sz w:val="20"/>
          <w:szCs w:val="20"/>
        </w:rPr>
        <w:t xml:space="preserve"> </w:t>
      </w:r>
      <w:r w:rsidRPr="0036656B">
        <w:rPr>
          <w:sz w:val="20"/>
          <w:szCs w:val="20"/>
        </w:rPr>
        <w:t>либо</w:t>
      </w:r>
      <w:r w:rsidRPr="0036656B">
        <w:rPr>
          <w:b/>
          <w:sz w:val="20"/>
          <w:szCs w:val="20"/>
        </w:rPr>
        <w:t xml:space="preserve"> </w:t>
      </w:r>
      <m:oMath>
        <m:r>
          <w:rPr>
            <w:rFonts w:ascii="Cambria Math" w:hAnsi="Cambria Math"/>
            <w:sz w:val="20"/>
            <w:szCs w:val="20"/>
          </w:rPr>
          <m:t>10≤</m:t>
        </m:r>
        <m:r>
          <m:rPr>
            <m:sty m:val="bi"/>
          </m:rPr>
          <w:rPr>
            <w:rFonts w:ascii="Cambria Math" w:hAnsi="Cambria Math"/>
            <w:sz w:val="20"/>
            <w:szCs w:val="20"/>
          </w:rPr>
          <m:t>m</m:t>
        </m:r>
        <m:r>
          <w:rPr>
            <w:rFonts w:ascii="Cambria Math" w:hAnsi="Cambria Math"/>
            <w:sz w:val="20"/>
            <w:szCs w:val="20"/>
          </w:rPr>
          <m:t>≤12</m:t>
        </m:r>
      </m:oMath>
      <w:r w:rsidRPr="0036656B">
        <w:rPr>
          <w:sz w:val="20"/>
          <w:szCs w:val="20"/>
        </w:rPr>
        <w:t xml:space="preserve"> :</w:t>
      </w:r>
    </w:p>
    <w:p w14:paraId="7ED0A3BF" w14:textId="77777777" w:rsidR="0036656B" w:rsidRPr="0036656B" w:rsidRDefault="002F18FC" w:rsidP="0036656B">
      <w:pPr>
        <w:pStyle w:val="af5"/>
        <w:suppressAutoHyphens/>
        <w:spacing w:before="120" w:after="120"/>
        <w:ind w:left="0"/>
        <w:contextualSpacing w:val="0"/>
        <w:jc w:val="both"/>
        <w:rPr>
          <w:i/>
          <w:sz w:val="20"/>
          <w:szCs w:val="20"/>
          <w:lang w:val="en-US"/>
        </w:rPr>
      </w:pPr>
      <m:oMathPara>
        <m:oMathParaPr>
          <m:jc m:val="center"/>
        </m:oMathParaPr>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rPr>
                <m:t>k,</m:t>
              </m:r>
              <m:r>
                <w:rPr>
                  <w:rFonts w:ascii="Cambria Math" w:hAnsi="Cambria Math"/>
                  <w:sz w:val="20"/>
                  <w:szCs w:val="20"/>
                  <w:lang w:val="en-US"/>
                </w:rPr>
                <m:t>m</m:t>
              </m:r>
            </m:sub>
            <m:sup>
              <m:r>
                <w:rPr>
                  <w:rFonts w:ascii="Cambria Math" w:hAnsi="Cambria Math"/>
                  <w:sz w:val="20"/>
                  <w:szCs w:val="20"/>
                </w:rPr>
                <m:t>НИТ.баз.сниж</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rPr>
                <m:t>k,</m:t>
              </m:r>
              <m:r>
                <w:rPr>
                  <w:rFonts w:ascii="Cambria Math" w:hAnsi="Cambria Math"/>
                  <w:sz w:val="20"/>
                  <w:szCs w:val="20"/>
                  <w:lang w:val="en-US"/>
                </w:rPr>
                <m:t>m</m:t>
              </m:r>
            </m:sub>
            <m:sup>
              <m:r>
                <w:rPr>
                  <w:rFonts w:ascii="Cambria Math" w:hAnsi="Cambria Math"/>
                  <w:sz w:val="20"/>
                  <w:szCs w:val="20"/>
                </w:rPr>
                <m:t>год.ба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сниж</m:t>
                  </m:r>
                </m:sub>
              </m:sSub>
            </m:sup>
          </m:sSubSup>
          <m:r>
            <w:rPr>
              <w:rFonts w:ascii="Cambria Math" w:hAnsi="Cambria Math"/>
              <w:sz w:val="20"/>
              <w:szCs w:val="20"/>
            </w:rPr>
            <m:t xml:space="preserve">× </m:t>
          </m:r>
          <m:f>
            <m:fPr>
              <m:ctrlPr>
                <w:rPr>
                  <w:rFonts w:ascii="Cambria Math" w:hAnsi="Cambria Math"/>
                  <w:i/>
                  <w:sz w:val="20"/>
                  <w:szCs w:val="20"/>
                  <w:lang w:val="en-US"/>
                </w:rPr>
              </m:ctrlPr>
            </m:fPr>
            <m:num>
              <m:d>
                <m:dPr>
                  <m:ctrlPr>
                    <w:rPr>
                      <w:rFonts w:ascii="Cambria Math" w:hAnsi="Cambria Math"/>
                      <w:i/>
                      <w:sz w:val="20"/>
                      <w:szCs w:val="20"/>
                      <w:lang w:val="en-US"/>
                    </w:rPr>
                  </m:ctrlPr>
                </m:dPr>
                <m:e>
                  <m:r>
                    <w:rPr>
                      <w:rFonts w:ascii="Cambria Math" w:hAnsi="Cambria Math"/>
                      <w:sz w:val="20"/>
                      <w:szCs w:val="20"/>
                      <w:lang w:val="en-US"/>
                    </w:rPr>
                    <m:t>8-</m:t>
                  </m:r>
                  <m:sSub>
                    <m:sSubPr>
                      <m:ctrlPr>
                        <w:rPr>
                          <w:rFonts w:ascii="Cambria Math" w:hAnsi="Cambria Math"/>
                          <w:i/>
                          <w:sz w:val="20"/>
                          <w:szCs w:val="20"/>
                          <w:lang w:val="en-US"/>
                        </w:rPr>
                      </m:ctrlPr>
                    </m:sSubPr>
                    <m:e>
                      <m:r>
                        <w:rPr>
                          <w:rFonts w:ascii="Cambria Math" w:hAnsi="Cambria Math"/>
                          <w:sz w:val="20"/>
                          <w:szCs w:val="20"/>
                          <w:lang w:val="en-US"/>
                        </w:rPr>
                        <m:t>M</m:t>
                      </m:r>
                    </m:e>
                    <m:sub>
                      <m:r>
                        <w:rPr>
                          <w:rFonts w:ascii="Cambria Math" w:hAnsi="Cambria Math"/>
                          <w:sz w:val="20"/>
                          <w:szCs w:val="20"/>
                        </w:rPr>
                        <m:t>ОЗП</m:t>
                      </m:r>
                    </m:sub>
                  </m:sSub>
                </m:e>
              </m:d>
            </m:num>
            <m:den>
              <m:r>
                <w:rPr>
                  <w:rFonts w:ascii="Cambria Math" w:hAnsi="Cambria Math"/>
                  <w:sz w:val="20"/>
                  <w:szCs w:val="20"/>
                  <w:lang w:val="en-US"/>
                </w:rPr>
                <m:t>7</m:t>
              </m:r>
            </m:den>
          </m:f>
        </m:oMath>
      </m:oMathPara>
    </w:p>
    <w:p w14:paraId="2526D159" w14:textId="77777777" w:rsidR="0036656B" w:rsidRPr="0036656B" w:rsidRDefault="0036656B" w:rsidP="00784CD8">
      <w:pPr>
        <w:pStyle w:val="af5"/>
        <w:numPr>
          <w:ilvl w:val="0"/>
          <w:numId w:val="27"/>
        </w:numPr>
        <w:suppressAutoHyphens/>
        <w:spacing w:before="120" w:after="120"/>
        <w:ind w:left="851" w:hanging="284"/>
        <w:contextualSpacing w:val="0"/>
        <w:jc w:val="both"/>
        <w:rPr>
          <w:sz w:val="20"/>
          <w:szCs w:val="20"/>
        </w:rPr>
      </w:pPr>
      <w:r w:rsidRPr="0036656B">
        <w:rPr>
          <w:sz w:val="20"/>
          <w:szCs w:val="20"/>
        </w:rPr>
        <w:t xml:space="preserve">при </w:t>
      </w:r>
      <m:oMath>
        <m:r>
          <w:rPr>
            <w:rFonts w:ascii="Cambria Math" w:hAnsi="Cambria Math"/>
            <w:sz w:val="20"/>
            <w:szCs w:val="20"/>
          </w:rPr>
          <m:t>5≤</m:t>
        </m:r>
        <m:r>
          <m:rPr>
            <m:sty m:val="bi"/>
          </m:rPr>
          <w:rPr>
            <w:rFonts w:ascii="Cambria Math" w:hAnsi="Cambria Math"/>
            <w:sz w:val="20"/>
            <w:szCs w:val="20"/>
          </w:rPr>
          <m:t>m≤</m:t>
        </m:r>
        <m:r>
          <m:rPr>
            <m:sty m:val="p"/>
          </m:rPr>
          <w:rPr>
            <w:rFonts w:ascii="Cambria Math" w:hAnsi="Cambria Math"/>
            <w:sz w:val="20"/>
            <w:szCs w:val="20"/>
          </w:rPr>
          <m:t>9</m:t>
        </m:r>
      </m:oMath>
      <w:r w:rsidRPr="0036656B">
        <w:rPr>
          <w:b/>
          <w:sz w:val="20"/>
          <w:szCs w:val="20"/>
        </w:rPr>
        <w:t xml:space="preserve"> </w:t>
      </w:r>
      <w:r w:rsidRPr="0036656B">
        <w:rPr>
          <w:sz w:val="20"/>
          <w:szCs w:val="20"/>
        </w:rPr>
        <w:t>:</w:t>
      </w:r>
    </w:p>
    <w:p w14:paraId="5D39F9A7" w14:textId="77777777" w:rsidR="0036656B" w:rsidRPr="0036656B" w:rsidRDefault="002F18FC" w:rsidP="0036656B">
      <w:pPr>
        <w:suppressAutoHyphens/>
        <w:spacing w:before="120" w:after="120"/>
        <w:jc w:val="both"/>
        <w:rPr>
          <w:rFonts w:ascii="Times New Roman" w:hAnsi="Times New Roman" w:cs="Times New Roman"/>
        </w:rPr>
      </w:pPr>
      <m:oMathPara>
        <m:oMathParaPr>
          <m:jc m:val="center"/>
        </m:oMathParaPr>
        <m:oMath>
          <m:sSubSup>
            <m:sSubSupPr>
              <m:ctrlPr>
                <w:rPr>
                  <w:rFonts w:ascii="Cambria Math" w:hAnsi="Cambria Math" w:cs="Times New Roman"/>
                  <w:i/>
                </w:rPr>
              </m:ctrlPr>
            </m:sSubSupPr>
            <m:e>
              <m:r>
                <w:rPr>
                  <w:rFonts w:ascii="Cambria Math" w:hAnsi="Cambria Math" w:cs="Times New Roman"/>
                  <w:lang w:val="en-US"/>
                </w:rPr>
                <m:t>S</m:t>
              </m:r>
            </m:e>
            <m:sub>
              <m:r>
                <w:rPr>
                  <w:rFonts w:ascii="Cambria Math" w:hAnsi="Cambria Math" w:cs="Times New Roman"/>
                </w:rPr>
                <m:t>k,</m:t>
              </m:r>
              <m:r>
                <w:rPr>
                  <w:rFonts w:ascii="Cambria Math" w:hAnsi="Cambria Math" w:cs="Times New Roman"/>
                  <w:lang w:val="en-US"/>
                </w:rPr>
                <m:t>m</m:t>
              </m:r>
            </m:sub>
            <m:sup>
              <m:r>
                <w:rPr>
                  <w:rFonts w:ascii="Cambria Math" w:hAnsi="Cambria Math" w:cs="Times New Roman"/>
                </w:rPr>
                <m:t>НИТ.баз.сниж</m:t>
              </m:r>
            </m:sup>
          </m:sSubSup>
          <m:r>
            <w:rPr>
              <w:rFonts w:ascii="Cambria Math" w:hAnsi="Cambria Math" w:cs="Times New Roman"/>
            </w:rPr>
            <m:t xml:space="preserve">= </m:t>
          </m:r>
          <m:sSubSup>
            <m:sSubSupPr>
              <m:ctrlPr>
                <w:rPr>
                  <w:rFonts w:ascii="Cambria Math" w:hAnsi="Cambria Math" w:cs="Times New Roman"/>
                  <w:i/>
                </w:rPr>
              </m:ctrlPr>
            </m:sSubSupPr>
            <m:e>
              <m:r>
                <w:rPr>
                  <w:rFonts w:ascii="Cambria Math" w:hAnsi="Cambria Math" w:cs="Times New Roman"/>
                  <w:lang w:val="en-US"/>
                </w:rPr>
                <m:t>S</m:t>
              </m:r>
            </m:e>
            <m:sub>
              <m:r>
                <w:rPr>
                  <w:rFonts w:ascii="Cambria Math" w:hAnsi="Cambria Math" w:cs="Times New Roman"/>
                </w:rPr>
                <m:t>k,</m:t>
              </m:r>
              <m:r>
                <w:rPr>
                  <w:rFonts w:ascii="Cambria Math" w:hAnsi="Cambria Math" w:cs="Times New Roman"/>
                  <w:lang w:val="en-US"/>
                </w:rPr>
                <m:t>m-1</m:t>
              </m:r>
            </m:sub>
            <m:sup>
              <m:r>
                <w:rPr>
                  <w:rFonts w:ascii="Cambria Math" w:hAnsi="Cambria Math" w:cs="Times New Roman"/>
                </w:rPr>
                <m:t>НИТ.баз.сниж</m:t>
              </m:r>
            </m:sup>
          </m:sSubSup>
        </m:oMath>
      </m:oMathPara>
    </w:p>
    <w:p w14:paraId="142B6FF6" w14:textId="77777777" w:rsidR="0036656B" w:rsidRPr="0036656B" w:rsidRDefault="0036656B" w:rsidP="0036656B">
      <w:pPr>
        <w:suppressAutoHyphens/>
        <w:spacing w:before="120" w:after="120"/>
        <w:jc w:val="both"/>
        <w:rPr>
          <w:rFonts w:ascii="Times New Roman" w:hAnsi="Times New Roman" w:cs="Times New Roman"/>
        </w:rPr>
      </w:pPr>
      <w:r w:rsidRPr="0036656B">
        <w:rPr>
          <w:rFonts w:ascii="Times New Roman" w:hAnsi="Times New Roman" w:cs="Times New Roman"/>
        </w:rPr>
        <w:t>где</w:t>
      </w:r>
    </w:p>
    <w:p w14:paraId="6172E03F" w14:textId="77777777" w:rsidR="0036656B" w:rsidRPr="0036656B" w:rsidRDefault="002F18FC" w:rsidP="0036656B">
      <w:pPr>
        <w:suppressAutoHyphens/>
        <w:spacing w:before="120" w:after="120"/>
        <w:jc w:val="both"/>
        <w:rPr>
          <w:rFonts w:ascii="Times New Roman" w:hAnsi="Times New Roman" w:cs="Times New Roman"/>
        </w:rPr>
      </w:pPr>
      <m:oMath>
        <m:sSub>
          <m:sSubPr>
            <m:ctrlPr>
              <w:rPr>
                <w:rFonts w:ascii="Cambria Math" w:hAnsi="Cambria Math" w:cs="Times New Roman"/>
                <w:i/>
                <w:lang w:val="en-US"/>
              </w:rPr>
            </m:ctrlPr>
          </m:sSubPr>
          <m:e>
            <m:r>
              <w:rPr>
                <w:rFonts w:ascii="Cambria Math" w:hAnsi="Cambria Math" w:cs="Times New Roman"/>
                <w:lang w:val="en-US"/>
              </w:rPr>
              <m:t>M</m:t>
            </m:r>
          </m:e>
          <m:sub>
            <m:r>
              <w:rPr>
                <w:rFonts w:ascii="Cambria Math" w:hAnsi="Cambria Math" w:cs="Times New Roman"/>
              </w:rPr>
              <m:t>ОЗП</m:t>
            </m:r>
          </m:sub>
        </m:sSub>
      </m:oMath>
      <w:r w:rsidR="0036656B" w:rsidRPr="0036656B">
        <w:rPr>
          <w:rFonts w:ascii="Times New Roman" w:hAnsi="Times New Roman" w:cs="Times New Roman"/>
        </w:rPr>
        <w:t xml:space="preserve"> – количество расчетных периодов, расположенных в интервале с расчетного периода </w:t>
      </w:r>
      <w:r w:rsidR="0036656B" w:rsidRPr="0036656B">
        <w:rPr>
          <w:rFonts w:ascii="Times New Roman" w:hAnsi="Times New Roman" w:cs="Times New Roman"/>
          <w:b/>
          <w:i/>
          <w:lang w:val="en-US"/>
        </w:rPr>
        <w:t>m</w:t>
      </w:r>
      <w:r w:rsidR="0036656B" w:rsidRPr="0036656B">
        <w:rPr>
          <w:rFonts w:ascii="Times New Roman" w:hAnsi="Times New Roman" w:cs="Times New Roman"/>
          <w:b/>
          <w:i/>
        </w:rPr>
        <w:t xml:space="preserve"> </w:t>
      </w:r>
      <w:r w:rsidR="0036656B" w:rsidRPr="0036656B">
        <w:rPr>
          <w:rFonts w:ascii="Times New Roman" w:hAnsi="Times New Roman" w:cs="Times New Roman"/>
        </w:rPr>
        <w:t>(включая его)</w:t>
      </w:r>
      <w:r w:rsidR="0036656B" w:rsidRPr="0036656B">
        <w:rPr>
          <w:rFonts w:ascii="Times New Roman" w:hAnsi="Times New Roman" w:cs="Times New Roman"/>
          <w:b/>
          <w:i/>
        </w:rPr>
        <w:t xml:space="preserve">, </w:t>
      </w:r>
      <w:r w:rsidR="0036656B" w:rsidRPr="0036656B">
        <w:rPr>
          <w:rFonts w:ascii="Times New Roman" w:hAnsi="Times New Roman" w:cs="Times New Roman"/>
        </w:rPr>
        <w:t xml:space="preserve">в отношении которого рассчитывается стоимость Договора, и до окончания календарного года </w:t>
      </w:r>
      <w:r w:rsidR="0036656B" w:rsidRPr="0036656B">
        <w:rPr>
          <w:rFonts w:ascii="Times New Roman" w:hAnsi="Times New Roman" w:cs="Times New Roman"/>
          <w:b/>
          <w:i/>
          <w:lang w:val="en-US"/>
        </w:rPr>
        <w:t>k</w:t>
      </w:r>
      <w:r w:rsidR="0036656B" w:rsidRPr="0036656B">
        <w:rPr>
          <w:rFonts w:ascii="Times New Roman" w:hAnsi="Times New Roman" w:cs="Times New Roman"/>
        </w:rPr>
        <w:t xml:space="preserve">, из совокупности расчетных периодов, которым соответствуют значения </w:t>
      </w:r>
      <m:oMath>
        <m:r>
          <w:rPr>
            <w:rFonts w:ascii="Cambria Math" w:hAnsi="Cambria Math" w:cs="Times New Roman"/>
          </w:rPr>
          <m:t>1≤</m:t>
        </m:r>
        <m:r>
          <m:rPr>
            <m:sty m:val="bi"/>
          </m:rPr>
          <w:rPr>
            <w:rFonts w:ascii="Cambria Math" w:hAnsi="Cambria Math" w:cs="Times New Roman"/>
          </w:rPr>
          <m:t>m</m:t>
        </m:r>
        <m:r>
          <w:rPr>
            <w:rFonts w:ascii="Cambria Math" w:hAnsi="Cambria Math" w:cs="Times New Roman"/>
          </w:rPr>
          <m:t>≤4</m:t>
        </m:r>
      </m:oMath>
      <w:r w:rsidR="0036656B" w:rsidRPr="0036656B">
        <w:rPr>
          <w:rFonts w:ascii="Times New Roman" w:hAnsi="Times New Roman" w:cs="Times New Roman"/>
        </w:rPr>
        <w:t xml:space="preserve"> либо </w:t>
      </w:r>
      <m:oMath>
        <m:r>
          <w:rPr>
            <w:rFonts w:ascii="Cambria Math" w:hAnsi="Cambria Math" w:cs="Times New Roman"/>
          </w:rPr>
          <m:t>10≤</m:t>
        </m:r>
        <m:r>
          <m:rPr>
            <m:sty m:val="bi"/>
          </m:rPr>
          <w:rPr>
            <w:rFonts w:ascii="Cambria Math" w:hAnsi="Cambria Math" w:cs="Times New Roman"/>
          </w:rPr>
          <m:t>m</m:t>
        </m:r>
        <m:r>
          <w:rPr>
            <w:rFonts w:ascii="Cambria Math" w:hAnsi="Cambria Math" w:cs="Times New Roman"/>
          </w:rPr>
          <m:t>≤12</m:t>
        </m:r>
      </m:oMath>
      <w:r w:rsidR="0036656B" w:rsidRPr="0036656B">
        <w:rPr>
          <w:rFonts w:ascii="Times New Roman" w:hAnsi="Times New Roman" w:cs="Times New Roman"/>
        </w:rPr>
        <w:t>;</w:t>
      </w:r>
    </w:p>
    <w:p w14:paraId="0F11AD5A" w14:textId="2A492F05" w:rsidR="0036656B" w:rsidRPr="0036656B" w:rsidRDefault="002F18FC" w:rsidP="0036656B">
      <w:pPr>
        <w:pStyle w:val="af5"/>
        <w:suppressAutoHyphens/>
        <w:spacing w:before="120" w:after="120"/>
        <w:ind w:left="0"/>
        <w:contextualSpacing w:val="0"/>
        <w:jc w:val="both"/>
        <w:rPr>
          <w:sz w:val="20"/>
          <w:szCs w:val="20"/>
        </w:rPr>
      </w:pPr>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rPr>
              <m:t>k,</m:t>
            </m:r>
            <m:r>
              <w:rPr>
                <w:rFonts w:ascii="Cambria Math" w:hAnsi="Cambria Math"/>
                <w:sz w:val="20"/>
                <w:szCs w:val="20"/>
                <w:lang w:val="en-US"/>
              </w:rPr>
              <m:t>m</m:t>
            </m:r>
          </m:sub>
          <m:sup>
            <m:r>
              <w:rPr>
                <w:rFonts w:ascii="Cambria Math" w:hAnsi="Cambria Math"/>
                <w:sz w:val="20"/>
                <w:szCs w:val="20"/>
              </w:rPr>
              <m:t>год.ба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сниж</m:t>
                </m:r>
              </m:sub>
            </m:sSub>
          </m:sup>
        </m:sSubSup>
      </m:oMath>
      <w:r w:rsidR="0036656B" w:rsidRPr="0036656B">
        <w:rPr>
          <w:sz w:val="20"/>
          <w:szCs w:val="20"/>
        </w:rPr>
        <w:t xml:space="preserve"> – величина базового снижения объема Инвестиционной программы, равная положительной разнице между базовым объемом Инвестиционной программы, определяемым Сторонами в соответствии с </w:t>
      </w:r>
      <w:r w:rsidR="0036656B" w:rsidRPr="0036656B">
        <w:rPr>
          <w:b/>
          <w:sz w:val="20"/>
          <w:szCs w:val="20"/>
        </w:rPr>
        <w:t xml:space="preserve">пунктом </w:t>
      </w:r>
      <w:r w:rsidR="0036656B" w:rsidRPr="0036656B">
        <w:rPr>
          <w:b/>
          <w:sz w:val="20"/>
          <w:szCs w:val="20"/>
        </w:rPr>
        <w:fldChar w:fldCharType="begin"/>
      </w:r>
      <w:r w:rsidR="0036656B" w:rsidRPr="0036656B">
        <w:rPr>
          <w:b/>
          <w:sz w:val="20"/>
          <w:szCs w:val="20"/>
        </w:rPr>
        <w:instrText xml:space="preserve"> REF _Ref65544437 \r  \* MERGEFORMAT </w:instrText>
      </w:r>
      <w:r w:rsidR="0036656B" w:rsidRPr="0036656B">
        <w:rPr>
          <w:b/>
          <w:sz w:val="20"/>
          <w:szCs w:val="20"/>
        </w:rPr>
        <w:fldChar w:fldCharType="separate"/>
      </w:r>
      <w:r w:rsidR="00483165">
        <w:rPr>
          <w:b/>
          <w:sz w:val="20"/>
          <w:szCs w:val="20"/>
        </w:rPr>
        <w:t>4.2.1</w:t>
      </w:r>
      <w:r w:rsidR="0036656B" w:rsidRPr="0036656B">
        <w:rPr>
          <w:b/>
          <w:sz w:val="20"/>
          <w:szCs w:val="20"/>
        </w:rPr>
        <w:fldChar w:fldCharType="end"/>
      </w:r>
      <w:r w:rsidR="0036656B" w:rsidRPr="0036656B">
        <w:rPr>
          <w:sz w:val="20"/>
          <w:szCs w:val="20"/>
        </w:rPr>
        <w:t xml:space="preserve"> Договора для календарного года </w:t>
      </w:r>
      <w:r w:rsidR="0036656B" w:rsidRPr="0036656B">
        <w:rPr>
          <w:b/>
          <w:i/>
          <w:sz w:val="20"/>
          <w:szCs w:val="20"/>
          <w:lang w:val="en-US"/>
        </w:rPr>
        <w:t>k</w:t>
      </w:r>
      <w:r w:rsidR="0036656B" w:rsidRPr="0036656B">
        <w:rPr>
          <w:sz w:val="20"/>
          <w:szCs w:val="20"/>
        </w:rPr>
        <w:t xml:space="preserve">, и объемом Инвестиционной программы, согласованной на календарный год </w:t>
      </w:r>
      <w:r w:rsidR="0036656B" w:rsidRPr="0036656B">
        <w:rPr>
          <w:b/>
          <w:i/>
          <w:sz w:val="20"/>
          <w:szCs w:val="20"/>
          <w:lang w:val="en-US"/>
        </w:rPr>
        <w:t>k</w:t>
      </w:r>
      <w:r w:rsidR="0036656B" w:rsidRPr="0036656B">
        <w:rPr>
          <w:sz w:val="20"/>
          <w:szCs w:val="20"/>
        </w:rPr>
        <w:t xml:space="preserve"> из числа </w:t>
      </w:r>
      <m:oMath>
        <m:sSub>
          <m:sSubPr>
            <m:ctrlPr>
              <w:rPr>
                <w:rFonts w:ascii="Cambria Math" w:hAnsi="Cambria Math"/>
                <w:i/>
                <w:sz w:val="20"/>
                <w:szCs w:val="20"/>
                <w:lang w:val="en-US"/>
              </w:rPr>
            </m:ctrlPr>
          </m:sSubPr>
          <m:e>
            <m:r>
              <w:rPr>
                <w:rFonts w:ascii="Cambria Math" w:hAnsi="Cambria Math"/>
                <w:sz w:val="20"/>
                <w:szCs w:val="20"/>
                <w:lang w:val="en-US"/>
              </w:rPr>
              <m:t>i</m:t>
            </m:r>
          </m:e>
          <m:sub>
            <m:r>
              <w:rPr>
                <w:rFonts w:ascii="Cambria Math" w:hAnsi="Cambria Math"/>
                <w:sz w:val="20"/>
                <w:szCs w:val="20"/>
                <w:lang w:val="en-US"/>
              </w:rPr>
              <m:t>m</m:t>
            </m:r>
          </m:sub>
        </m:sSub>
      </m:oMath>
      <w:r w:rsidR="0036656B" w:rsidRPr="0036656B">
        <w:rPr>
          <w:sz w:val="20"/>
          <w:szCs w:val="20"/>
        </w:rPr>
        <w:t xml:space="preserve">-ых мероприятий (понятие приведено ниже в настоящем пункте), с учетом применения коэффициента </w:t>
      </w:r>
      <m:oMath>
        <m:sSub>
          <m:sSubPr>
            <m:ctrlPr>
              <w:rPr>
                <w:rFonts w:ascii="Cambria Math" w:hAnsi="Cambria Math"/>
                <w:i/>
                <w:sz w:val="20"/>
                <w:szCs w:val="20"/>
              </w:rPr>
            </m:ctrlPr>
          </m:sSubPr>
          <m:e>
            <m:r>
              <w:rPr>
                <w:rFonts w:ascii="Cambria Math" w:hAnsi="Cambria Math"/>
                <w:sz w:val="20"/>
                <w:szCs w:val="20"/>
                <w:lang w:val="en-US"/>
              </w:rPr>
              <m:t>K</m:t>
            </m:r>
          </m:e>
          <m:sub>
            <m:r>
              <w:rPr>
                <w:rFonts w:ascii="Cambria Math" w:hAnsi="Cambria Math"/>
                <w:sz w:val="20"/>
                <w:szCs w:val="20"/>
              </w:rPr>
              <m:t>доля</m:t>
            </m:r>
          </m:sub>
        </m:sSub>
      </m:oMath>
      <w:r w:rsidR="0036656B" w:rsidRPr="0036656B">
        <w:rPr>
          <w:sz w:val="20"/>
          <w:szCs w:val="20"/>
        </w:rPr>
        <w:t xml:space="preserve">, согласованного Сторонами в </w:t>
      </w:r>
      <w:r w:rsidR="0036656B" w:rsidRPr="0036656B">
        <w:rPr>
          <w:b/>
          <w:sz w:val="20"/>
          <w:szCs w:val="20"/>
        </w:rPr>
        <w:t xml:space="preserve">пункте </w:t>
      </w:r>
      <w:r w:rsidR="0036656B" w:rsidRPr="0036656B">
        <w:rPr>
          <w:b/>
          <w:sz w:val="20"/>
          <w:szCs w:val="20"/>
        </w:rPr>
        <w:fldChar w:fldCharType="begin"/>
      </w:r>
      <w:r w:rsidR="0036656B" w:rsidRPr="0036656B">
        <w:rPr>
          <w:b/>
          <w:sz w:val="20"/>
          <w:szCs w:val="20"/>
        </w:rPr>
        <w:instrText xml:space="preserve"> REF _Ref65682721 \r  \* MERGEFORMAT </w:instrText>
      </w:r>
      <w:r w:rsidR="0036656B" w:rsidRPr="0036656B">
        <w:rPr>
          <w:b/>
          <w:sz w:val="20"/>
          <w:szCs w:val="20"/>
        </w:rPr>
        <w:fldChar w:fldCharType="separate"/>
      </w:r>
      <w:r w:rsidR="00483165">
        <w:rPr>
          <w:b/>
          <w:sz w:val="20"/>
          <w:szCs w:val="20"/>
        </w:rPr>
        <w:t>4.2.2</w:t>
      </w:r>
      <w:r w:rsidR="0036656B" w:rsidRPr="0036656B">
        <w:rPr>
          <w:b/>
          <w:sz w:val="20"/>
          <w:szCs w:val="20"/>
        </w:rPr>
        <w:fldChar w:fldCharType="end"/>
      </w:r>
      <w:r w:rsidR="0036656B" w:rsidRPr="0036656B">
        <w:rPr>
          <w:sz w:val="20"/>
          <w:szCs w:val="20"/>
        </w:rPr>
        <w:t xml:space="preserve"> Договора, рассчитываемая в годовом выражении по состоянию на последнее число расчетного периода </w:t>
      </w:r>
      <w:r w:rsidR="0036656B" w:rsidRPr="0036656B">
        <w:rPr>
          <w:b/>
          <w:i/>
          <w:sz w:val="20"/>
          <w:szCs w:val="20"/>
          <w:lang w:val="en-US"/>
        </w:rPr>
        <w:t>m</w:t>
      </w:r>
      <w:r w:rsidR="0036656B" w:rsidRPr="0036656B">
        <w:rPr>
          <w:sz w:val="20"/>
          <w:szCs w:val="20"/>
        </w:rPr>
        <w:t xml:space="preserve"> календарного года </w:t>
      </w:r>
      <w:r w:rsidR="0036656B" w:rsidRPr="0036656B">
        <w:rPr>
          <w:b/>
          <w:i/>
          <w:sz w:val="20"/>
          <w:szCs w:val="20"/>
          <w:lang w:val="en-US"/>
        </w:rPr>
        <w:t>k</w:t>
      </w:r>
      <w:r w:rsidR="0036656B" w:rsidRPr="0036656B">
        <w:rPr>
          <w:sz w:val="20"/>
          <w:szCs w:val="20"/>
        </w:rPr>
        <w:t xml:space="preserve"> и применяемая для расчета стоимости Договора в отношении расчетного периода </w:t>
      </w:r>
      <w:r w:rsidR="0036656B" w:rsidRPr="0036656B">
        <w:rPr>
          <w:b/>
          <w:i/>
          <w:sz w:val="20"/>
          <w:szCs w:val="20"/>
          <w:lang w:val="en-US"/>
        </w:rPr>
        <w:t>m</w:t>
      </w:r>
      <w:r w:rsidR="0036656B" w:rsidRPr="0036656B">
        <w:rPr>
          <w:sz w:val="20"/>
          <w:szCs w:val="20"/>
        </w:rPr>
        <w:t xml:space="preserve"> календарного года </w:t>
      </w:r>
      <w:r w:rsidR="0036656B" w:rsidRPr="0036656B">
        <w:rPr>
          <w:b/>
          <w:i/>
          <w:sz w:val="20"/>
          <w:szCs w:val="20"/>
          <w:lang w:val="en-US"/>
        </w:rPr>
        <w:t>k</w:t>
      </w:r>
      <w:r w:rsidR="0036656B" w:rsidRPr="0036656B">
        <w:rPr>
          <w:sz w:val="20"/>
          <w:szCs w:val="20"/>
        </w:rPr>
        <w:t>, определяется следующим образом (в рублях, без учета НДС):</w:t>
      </w:r>
    </w:p>
    <w:p w14:paraId="34340EB7" w14:textId="77777777" w:rsidR="0036656B" w:rsidRPr="0036656B" w:rsidRDefault="0036656B" w:rsidP="00784CD8">
      <w:pPr>
        <w:pStyle w:val="af5"/>
        <w:numPr>
          <w:ilvl w:val="0"/>
          <w:numId w:val="16"/>
        </w:numPr>
        <w:suppressAutoHyphens/>
        <w:spacing w:before="120" w:after="120"/>
        <w:ind w:left="851" w:hanging="284"/>
        <w:contextualSpacing w:val="0"/>
        <w:jc w:val="both"/>
        <w:rPr>
          <w:sz w:val="20"/>
          <w:szCs w:val="20"/>
        </w:rPr>
      </w:pPr>
      <w:r w:rsidRPr="0036656B">
        <w:rPr>
          <w:sz w:val="20"/>
          <w:szCs w:val="20"/>
        </w:rPr>
        <w:t xml:space="preserve">при </w:t>
      </w:r>
      <m:oMath>
        <m:r>
          <w:rPr>
            <w:rFonts w:ascii="Cambria Math" w:hAnsi="Cambria Math"/>
            <w:sz w:val="20"/>
            <w:szCs w:val="20"/>
          </w:rPr>
          <m:t>1≤</m:t>
        </m:r>
        <m:r>
          <m:rPr>
            <m:sty m:val="bi"/>
          </m:rPr>
          <w:rPr>
            <w:rFonts w:ascii="Cambria Math" w:hAnsi="Cambria Math"/>
            <w:sz w:val="20"/>
            <w:szCs w:val="20"/>
          </w:rPr>
          <m:t>m≤</m:t>
        </m:r>
        <m:r>
          <m:rPr>
            <m:sty m:val="p"/>
          </m:rPr>
          <w:rPr>
            <w:rFonts w:ascii="Cambria Math" w:hAnsi="Cambria Math"/>
            <w:sz w:val="20"/>
            <w:szCs w:val="20"/>
          </w:rPr>
          <m:t>4</m:t>
        </m:r>
      </m:oMath>
      <w:r w:rsidRPr="0036656B">
        <w:rPr>
          <w:b/>
          <w:sz w:val="20"/>
          <w:szCs w:val="20"/>
        </w:rPr>
        <w:t xml:space="preserve"> </w:t>
      </w:r>
      <w:r w:rsidRPr="0036656B">
        <w:rPr>
          <w:sz w:val="20"/>
          <w:szCs w:val="20"/>
        </w:rPr>
        <w:t>либо</w:t>
      </w:r>
      <w:r w:rsidRPr="0036656B">
        <w:rPr>
          <w:b/>
          <w:sz w:val="20"/>
          <w:szCs w:val="20"/>
        </w:rPr>
        <w:t xml:space="preserve"> </w:t>
      </w:r>
      <m:oMath>
        <m:r>
          <w:rPr>
            <w:rFonts w:ascii="Cambria Math" w:hAnsi="Cambria Math"/>
            <w:sz w:val="20"/>
            <w:szCs w:val="20"/>
          </w:rPr>
          <m:t>10≤</m:t>
        </m:r>
        <m:r>
          <m:rPr>
            <m:sty m:val="bi"/>
          </m:rPr>
          <w:rPr>
            <w:rFonts w:ascii="Cambria Math" w:hAnsi="Cambria Math"/>
            <w:sz w:val="20"/>
            <w:szCs w:val="20"/>
          </w:rPr>
          <m:t>m</m:t>
        </m:r>
        <m:r>
          <w:rPr>
            <w:rFonts w:ascii="Cambria Math" w:hAnsi="Cambria Math"/>
            <w:sz w:val="20"/>
            <w:szCs w:val="20"/>
          </w:rPr>
          <m:t>≤12</m:t>
        </m:r>
      </m:oMath>
      <w:r w:rsidRPr="0036656B">
        <w:rPr>
          <w:sz w:val="20"/>
          <w:szCs w:val="20"/>
        </w:rPr>
        <w:t xml:space="preserve"> :</w:t>
      </w:r>
    </w:p>
    <w:p w14:paraId="4C256516" w14:textId="77777777" w:rsidR="0036656B" w:rsidRPr="0036656B" w:rsidRDefault="002F18FC" w:rsidP="0036656B">
      <w:pPr>
        <w:pStyle w:val="af5"/>
        <w:suppressAutoHyphens/>
        <w:spacing w:before="120" w:after="120"/>
        <w:ind w:left="0"/>
        <w:contextualSpacing w:val="0"/>
        <w:jc w:val="center"/>
        <w:rPr>
          <w:i/>
          <w:sz w:val="20"/>
          <w:szCs w:val="20"/>
        </w:rPr>
      </w:pPr>
      <m:oMathPara>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rPr>
                <m:t>k,</m:t>
              </m:r>
              <m:r>
                <w:rPr>
                  <w:rFonts w:ascii="Cambria Math" w:hAnsi="Cambria Math"/>
                  <w:sz w:val="20"/>
                  <w:szCs w:val="20"/>
                  <w:lang w:val="en-US"/>
                </w:rPr>
                <m:t>m</m:t>
              </m:r>
            </m:sub>
            <m:sup>
              <m:r>
                <w:rPr>
                  <w:rFonts w:ascii="Cambria Math" w:hAnsi="Cambria Math"/>
                  <w:sz w:val="20"/>
                  <w:szCs w:val="20"/>
                </w:rPr>
                <m:t>год.ба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сниж</m:t>
                  </m:r>
                </m:sub>
              </m:sSub>
            </m:sup>
          </m:sSubSup>
          <m:r>
            <w:rPr>
              <w:rFonts w:ascii="Cambria Math" w:hAnsi="Cambria Math"/>
              <w:sz w:val="20"/>
              <w:szCs w:val="20"/>
            </w:rPr>
            <m:t>=</m:t>
          </m:r>
          <m:r>
            <w:rPr>
              <w:rFonts w:ascii="Cambria Math" w:hAnsi="Cambria Math"/>
              <w:sz w:val="20"/>
              <w:szCs w:val="20"/>
              <w:lang w:val="en-US"/>
            </w:rPr>
            <m:t>max</m:t>
          </m:r>
          <m:d>
            <m:dPr>
              <m:ctrlPr>
                <w:rPr>
                  <w:rFonts w:ascii="Cambria Math" w:hAnsi="Cambria Math"/>
                  <w:i/>
                  <w:sz w:val="20"/>
                  <w:szCs w:val="20"/>
                  <w:lang w:val="en-US"/>
                </w:rPr>
              </m:ctrlPr>
            </m:dPr>
            <m:e>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sub>
                <m:sup>
                  <m:r>
                    <w:rPr>
                      <w:rFonts w:ascii="Cambria Math" w:hAnsi="Cambria Math"/>
                      <w:sz w:val="20"/>
                      <w:szCs w:val="20"/>
                    </w:rPr>
                    <m:t>БАЗА</m:t>
                  </m:r>
                </m:sup>
              </m:sSubSup>
              <m:r>
                <w:rPr>
                  <w:rFonts w:ascii="Cambria Math" w:hAnsi="Cambria Math"/>
                  <w:sz w:val="20"/>
                  <w:szCs w:val="20"/>
                </w:rPr>
                <m:t>-</m:t>
              </m:r>
              <m:nary>
                <m:naryPr>
                  <m:chr m:val="∑"/>
                  <m:limLoc m:val="undOvr"/>
                  <m:ctrlPr>
                    <w:rPr>
                      <w:rFonts w:ascii="Cambria Math" w:hAnsi="Cambria Math"/>
                      <w:i/>
                      <w:sz w:val="20"/>
                      <w:szCs w:val="20"/>
                    </w:rPr>
                  </m:ctrlPr>
                </m:naryPr>
                <m:sub>
                  <m:r>
                    <w:rPr>
                      <w:rFonts w:ascii="Cambria Math" w:hAnsi="Cambria Math"/>
                      <w:sz w:val="20"/>
                      <w:szCs w:val="20"/>
                      <w:lang w:val="en-US"/>
                    </w:rPr>
                    <m:t>i</m:t>
                  </m:r>
                  <m:sSub>
                    <m:sSubPr>
                      <m:ctrlPr>
                        <w:rPr>
                          <w:rFonts w:ascii="Cambria Math" w:hAnsi="Cambria Math"/>
                          <w:i/>
                          <w:sz w:val="20"/>
                          <w:szCs w:val="20"/>
                          <w:lang w:val="en-US"/>
                        </w:rPr>
                      </m:ctrlPr>
                    </m:sSubPr>
                    <m:e>
                      <m:r>
                        <w:rPr>
                          <w:rFonts w:ascii="Cambria Math" w:hAnsi="Cambria Math"/>
                          <w:sz w:val="20"/>
                          <w:szCs w:val="20"/>
                          <w:lang w:val="en-US"/>
                        </w:rPr>
                        <m:t>=i</m:t>
                      </m:r>
                    </m:e>
                    <m:sub>
                      <m:r>
                        <w:rPr>
                          <w:rFonts w:ascii="Cambria Math" w:hAnsi="Cambria Math"/>
                          <w:sz w:val="20"/>
                          <w:szCs w:val="20"/>
                          <w:lang w:val="en-US"/>
                        </w:rPr>
                        <m:t>m</m:t>
                      </m:r>
                    </m:sub>
                  </m:sSub>
                </m:sub>
                <m:sup>
                  <m:sSub>
                    <m:sSubPr>
                      <m:ctrlPr>
                        <w:rPr>
                          <w:rFonts w:ascii="Cambria Math" w:hAnsi="Cambria Math"/>
                          <w:i/>
                          <w:sz w:val="20"/>
                          <w:szCs w:val="20"/>
                        </w:rPr>
                      </m:ctrlPr>
                    </m:sSubPr>
                    <m:e>
                      <m:r>
                        <w:rPr>
                          <w:rFonts w:ascii="Cambria Math" w:hAnsi="Cambria Math"/>
                          <w:sz w:val="20"/>
                          <w:szCs w:val="20"/>
                        </w:rPr>
                        <m:t>I</m:t>
                      </m:r>
                    </m:e>
                    <m:sub>
                      <m:r>
                        <w:rPr>
                          <w:rFonts w:ascii="Cambria Math" w:hAnsi="Cambria Math"/>
                          <w:sz w:val="20"/>
                          <w:szCs w:val="20"/>
                        </w:rPr>
                        <m:t>m</m:t>
                      </m:r>
                    </m:sub>
                  </m:sSub>
                </m:sup>
                <m:e>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k,i</m:t>
                      </m:r>
                    </m:sub>
                    <m:sup>
                      <m:r>
                        <w:rPr>
                          <w:rFonts w:ascii="Cambria Math" w:hAnsi="Cambria Math"/>
                          <w:sz w:val="20"/>
                          <w:szCs w:val="20"/>
                        </w:rPr>
                        <m:t>ИРП</m:t>
                      </m:r>
                    </m:sup>
                  </m:sSubSup>
                </m:e>
              </m:nary>
              <m:r>
                <w:rPr>
                  <w:rFonts w:ascii="Cambria Math" w:hAnsi="Cambria Math"/>
                  <w:sz w:val="20"/>
                  <w:szCs w:val="20"/>
                </w:rPr>
                <m:t>;0</m:t>
              </m:r>
            </m:e>
          </m:d>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lang w:val="en-US"/>
                </w:rPr>
                <m:t>K</m:t>
              </m:r>
            </m:e>
            <m:sub>
              <m:r>
                <w:rPr>
                  <w:rFonts w:ascii="Cambria Math" w:hAnsi="Cambria Math"/>
                  <w:sz w:val="20"/>
                  <w:szCs w:val="20"/>
                </w:rPr>
                <m:t>доля</m:t>
              </m:r>
            </m:sub>
          </m:sSub>
        </m:oMath>
      </m:oMathPara>
    </w:p>
    <w:p w14:paraId="51A3D854" w14:textId="77777777" w:rsidR="0036656B" w:rsidRPr="0036656B" w:rsidRDefault="0036656B" w:rsidP="00784CD8">
      <w:pPr>
        <w:pStyle w:val="af5"/>
        <w:numPr>
          <w:ilvl w:val="0"/>
          <w:numId w:val="16"/>
        </w:numPr>
        <w:suppressAutoHyphens/>
        <w:spacing w:before="120" w:after="120"/>
        <w:ind w:left="851" w:hanging="284"/>
        <w:contextualSpacing w:val="0"/>
        <w:jc w:val="both"/>
        <w:rPr>
          <w:sz w:val="20"/>
          <w:szCs w:val="20"/>
        </w:rPr>
      </w:pPr>
      <w:r w:rsidRPr="0036656B">
        <w:rPr>
          <w:sz w:val="20"/>
          <w:szCs w:val="20"/>
        </w:rPr>
        <w:t xml:space="preserve">при </w:t>
      </w:r>
      <m:oMath>
        <m:r>
          <w:rPr>
            <w:rFonts w:ascii="Cambria Math" w:hAnsi="Cambria Math"/>
            <w:sz w:val="20"/>
            <w:szCs w:val="20"/>
          </w:rPr>
          <m:t>5≤</m:t>
        </m:r>
        <m:r>
          <m:rPr>
            <m:sty m:val="bi"/>
          </m:rPr>
          <w:rPr>
            <w:rFonts w:ascii="Cambria Math" w:hAnsi="Cambria Math"/>
            <w:sz w:val="20"/>
            <w:szCs w:val="20"/>
          </w:rPr>
          <m:t>m≤</m:t>
        </m:r>
        <m:r>
          <m:rPr>
            <m:sty m:val="p"/>
          </m:rPr>
          <w:rPr>
            <w:rFonts w:ascii="Cambria Math" w:hAnsi="Cambria Math"/>
            <w:sz w:val="20"/>
            <w:szCs w:val="20"/>
          </w:rPr>
          <m:t>9</m:t>
        </m:r>
      </m:oMath>
      <w:r w:rsidRPr="0036656B">
        <w:rPr>
          <w:sz w:val="20"/>
          <w:szCs w:val="20"/>
        </w:rPr>
        <w:t xml:space="preserve"> :</w:t>
      </w:r>
    </w:p>
    <w:p w14:paraId="15AEF878" w14:textId="77777777" w:rsidR="0036656B" w:rsidRPr="0036656B" w:rsidRDefault="002F18FC" w:rsidP="0036656B">
      <w:pPr>
        <w:pStyle w:val="af5"/>
        <w:suppressAutoHyphens/>
        <w:spacing w:before="120" w:after="120"/>
        <w:ind w:left="0"/>
        <w:contextualSpacing w:val="0"/>
        <w:jc w:val="both"/>
        <w:rPr>
          <w:sz w:val="20"/>
          <w:szCs w:val="20"/>
        </w:rPr>
      </w:pPr>
      <m:oMathPara>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rPr>
                <m:t>k,</m:t>
              </m:r>
              <m:r>
                <w:rPr>
                  <w:rFonts w:ascii="Cambria Math" w:hAnsi="Cambria Math"/>
                  <w:sz w:val="20"/>
                  <w:szCs w:val="20"/>
                  <w:lang w:val="en-US"/>
                </w:rPr>
                <m:t>m</m:t>
              </m:r>
            </m:sub>
            <m:sup>
              <m:r>
                <w:rPr>
                  <w:rFonts w:ascii="Cambria Math" w:hAnsi="Cambria Math"/>
                  <w:sz w:val="20"/>
                  <w:szCs w:val="20"/>
                </w:rPr>
                <m:t>год.ба</m:t>
              </m:r>
              <m:sSub>
                <m:sSubPr>
                  <m:ctrlPr>
                    <w:rPr>
                      <w:rFonts w:ascii="Cambria Math" w:hAnsi="Cambria Math"/>
                      <w:i/>
                      <w:sz w:val="20"/>
                      <w:szCs w:val="20"/>
                    </w:rPr>
                  </m:ctrlPr>
                </m:sSubPr>
                <m:e>
                  <m:r>
                    <w:rPr>
                      <w:rFonts w:ascii="Cambria Math" w:hAnsi="Cambria Math"/>
                      <w:sz w:val="20"/>
                      <w:szCs w:val="20"/>
                    </w:rPr>
                    <m:t>з</m:t>
                  </m:r>
                </m:e>
                <m:sub>
                  <m:r>
                    <w:rPr>
                      <w:rFonts w:ascii="Cambria Math" w:hAnsi="Cambria Math"/>
                      <w:sz w:val="20"/>
                      <w:szCs w:val="20"/>
                    </w:rPr>
                    <m:t>сниж</m:t>
                  </m:r>
                </m:sub>
              </m:sSub>
            </m:sup>
          </m:sSubSup>
          <m:r>
            <w:rPr>
              <w:rFonts w:ascii="Cambria Math" w:hAnsi="Cambria Math"/>
              <w:sz w:val="20"/>
              <w:szCs w:val="20"/>
            </w:rPr>
            <m:t>=0</m:t>
          </m:r>
        </m:oMath>
      </m:oMathPara>
    </w:p>
    <w:p w14:paraId="747EC0EC" w14:textId="77777777" w:rsidR="0036656B" w:rsidRPr="0036656B" w:rsidRDefault="0036656B" w:rsidP="0036656B">
      <w:pPr>
        <w:suppressAutoHyphens/>
        <w:spacing w:before="120" w:after="120"/>
        <w:jc w:val="both"/>
        <w:rPr>
          <w:rFonts w:ascii="Times New Roman" w:hAnsi="Times New Roman" w:cs="Times New Roman"/>
        </w:rPr>
      </w:pPr>
      <w:r w:rsidRPr="0036656B">
        <w:rPr>
          <w:rFonts w:ascii="Times New Roman" w:hAnsi="Times New Roman" w:cs="Times New Roman"/>
        </w:rPr>
        <w:t>где</w:t>
      </w:r>
    </w:p>
    <w:p w14:paraId="3DBC19D1" w14:textId="77777777" w:rsidR="0036656B" w:rsidRPr="0036656B" w:rsidRDefault="002F18FC" w:rsidP="0036656B">
      <w:pPr>
        <w:pStyle w:val="af5"/>
        <w:suppressAutoHyphens/>
        <w:spacing w:before="120" w:after="120"/>
        <w:ind w:left="0"/>
        <w:contextualSpacing w:val="0"/>
        <w:jc w:val="both"/>
        <w:rPr>
          <w:sz w:val="20"/>
          <w:szCs w:val="20"/>
        </w:rPr>
      </w:pPr>
      <m:oMath>
        <m:sSub>
          <m:sSubPr>
            <m:ctrlPr>
              <w:rPr>
                <w:rFonts w:ascii="Cambria Math" w:hAnsi="Cambria Math"/>
                <w:i/>
                <w:sz w:val="20"/>
                <w:szCs w:val="20"/>
                <w:lang w:val="en-US"/>
              </w:rPr>
            </m:ctrlPr>
          </m:sSubPr>
          <m:e>
            <m:r>
              <w:rPr>
                <w:rFonts w:ascii="Cambria Math" w:hAnsi="Cambria Math"/>
                <w:sz w:val="20"/>
                <w:szCs w:val="20"/>
                <w:lang w:val="en-US"/>
              </w:rPr>
              <m:t>i</m:t>
            </m:r>
          </m:e>
          <m:sub>
            <m:r>
              <w:rPr>
                <w:rFonts w:ascii="Cambria Math" w:hAnsi="Cambria Math"/>
                <w:sz w:val="20"/>
                <w:szCs w:val="20"/>
                <w:lang w:val="en-US"/>
              </w:rPr>
              <m:t>m</m:t>
            </m:r>
          </m:sub>
        </m:sSub>
      </m:oMath>
      <w:r w:rsidR="0036656B" w:rsidRPr="0036656B">
        <w:rPr>
          <w:sz w:val="20"/>
          <w:szCs w:val="20"/>
        </w:rPr>
        <w:t xml:space="preserve"> – мероприятие Инвестиционной программы на календарный год </w:t>
      </w:r>
      <w:r w:rsidR="0036656B" w:rsidRPr="0036656B">
        <w:rPr>
          <w:b/>
          <w:i/>
          <w:sz w:val="20"/>
          <w:szCs w:val="20"/>
          <w:lang w:val="en-US"/>
        </w:rPr>
        <w:t>k</w:t>
      </w:r>
      <w:r w:rsidR="0036656B" w:rsidRPr="0036656B">
        <w:rPr>
          <w:sz w:val="20"/>
          <w:szCs w:val="20"/>
        </w:rPr>
        <w:t xml:space="preserve">, в отношении которого плановая сумма, содержание работ и требования к контрольным точкам согласованы Сторонами в соответствии с положениями Стандарта взаимодействия и Договора и включены не позднее последнего числа расчетного периода </w:t>
      </w:r>
      <w:r w:rsidR="0036656B" w:rsidRPr="0036656B">
        <w:rPr>
          <w:b/>
          <w:i/>
          <w:sz w:val="20"/>
          <w:szCs w:val="20"/>
          <w:lang w:val="en-US"/>
        </w:rPr>
        <w:t>m</w:t>
      </w:r>
      <w:r w:rsidR="0036656B" w:rsidRPr="0036656B">
        <w:rPr>
          <w:sz w:val="20"/>
          <w:szCs w:val="20"/>
        </w:rPr>
        <w:t xml:space="preserve"> календарного года </w:t>
      </w:r>
      <w:r w:rsidR="0036656B" w:rsidRPr="0036656B">
        <w:rPr>
          <w:b/>
          <w:i/>
          <w:sz w:val="20"/>
          <w:szCs w:val="20"/>
          <w:lang w:val="en-US"/>
        </w:rPr>
        <w:t>k</w:t>
      </w:r>
      <w:r w:rsidR="0036656B" w:rsidRPr="0036656B">
        <w:rPr>
          <w:sz w:val="20"/>
          <w:szCs w:val="20"/>
        </w:rPr>
        <w:t xml:space="preserve"> в Инвестиционную программу на календарный год </w:t>
      </w:r>
      <w:r w:rsidR="0036656B" w:rsidRPr="0036656B">
        <w:rPr>
          <w:b/>
          <w:i/>
          <w:sz w:val="20"/>
          <w:szCs w:val="20"/>
          <w:lang w:val="en-US"/>
        </w:rPr>
        <w:t>k</w:t>
      </w:r>
      <w:r w:rsidR="0036656B" w:rsidRPr="0036656B">
        <w:rPr>
          <w:sz w:val="20"/>
          <w:szCs w:val="20"/>
        </w:rPr>
        <w:t>;</w:t>
      </w:r>
    </w:p>
    <w:p w14:paraId="743738F8" w14:textId="77777777" w:rsidR="0036656B" w:rsidRPr="0036656B" w:rsidRDefault="002F18FC" w:rsidP="0036656B">
      <w:pPr>
        <w:pStyle w:val="af5"/>
        <w:suppressAutoHyphens/>
        <w:spacing w:before="120" w:after="120"/>
        <w:ind w:left="0"/>
        <w:contextualSpacing w:val="0"/>
        <w:jc w:val="both"/>
        <w:rPr>
          <w:sz w:val="20"/>
          <w:szCs w:val="20"/>
        </w:rPr>
      </w:pPr>
      <m:oMath>
        <m:sSub>
          <m:sSubPr>
            <m:ctrlPr>
              <w:rPr>
                <w:rFonts w:ascii="Cambria Math" w:hAnsi="Cambria Math"/>
                <w:i/>
                <w:sz w:val="20"/>
                <w:szCs w:val="20"/>
              </w:rPr>
            </m:ctrlPr>
          </m:sSubPr>
          <m:e>
            <m:r>
              <w:rPr>
                <w:rFonts w:ascii="Cambria Math" w:hAnsi="Cambria Math"/>
                <w:sz w:val="20"/>
                <w:szCs w:val="20"/>
              </w:rPr>
              <m:t>I</m:t>
            </m:r>
          </m:e>
          <m:sub>
            <m:r>
              <w:rPr>
                <w:rFonts w:ascii="Cambria Math" w:hAnsi="Cambria Math"/>
                <w:sz w:val="20"/>
                <w:szCs w:val="20"/>
              </w:rPr>
              <m:t>m</m:t>
            </m:r>
          </m:sub>
        </m:sSub>
      </m:oMath>
      <w:r w:rsidR="0036656B" w:rsidRPr="0036656B">
        <w:rPr>
          <w:sz w:val="20"/>
          <w:szCs w:val="20"/>
        </w:rPr>
        <w:t xml:space="preserve"> – общее количество </w:t>
      </w:r>
      <m:oMath>
        <m:sSub>
          <m:sSubPr>
            <m:ctrlPr>
              <w:rPr>
                <w:rFonts w:ascii="Cambria Math" w:hAnsi="Cambria Math"/>
                <w:i/>
                <w:sz w:val="20"/>
                <w:szCs w:val="20"/>
                <w:lang w:val="en-US"/>
              </w:rPr>
            </m:ctrlPr>
          </m:sSubPr>
          <m:e>
            <m:r>
              <w:rPr>
                <w:rFonts w:ascii="Cambria Math" w:hAnsi="Cambria Math"/>
                <w:sz w:val="20"/>
                <w:szCs w:val="20"/>
                <w:lang w:val="en-US"/>
              </w:rPr>
              <m:t>i</m:t>
            </m:r>
          </m:e>
          <m:sub>
            <m:r>
              <w:rPr>
                <w:rFonts w:ascii="Cambria Math" w:hAnsi="Cambria Math"/>
                <w:sz w:val="20"/>
                <w:szCs w:val="20"/>
                <w:lang w:val="en-US"/>
              </w:rPr>
              <m:t>m</m:t>
            </m:r>
          </m:sub>
        </m:sSub>
      </m:oMath>
      <w:r w:rsidR="0036656B" w:rsidRPr="0036656B">
        <w:rPr>
          <w:sz w:val="20"/>
          <w:szCs w:val="20"/>
        </w:rPr>
        <w:t xml:space="preserve">-ых мероприятий Инвестиционной программы, согласованной на календарный год </w:t>
      </w:r>
      <w:r w:rsidR="0036656B" w:rsidRPr="0036656B">
        <w:rPr>
          <w:b/>
          <w:i/>
          <w:sz w:val="20"/>
          <w:szCs w:val="20"/>
          <w:lang w:val="en-US"/>
        </w:rPr>
        <w:t>k</w:t>
      </w:r>
      <w:r w:rsidR="0036656B" w:rsidRPr="0036656B">
        <w:rPr>
          <w:sz w:val="20"/>
          <w:szCs w:val="20"/>
        </w:rPr>
        <w:t xml:space="preserve">, по состоянию на последнее число расчетного периода </w:t>
      </w:r>
      <w:r w:rsidR="0036656B" w:rsidRPr="0036656B">
        <w:rPr>
          <w:b/>
          <w:i/>
          <w:sz w:val="20"/>
          <w:szCs w:val="20"/>
          <w:lang w:val="en-US"/>
        </w:rPr>
        <w:t>m</w:t>
      </w:r>
      <w:r w:rsidR="0036656B" w:rsidRPr="0036656B">
        <w:rPr>
          <w:sz w:val="20"/>
          <w:szCs w:val="20"/>
        </w:rPr>
        <w:t xml:space="preserve"> календарного года</w:t>
      </w:r>
      <w:r w:rsidR="0036656B" w:rsidRPr="0036656B">
        <w:rPr>
          <w:b/>
          <w:i/>
          <w:sz w:val="20"/>
          <w:szCs w:val="20"/>
        </w:rPr>
        <w:t xml:space="preserve"> </w:t>
      </w:r>
      <w:r w:rsidR="0036656B" w:rsidRPr="0036656B">
        <w:rPr>
          <w:b/>
          <w:i/>
          <w:sz w:val="20"/>
          <w:szCs w:val="20"/>
          <w:lang w:val="en-US"/>
        </w:rPr>
        <w:t>k</w:t>
      </w:r>
      <w:r w:rsidR="0036656B" w:rsidRPr="0036656B">
        <w:rPr>
          <w:sz w:val="20"/>
          <w:szCs w:val="20"/>
        </w:rPr>
        <w:t>.</w:t>
      </w:r>
    </w:p>
    <w:p w14:paraId="05917E54" w14:textId="77777777" w:rsidR="0036656B" w:rsidRPr="0036656B" w:rsidRDefault="0036656B" w:rsidP="00784CD8">
      <w:pPr>
        <w:pStyle w:val="af5"/>
        <w:numPr>
          <w:ilvl w:val="0"/>
          <w:numId w:val="20"/>
        </w:numPr>
        <w:tabs>
          <w:tab w:val="left" w:pos="1134"/>
        </w:tabs>
        <w:suppressAutoHyphens/>
        <w:spacing w:before="120" w:after="120"/>
        <w:ind w:left="0" w:firstLine="567"/>
        <w:contextualSpacing w:val="0"/>
        <w:jc w:val="both"/>
        <w:rPr>
          <w:sz w:val="20"/>
          <w:szCs w:val="20"/>
        </w:rPr>
      </w:pPr>
      <w:bookmarkStart w:id="125" w:name="_Ref65545534"/>
      <w:r w:rsidRPr="0036656B">
        <w:rPr>
          <w:sz w:val="20"/>
          <w:szCs w:val="20"/>
        </w:rPr>
        <w:t xml:space="preserve">Величины  </w:t>
      </w:r>
      <m:oMath>
        <m:sSubSup>
          <m:sSubSupPr>
            <m:ctrlPr>
              <w:rPr>
                <w:rFonts w:ascii="Cambria Math" w:hAnsi="Cambria Math"/>
                <w:i/>
                <w:sz w:val="20"/>
                <w:szCs w:val="20"/>
              </w:rPr>
            </m:ctrlPr>
          </m:sSubSupPr>
          <m:e>
            <m:r>
              <w:rPr>
                <w:rFonts w:ascii="Cambria Math" w:hAnsi="Cambria Math"/>
                <w:sz w:val="20"/>
                <w:szCs w:val="20"/>
              </w:rPr>
              <m:t>∆S</m:t>
            </m:r>
          </m:e>
          <m:sub>
            <m:r>
              <w:rPr>
                <w:rFonts w:ascii="Cambria Math" w:hAnsi="Cambria Math"/>
                <w:sz w:val="20"/>
                <w:szCs w:val="20"/>
                <w:lang w:val="en-US"/>
              </w:rPr>
              <m:t>k</m:t>
            </m:r>
            <m:r>
              <w:rPr>
                <w:rFonts w:ascii="Cambria Math" w:hAnsi="Cambria Math"/>
                <w:sz w:val="20"/>
                <w:szCs w:val="20"/>
              </w:rPr>
              <m:t>-1</m:t>
            </m:r>
          </m:sub>
          <m:sup>
            <m:r>
              <w:rPr>
                <w:rFonts w:ascii="Cambria Math" w:hAnsi="Cambria Math"/>
                <w:sz w:val="20"/>
                <w:szCs w:val="20"/>
              </w:rPr>
              <m:t>1-</m:t>
            </m:r>
          </m:sup>
        </m:sSubSup>
        <m:r>
          <w:rPr>
            <w:rFonts w:ascii="Cambria Math" w:hAnsi="Cambria Math"/>
            <w:sz w:val="20"/>
            <w:szCs w:val="20"/>
          </w:rPr>
          <m:t xml:space="preserve"> и  ∆</m:t>
        </m:r>
        <m:sSubSup>
          <m:sSubSupPr>
            <m:ctrlPr>
              <w:rPr>
                <w:rFonts w:ascii="Cambria Math" w:hAnsi="Cambria Math"/>
                <w:i/>
                <w:sz w:val="20"/>
                <w:szCs w:val="20"/>
              </w:rPr>
            </m:ctrlPr>
          </m:sSubSupPr>
          <m:e>
            <m:r>
              <w:rPr>
                <w:rFonts w:ascii="Cambria Math" w:hAnsi="Cambria Math"/>
                <w:sz w:val="20"/>
                <w:szCs w:val="20"/>
              </w:rPr>
              <m:t>S</m:t>
            </m:r>
          </m:e>
          <m:sub>
            <m:r>
              <w:rPr>
                <w:rFonts w:ascii="Cambria Math" w:hAnsi="Cambria Math"/>
                <w:sz w:val="20"/>
                <w:szCs w:val="20"/>
                <w:lang w:val="en-US"/>
              </w:rPr>
              <m:t>k</m:t>
            </m:r>
            <m:r>
              <w:rPr>
                <w:rFonts w:ascii="Cambria Math" w:hAnsi="Cambria Math"/>
                <w:sz w:val="20"/>
                <w:szCs w:val="20"/>
              </w:rPr>
              <m:t>-1</m:t>
            </m:r>
          </m:sub>
          <m:sup>
            <m:r>
              <w:rPr>
                <w:rFonts w:ascii="Cambria Math" w:hAnsi="Cambria Math"/>
                <w:sz w:val="20"/>
                <w:szCs w:val="20"/>
              </w:rPr>
              <m:t>2-</m:t>
            </m:r>
          </m:sup>
        </m:sSubSup>
      </m:oMath>
      <w:r w:rsidRPr="0036656B">
        <w:rPr>
          <w:sz w:val="20"/>
          <w:szCs w:val="20"/>
        </w:rPr>
        <w:t xml:space="preserve"> определяются следующим образом:</w:t>
      </w:r>
      <w:bookmarkEnd w:id="125"/>
    </w:p>
    <w:p w14:paraId="39A81649" w14:textId="77777777" w:rsidR="0036656B" w:rsidRPr="0036656B" w:rsidRDefault="002F18FC" w:rsidP="0036656B">
      <w:pPr>
        <w:suppressAutoHyphens/>
        <w:spacing w:before="240" w:after="60"/>
        <w:jc w:val="both"/>
        <w:rPr>
          <w:rFonts w:ascii="Times New Roman" w:hAnsi="Times New Roman" w:cs="Times New Roman"/>
        </w:rPr>
      </w:pPr>
      <m:oMathPara>
        <m:oMath>
          <m:sSubSup>
            <m:sSubSupPr>
              <m:ctrlPr>
                <w:rPr>
                  <w:rFonts w:ascii="Cambria Math" w:hAnsi="Cambria Math" w:cs="Times New Roman"/>
                  <w:i/>
                </w:rPr>
              </m:ctrlPr>
            </m:sSubSupPr>
            <m:e>
              <m:r>
                <w:rPr>
                  <w:rFonts w:ascii="Cambria Math" w:hAnsi="Cambria Math" w:cs="Times New Roman"/>
                </w:rPr>
                <m:t>∆S</m:t>
              </m:r>
            </m:e>
            <m:sub>
              <m:r>
                <w:rPr>
                  <w:rFonts w:ascii="Cambria Math" w:hAnsi="Cambria Math" w:cs="Times New Roman"/>
                  <w:lang w:val="en-US"/>
                </w:rPr>
                <m:t>k</m:t>
              </m:r>
              <m:r>
                <w:rPr>
                  <w:rFonts w:ascii="Cambria Math" w:hAnsi="Cambria Math" w:cs="Times New Roman"/>
                </w:rPr>
                <m:t>-1</m:t>
              </m:r>
            </m:sub>
            <m:sup>
              <m:r>
                <w:rPr>
                  <w:rFonts w:ascii="Cambria Math" w:hAnsi="Cambria Math" w:cs="Times New Roman"/>
                </w:rPr>
                <m:t>1-</m:t>
              </m:r>
            </m:sup>
          </m:sSubSup>
          <m:r>
            <w:rPr>
              <w:rFonts w:ascii="Cambria Math" w:hAnsi="Cambria Math" w:cs="Times New Roman"/>
            </w:rPr>
            <m:t xml:space="preserve">= </m:t>
          </m:r>
          <m:sSubSup>
            <m:sSubSupPr>
              <m:ctrlPr>
                <w:rPr>
                  <w:rFonts w:ascii="Cambria Math" w:hAnsi="Cambria Math" w:cs="Times New Roman"/>
                  <w:i/>
                </w:rPr>
              </m:ctrlPr>
            </m:sSubSupPr>
            <m:e>
              <m:r>
                <w:rPr>
                  <w:rFonts w:ascii="Cambria Math" w:hAnsi="Cambria Math" w:cs="Times New Roman"/>
                  <w:lang w:val="en-US"/>
                </w:rPr>
                <m:t>S</m:t>
              </m:r>
            </m:e>
            <m:sub>
              <m:r>
                <w:rPr>
                  <w:rFonts w:ascii="Cambria Math" w:hAnsi="Cambria Math" w:cs="Times New Roman"/>
                </w:rPr>
                <m:t xml:space="preserve">k-1, </m:t>
              </m:r>
              <m:r>
                <w:rPr>
                  <w:rFonts w:ascii="Cambria Math" w:hAnsi="Cambria Math" w:cs="Times New Roman"/>
                  <w:lang w:val="en-US"/>
                </w:rPr>
                <m:t xml:space="preserve"> </m:t>
              </m:r>
              <m:r>
                <w:rPr>
                  <w:rFonts w:ascii="Cambria Math" w:hAnsi="Cambria Math" w:cs="Times New Roman"/>
                </w:rPr>
                <m:t xml:space="preserve"> 12</m:t>
              </m:r>
            </m:sub>
            <m:sup>
              <m:r>
                <w:rPr>
                  <w:rFonts w:ascii="Cambria Math" w:hAnsi="Cambria Math" w:cs="Times New Roman"/>
                </w:rPr>
                <m:t>НИТ.сниж</m:t>
              </m:r>
            </m:sup>
          </m:sSubSup>
          <m:r>
            <w:rPr>
              <w:rFonts w:ascii="Cambria Math" w:hAnsi="Cambria Math" w:cs="Times New Roman"/>
            </w:rPr>
            <m:t>-</m:t>
          </m:r>
          <m:nary>
            <m:naryPr>
              <m:chr m:val="∑"/>
              <m:limLoc m:val="undOvr"/>
              <m:ctrlPr>
                <w:rPr>
                  <w:rFonts w:ascii="Cambria Math" w:hAnsi="Cambria Math" w:cs="Times New Roman"/>
                  <w:i/>
                </w:rPr>
              </m:ctrlPr>
            </m:naryPr>
            <m:sub>
              <m:r>
                <w:rPr>
                  <w:rFonts w:ascii="Cambria Math" w:hAnsi="Cambria Math" w:cs="Times New Roman"/>
                </w:rPr>
                <m:t>m=1</m:t>
              </m:r>
            </m:sub>
            <m:sup>
              <m:r>
                <w:rPr>
                  <w:rFonts w:ascii="Cambria Math" w:hAnsi="Cambria Math" w:cs="Times New Roman"/>
                </w:rPr>
                <m:t>12</m:t>
              </m:r>
            </m:sup>
            <m:e>
              <m:sSubSup>
                <m:sSubSupPr>
                  <m:ctrlPr>
                    <w:rPr>
                      <w:rFonts w:ascii="Cambria Math" w:hAnsi="Cambria Math" w:cs="Times New Roman"/>
                      <w:i/>
                    </w:rPr>
                  </m:ctrlPr>
                </m:sSubSupPr>
                <m:e>
                  <m:r>
                    <w:rPr>
                      <w:rFonts w:ascii="Cambria Math" w:hAnsi="Cambria Math" w:cs="Times New Roman"/>
                      <w:lang w:val="en-US"/>
                    </w:rPr>
                    <m:t>S</m:t>
                  </m:r>
                  <m:ctrlPr>
                    <w:rPr>
                      <w:rFonts w:ascii="Cambria Math" w:hAnsi="Cambria Math" w:cs="Times New Roman"/>
                      <w:i/>
                      <w:lang w:val="en-US"/>
                    </w:rPr>
                  </m:ctrlPr>
                </m:e>
                <m:sub>
                  <m:r>
                    <w:rPr>
                      <w:rFonts w:ascii="Cambria Math" w:hAnsi="Cambria Math" w:cs="Times New Roman"/>
                      <w:lang w:val="en-US"/>
                    </w:rPr>
                    <m:t>k-1</m:t>
                  </m:r>
                  <m:r>
                    <w:rPr>
                      <w:rFonts w:ascii="Cambria Math" w:hAnsi="Cambria Math" w:cs="Times New Roman"/>
                    </w:rPr>
                    <m:t>,</m:t>
                  </m:r>
                  <m:r>
                    <w:rPr>
                      <w:rFonts w:ascii="Cambria Math" w:hAnsi="Cambria Math" w:cs="Times New Roman"/>
                      <w:lang w:val="en-US"/>
                    </w:rPr>
                    <m:t>m</m:t>
                  </m:r>
                </m:sub>
                <m:sup>
                  <m:r>
                    <w:rPr>
                      <w:rFonts w:ascii="Cambria Math" w:hAnsi="Cambria Math" w:cs="Times New Roman"/>
                    </w:rPr>
                    <m:t>-</m:t>
                  </m:r>
                </m:sup>
              </m:sSubSup>
            </m:e>
          </m:nary>
        </m:oMath>
      </m:oMathPara>
    </w:p>
    <w:p w14:paraId="006BCA16" w14:textId="77777777" w:rsidR="0036656B" w:rsidRPr="0036656B" w:rsidRDefault="0036656B" w:rsidP="0036656B">
      <w:pPr>
        <w:suppressAutoHyphens/>
        <w:spacing w:before="240" w:after="60"/>
        <w:jc w:val="both"/>
        <w:rPr>
          <w:rFonts w:ascii="Times New Roman" w:hAnsi="Times New Roman" w:cs="Times New Roman"/>
        </w:rPr>
      </w:pPr>
      <m:oMathPara>
        <m:oMath>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rPr>
                <m:t>S</m:t>
              </m:r>
            </m:e>
            <m:sub>
              <m:r>
                <w:rPr>
                  <w:rFonts w:ascii="Cambria Math" w:hAnsi="Cambria Math" w:cs="Times New Roman"/>
                  <w:lang w:val="en-US"/>
                </w:rPr>
                <m:t>k</m:t>
              </m:r>
              <m:r>
                <w:rPr>
                  <w:rFonts w:ascii="Cambria Math" w:hAnsi="Cambria Math" w:cs="Times New Roman"/>
                </w:rPr>
                <m:t>-1</m:t>
              </m:r>
            </m:sub>
            <m:sup>
              <m:r>
                <w:rPr>
                  <w:rFonts w:ascii="Cambria Math" w:hAnsi="Cambria Math" w:cs="Times New Roman"/>
                </w:rPr>
                <m:t>2-</m:t>
              </m:r>
            </m:sup>
          </m:sSubSup>
          <m:r>
            <w:rPr>
              <w:rFonts w:ascii="Cambria Math" w:hAnsi="Cambria Math" w:cs="Times New Roman"/>
            </w:rPr>
            <m:t xml:space="preserve">= </m:t>
          </m:r>
          <m:sSubSup>
            <m:sSubSupPr>
              <m:ctrlPr>
                <w:rPr>
                  <w:rFonts w:ascii="Cambria Math" w:hAnsi="Cambria Math" w:cs="Times New Roman"/>
                  <w:i/>
                </w:rPr>
              </m:ctrlPr>
            </m:sSubSupPr>
            <m:e>
              <m:r>
                <w:rPr>
                  <w:rFonts w:ascii="Cambria Math" w:hAnsi="Cambria Math" w:cs="Times New Roman"/>
                  <w:lang w:val="en-US"/>
                </w:rPr>
                <m:t>S</m:t>
              </m:r>
            </m:e>
            <m:sub>
              <m:r>
                <w:rPr>
                  <w:rFonts w:ascii="Cambria Math" w:hAnsi="Cambria Math" w:cs="Times New Roman"/>
                  <w:lang w:val="en-US"/>
                </w:rPr>
                <m:t>k</m:t>
              </m:r>
              <m:r>
                <w:rPr>
                  <w:rFonts w:ascii="Cambria Math" w:hAnsi="Cambria Math" w:cs="Times New Roman"/>
                </w:rPr>
                <m:t>-1</m:t>
              </m:r>
            </m:sub>
            <m:sup>
              <m:r>
                <w:rPr>
                  <w:rFonts w:ascii="Cambria Math" w:hAnsi="Cambria Math" w:cs="Times New Roman"/>
                </w:rPr>
                <m:t>БАЗА_расход</m:t>
              </m:r>
            </m:sup>
          </m:sSubSup>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lang w:val="en-US"/>
                </w:rPr>
                <m:t>S</m:t>
              </m:r>
              <m:ctrlPr>
                <w:rPr>
                  <w:rFonts w:ascii="Cambria Math" w:hAnsi="Cambria Math" w:cs="Times New Roman"/>
                  <w:i/>
                  <w:lang w:val="en-US"/>
                </w:rPr>
              </m:ctrlPr>
            </m:e>
            <m:sub>
              <m:r>
                <w:rPr>
                  <w:rFonts w:ascii="Cambria Math" w:hAnsi="Cambria Math" w:cs="Times New Roman"/>
                  <w:lang w:val="en-US"/>
                </w:rPr>
                <m:t>k</m:t>
              </m:r>
              <m:r>
                <w:rPr>
                  <w:rFonts w:ascii="Cambria Math" w:hAnsi="Cambria Math" w:cs="Times New Roman"/>
                </w:rPr>
                <m:t>-1</m:t>
              </m:r>
            </m:sub>
            <m:sup>
              <m:r>
                <w:rPr>
                  <w:rFonts w:ascii="Cambria Math" w:hAnsi="Cambria Math" w:cs="Times New Roman"/>
                </w:rPr>
                <m:t>+</m:t>
              </m:r>
            </m:sup>
          </m:sSubSup>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rPr>
                <m:t>∆</m:t>
              </m:r>
              <m:r>
                <w:rPr>
                  <w:rFonts w:ascii="Cambria Math" w:hAnsi="Cambria Math" w:cs="Times New Roman"/>
                  <w:lang w:val="en-US"/>
                </w:rPr>
                <m:t>S</m:t>
              </m:r>
            </m:e>
            <m:sub>
              <m:r>
                <w:rPr>
                  <w:rFonts w:ascii="Cambria Math" w:hAnsi="Cambria Math" w:cs="Times New Roman"/>
                </w:rPr>
                <m:t>k-1</m:t>
              </m:r>
            </m:sub>
            <m:sup>
              <m:r>
                <w:rPr>
                  <w:rFonts w:ascii="Cambria Math" w:hAnsi="Cambria Math" w:cs="Times New Roman"/>
                </w:rPr>
                <m:t>1+</m:t>
              </m:r>
            </m:sup>
          </m:sSubSup>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rPr>
                <m:t>∆</m:t>
              </m:r>
              <m:r>
                <w:rPr>
                  <w:rFonts w:ascii="Cambria Math" w:hAnsi="Cambria Math" w:cs="Times New Roman"/>
                  <w:lang w:val="en-US"/>
                </w:rPr>
                <m:t>S</m:t>
              </m:r>
            </m:e>
            <m:sub>
              <m:r>
                <w:rPr>
                  <w:rFonts w:ascii="Cambria Math" w:hAnsi="Cambria Math" w:cs="Times New Roman"/>
                </w:rPr>
                <m:t>k-1</m:t>
              </m:r>
            </m:sub>
            <m:sup>
              <m:r>
                <w:rPr>
                  <w:rFonts w:ascii="Cambria Math" w:hAnsi="Cambria Math" w:cs="Times New Roman"/>
                </w:rPr>
                <m:t>2+</m:t>
              </m:r>
            </m:sup>
          </m:sSubSup>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lang w:val="en-US"/>
                </w:rPr>
                <m:t>S</m:t>
              </m:r>
            </m:e>
            <m:sub>
              <m:r>
                <w:rPr>
                  <w:rFonts w:ascii="Cambria Math" w:hAnsi="Cambria Math" w:cs="Times New Roman"/>
                  <w:lang w:val="en-US"/>
                </w:rPr>
                <m:t>k-1</m:t>
              </m:r>
            </m:sub>
            <m:sup>
              <m:r>
                <w:rPr>
                  <w:rFonts w:ascii="Cambria Math" w:hAnsi="Cambria Math" w:cs="Times New Roman"/>
                </w:rPr>
                <m:t>ИРП.ФАКТ</m:t>
              </m:r>
            </m:sup>
          </m:sSubSup>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lang w:val="en-US"/>
                </w:rPr>
                <m:t>K</m:t>
              </m:r>
            </m:e>
            <m:sub>
              <m:r>
                <w:rPr>
                  <w:rFonts w:ascii="Cambria Math" w:hAnsi="Cambria Math" w:cs="Times New Roman"/>
                </w:rPr>
                <m:t>доля</m:t>
              </m:r>
            </m:sub>
          </m:sSub>
        </m:oMath>
      </m:oMathPara>
    </w:p>
    <w:p w14:paraId="4234601F" w14:textId="77777777" w:rsidR="0036656B" w:rsidRPr="0036656B" w:rsidRDefault="0036656B" w:rsidP="0036656B">
      <w:pPr>
        <w:pStyle w:val="af5"/>
        <w:suppressAutoHyphens/>
        <w:spacing w:before="120" w:after="120"/>
        <w:contextualSpacing w:val="0"/>
        <w:jc w:val="both"/>
        <w:rPr>
          <w:sz w:val="20"/>
          <w:szCs w:val="20"/>
        </w:rPr>
      </w:pPr>
      <w:r w:rsidRPr="0036656B">
        <w:rPr>
          <w:sz w:val="20"/>
          <w:szCs w:val="20"/>
        </w:rPr>
        <w:t>При этом:</w:t>
      </w:r>
    </w:p>
    <w:p w14:paraId="6E584C98" w14:textId="3CB6C014" w:rsidR="0036656B" w:rsidRPr="0036656B" w:rsidRDefault="0036656B" w:rsidP="0036656B">
      <w:pPr>
        <w:pStyle w:val="af5"/>
        <w:suppressAutoHyphens/>
        <w:spacing w:before="120" w:after="120"/>
        <w:contextualSpacing w:val="0"/>
        <w:jc w:val="both"/>
        <w:rPr>
          <w:sz w:val="20"/>
          <w:szCs w:val="20"/>
        </w:rPr>
      </w:pPr>
      <w:r w:rsidRPr="0036656B">
        <w:rPr>
          <w:sz w:val="20"/>
          <w:szCs w:val="20"/>
        </w:rPr>
        <w:t xml:space="preserve">при </w:t>
      </w:r>
      <w:r w:rsidRPr="0036656B">
        <w:rPr>
          <w:b/>
          <w:i/>
          <w:sz w:val="20"/>
          <w:szCs w:val="20"/>
          <w:lang w:val="en-US"/>
        </w:rPr>
        <w:t>k</w:t>
      </w:r>
      <w:r w:rsidRPr="0036656B">
        <w:rPr>
          <w:b/>
          <w:i/>
          <w:sz w:val="20"/>
          <w:szCs w:val="20"/>
        </w:rPr>
        <w:t xml:space="preserve"> &lt; </w:t>
      </w:r>
      <w:r w:rsidRPr="0036656B">
        <w:rPr>
          <w:sz w:val="20"/>
          <w:szCs w:val="20"/>
        </w:rPr>
        <w:t xml:space="preserve">номера календарного года, указанного </w:t>
      </w:r>
      <w:r w:rsidRPr="0036656B">
        <w:rPr>
          <w:b/>
          <w:sz w:val="20"/>
          <w:szCs w:val="20"/>
        </w:rPr>
        <w:t xml:space="preserve">в пункте </w:t>
      </w:r>
      <w:r w:rsidRPr="0036656B">
        <w:rPr>
          <w:b/>
          <w:sz w:val="20"/>
          <w:szCs w:val="20"/>
        </w:rPr>
        <w:fldChar w:fldCharType="begin"/>
      </w:r>
      <w:r w:rsidRPr="0036656B">
        <w:rPr>
          <w:b/>
          <w:sz w:val="20"/>
          <w:szCs w:val="20"/>
        </w:rPr>
        <w:instrText xml:space="preserve"> REF _Ref65781280 \r  \* MERGEFORMAT </w:instrText>
      </w:r>
      <w:r w:rsidRPr="0036656B">
        <w:rPr>
          <w:b/>
          <w:sz w:val="20"/>
          <w:szCs w:val="20"/>
        </w:rPr>
        <w:fldChar w:fldCharType="separate"/>
      </w:r>
      <w:r w:rsidR="00483165">
        <w:rPr>
          <w:b/>
          <w:sz w:val="20"/>
          <w:szCs w:val="20"/>
        </w:rPr>
        <w:t>4.2.4</w:t>
      </w:r>
      <w:r w:rsidRPr="0036656B">
        <w:rPr>
          <w:b/>
          <w:sz w:val="20"/>
          <w:szCs w:val="20"/>
        </w:rPr>
        <w:fldChar w:fldCharType="end"/>
      </w:r>
      <w:r w:rsidRPr="0036656B">
        <w:rPr>
          <w:sz w:val="20"/>
          <w:szCs w:val="20"/>
        </w:rPr>
        <w:t xml:space="preserve"> Договора, увеличенного на 2 (два):</w:t>
      </w:r>
    </w:p>
    <w:p w14:paraId="4C7F4586" w14:textId="77777777" w:rsidR="0036656B" w:rsidRPr="0036656B" w:rsidRDefault="0036656B" w:rsidP="0036656B">
      <w:pPr>
        <w:pStyle w:val="af5"/>
        <w:suppressAutoHyphens/>
        <w:spacing w:before="120" w:after="120"/>
        <w:contextualSpacing w:val="0"/>
        <w:jc w:val="both"/>
        <w:rPr>
          <w:sz w:val="20"/>
          <w:szCs w:val="20"/>
        </w:rPr>
      </w:pPr>
      <m:oMathPara>
        <m:oMath>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S</m:t>
              </m:r>
            </m:e>
            <m:sub>
              <m:r>
                <w:rPr>
                  <w:rFonts w:ascii="Cambria Math" w:hAnsi="Cambria Math"/>
                  <w:sz w:val="20"/>
                  <w:szCs w:val="20"/>
                  <w:lang w:val="en-US"/>
                </w:rPr>
                <m:t>k</m:t>
              </m:r>
              <m:r>
                <w:rPr>
                  <w:rFonts w:ascii="Cambria Math" w:hAnsi="Cambria Math"/>
                  <w:sz w:val="20"/>
                  <w:szCs w:val="20"/>
                </w:rPr>
                <m:t>-1</m:t>
              </m:r>
            </m:sub>
            <m:sup>
              <m:r>
                <w:rPr>
                  <w:rFonts w:ascii="Cambria Math" w:hAnsi="Cambria Math"/>
                  <w:sz w:val="20"/>
                  <w:szCs w:val="20"/>
                </w:rPr>
                <m:t>1-</m:t>
              </m:r>
            </m:sup>
          </m:sSubSup>
          <m:r>
            <w:rPr>
              <w:rFonts w:ascii="Cambria Math" w:hAnsi="Cambria Math"/>
              <w:sz w:val="20"/>
              <w:szCs w:val="20"/>
            </w:rPr>
            <m:t>=0</m:t>
          </m:r>
        </m:oMath>
      </m:oMathPara>
    </w:p>
    <w:p w14:paraId="499B0B82" w14:textId="77777777" w:rsidR="0036656B" w:rsidRPr="0036656B" w:rsidRDefault="0036656B" w:rsidP="0036656B">
      <w:pPr>
        <w:pStyle w:val="af5"/>
        <w:suppressAutoHyphens/>
        <w:spacing w:before="120" w:after="120"/>
        <w:contextualSpacing w:val="0"/>
        <w:jc w:val="both"/>
        <w:rPr>
          <w:sz w:val="20"/>
          <w:szCs w:val="20"/>
        </w:rPr>
      </w:pPr>
      <m:oMathPara>
        <m:oMath>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S</m:t>
              </m:r>
            </m:e>
            <m:sub>
              <m:r>
                <w:rPr>
                  <w:rFonts w:ascii="Cambria Math" w:hAnsi="Cambria Math"/>
                  <w:sz w:val="20"/>
                  <w:szCs w:val="20"/>
                  <w:lang w:val="en-US"/>
                </w:rPr>
                <m:t>k</m:t>
              </m:r>
              <m:r>
                <w:rPr>
                  <w:rFonts w:ascii="Cambria Math" w:hAnsi="Cambria Math"/>
                  <w:sz w:val="20"/>
                  <w:szCs w:val="20"/>
                </w:rPr>
                <m:t>-1</m:t>
              </m:r>
            </m:sub>
            <m:sup>
              <m:r>
                <w:rPr>
                  <w:rFonts w:ascii="Cambria Math" w:hAnsi="Cambria Math"/>
                  <w:sz w:val="20"/>
                  <w:szCs w:val="20"/>
                </w:rPr>
                <m:t>2-</m:t>
              </m:r>
            </m:sup>
          </m:sSubSup>
          <m:r>
            <w:rPr>
              <w:rFonts w:ascii="Cambria Math" w:hAnsi="Cambria Math"/>
              <w:sz w:val="20"/>
              <w:szCs w:val="20"/>
            </w:rPr>
            <m:t>=0</m:t>
          </m:r>
        </m:oMath>
      </m:oMathPara>
    </w:p>
    <w:p w14:paraId="5C154E4B" w14:textId="77777777" w:rsidR="0036656B" w:rsidRPr="0036656B" w:rsidRDefault="0036656B" w:rsidP="0036656B">
      <w:pPr>
        <w:suppressAutoHyphens/>
        <w:spacing w:before="240" w:after="60"/>
        <w:jc w:val="both"/>
        <w:rPr>
          <w:rFonts w:ascii="Times New Roman" w:hAnsi="Times New Roman" w:cs="Times New Roman"/>
        </w:rPr>
      </w:pPr>
      <w:r w:rsidRPr="0036656B">
        <w:rPr>
          <w:rFonts w:ascii="Times New Roman" w:hAnsi="Times New Roman" w:cs="Times New Roman"/>
        </w:rPr>
        <w:t>где</w:t>
      </w:r>
    </w:p>
    <w:p w14:paraId="38698BCE" w14:textId="21765049" w:rsidR="0036656B" w:rsidRPr="0036656B" w:rsidRDefault="002F18FC" w:rsidP="0036656B">
      <w:pPr>
        <w:suppressAutoHyphens/>
        <w:spacing w:before="120" w:after="120"/>
        <w:jc w:val="both"/>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lang w:val="en-US"/>
              </w:rPr>
              <m:t>S</m:t>
            </m:r>
          </m:e>
          <m:sub>
            <m:r>
              <w:rPr>
                <w:rFonts w:ascii="Cambria Math" w:hAnsi="Cambria Math" w:cs="Times New Roman"/>
              </w:rPr>
              <m:t>k-1,   12</m:t>
            </m:r>
          </m:sub>
          <m:sup>
            <m:r>
              <w:rPr>
                <w:rFonts w:ascii="Cambria Math" w:hAnsi="Cambria Math" w:cs="Times New Roman"/>
              </w:rPr>
              <m:t>НИТ.сниж</m:t>
            </m:r>
          </m:sup>
        </m:sSubSup>
      </m:oMath>
      <w:r w:rsidR="0036656B" w:rsidRPr="0036656B">
        <w:rPr>
          <w:rFonts w:ascii="Times New Roman" w:hAnsi="Times New Roman" w:cs="Times New Roman"/>
        </w:rPr>
        <w:t xml:space="preserve"> – значение величины </w:t>
      </w:r>
      <m:oMath>
        <m:sSubSup>
          <m:sSubSupPr>
            <m:ctrlPr>
              <w:rPr>
                <w:rFonts w:ascii="Cambria Math" w:hAnsi="Cambria Math" w:cs="Times New Roman"/>
                <w:i/>
              </w:rPr>
            </m:ctrlPr>
          </m:sSubSupPr>
          <m:e>
            <m:r>
              <w:rPr>
                <w:rFonts w:ascii="Cambria Math" w:hAnsi="Cambria Math" w:cs="Times New Roman"/>
              </w:rPr>
              <m:t>S</m:t>
            </m:r>
          </m:e>
          <m:sub>
            <m:r>
              <w:rPr>
                <w:rFonts w:ascii="Cambria Math" w:hAnsi="Cambria Math" w:cs="Times New Roman"/>
                <w:lang w:val="en-US"/>
              </w:rPr>
              <m:t>k</m:t>
            </m:r>
            <m:r>
              <w:rPr>
                <w:rFonts w:ascii="Cambria Math" w:hAnsi="Cambria Math" w:cs="Times New Roman"/>
              </w:rPr>
              <m:t>,  m</m:t>
            </m:r>
          </m:sub>
          <m:sup>
            <m:r>
              <w:rPr>
                <w:rFonts w:ascii="Cambria Math" w:hAnsi="Cambria Math" w:cs="Times New Roman"/>
              </w:rPr>
              <m:t>НИТ.сниж</m:t>
            </m:r>
          </m:sup>
        </m:sSubSup>
      </m:oMath>
      <w:r w:rsidR="0036656B" w:rsidRPr="0036656B">
        <w:rPr>
          <w:rFonts w:ascii="Times New Roman" w:hAnsi="Times New Roman" w:cs="Times New Roman"/>
        </w:rPr>
        <w:t xml:space="preserve">, рассчитанной в соответствии с </w:t>
      </w:r>
      <w:r w:rsidR="0036656B" w:rsidRPr="0036656B">
        <w:rPr>
          <w:rFonts w:ascii="Times New Roman" w:hAnsi="Times New Roman" w:cs="Times New Roman"/>
          <w:b/>
        </w:rPr>
        <w:t xml:space="preserve">пунктом </w:t>
      </w:r>
      <w:r w:rsidR="0036656B" w:rsidRPr="0036656B">
        <w:rPr>
          <w:rFonts w:ascii="Times New Roman" w:hAnsi="Times New Roman" w:cs="Times New Roman"/>
          <w:b/>
          <w:highlight w:val="yellow"/>
        </w:rPr>
        <w:fldChar w:fldCharType="begin"/>
      </w:r>
      <w:r w:rsidR="0036656B" w:rsidRPr="0036656B">
        <w:rPr>
          <w:rFonts w:ascii="Times New Roman" w:hAnsi="Times New Roman" w:cs="Times New Roman"/>
          <w:b/>
        </w:rPr>
        <w:instrText xml:space="preserve"> REF _Ref65523178 \r </w:instrText>
      </w:r>
      <w:r w:rsidR="0036656B">
        <w:rPr>
          <w:rFonts w:ascii="Times New Roman" w:hAnsi="Times New Roman" w:cs="Times New Roman"/>
          <w:b/>
        </w:rPr>
        <w:instrText xml:space="preserve"> \* MERGEFORMAT </w:instrText>
      </w:r>
      <w:r w:rsidR="0036656B" w:rsidRPr="0036656B">
        <w:rPr>
          <w:rFonts w:ascii="Times New Roman" w:hAnsi="Times New Roman" w:cs="Times New Roman"/>
          <w:b/>
          <w:highlight w:val="yellow"/>
        </w:rPr>
        <w:fldChar w:fldCharType="separate"/>
      </w:r>
      <w:r w:rsidR="00483165">
        <w:rPr>
          <w:rFonts w:ascii="Times New Roman" w:hAnsi="Times New Roman" w:cs="Times New Roman"/>
          <w:b/>
        </w:rPr>
        <w:t>4.3.3</w:t>
      </w:r>
      <w:r w:rsidR="0036656B" w:rsidRPr="0036656B">
        <w:rPr>
          <w:rFonts w:ascii="Times New Roman" w:hAnsi="Times New Roman" w:cs="Times New Roman"/>
          <w:b/>
          <w:highlight w:val="yellow"/>
        </w:rPr>
        <w:fldChar w:fldCharType="end"/>
      </w:r>
      <w:r w:rsidR="0036656B" w:rsidRPr="0036656B">
        <w:rPr>
          <w:rFonts w:ascii="Times New Roman" w:hAnsi="Times New Roman" w:cs="Times New Roman"/>
        </w:rPr>
        <w:t xml:space="preserve"> Договора в отношении </w:t>
      </w:r>
      <w:r w:rsidR="0036656B" w:rsidRPr="0036656B">
        <w:rPr>
          <w:rFonts w:ascii="Times New Roman" w:hAnsi="Times New Roman" w:cs="Times New Roman"/>
          <w:b/>
          <w:i/>
        </w:rPr>
        <w:t>декабря</w:t>
      </w:r>
      <w:r w:rsidR="0036656B" w:rsidRPr="0036656B">
        <w:rPr>
          <w:rFonts w:ascii="Times New Roman" w:hAnsi="Times New Roman" w:cs="Times New Roman"/>
        </w:rPr>
        <w:t xml:space="preserve"> предыдущего календарного года </w:t>
      </w:r>
      <w:r w:rsidR="0036656B" w:rsidRPr="0036656B">
        <w:rPr>
          <w:rFonts w:ascii="Times New Roman" w:hAnsi="Times New Roman" w:cs="Times New Roman"/>
          <w:b/>
          <w:i/>
          <w:lang w:val="en-US"/>
        </w:rPr>
        <w:t>k</w:t>
      </w:r>
      <w:r w:rsidR="0036656B" w:rsidRPr="0036656B">
        <w:rPr>
          <w:rFonts w:ascii="Times New Roman" w:hAnsi="Times New Roman" w:cs="Times New Roman"/>
          <w:b/>
          <w:i/>
        </w:rPr>
        <w:t xml:space="preserve">-1 </w:t>
      </w:r>
      <w:r w:rsidR="0036656B" w:rsidRPr="0036656B">
        <w:rPr>
          <w:rFonts w:ascii="Times New Roman" w:hAnsi="Times New Roman" w:cs="Times New Roman"/>
        </w:rPr>
        <w:t>(в рублях, без учета НДС);</w:t>
      </w:r>
    </w:p>
    <w:p w14:paraId="442541A4" w14:textId="44DEA493" w:rsidR="0036656B" w:rsidRPr="0036656B" w:rsidRDefault="002F18FC" w:rsidP="0036656B">
      <w:pPr>
        <w:suppressAutoHyphens/>
        <w:spacing w:before="120" w:after="120"/>
        <w:jc w:val="both"/>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lang w:val="en-US"/>
              </w:rPr>
              <m:t>S</m:t>
            </m:r>
            <m:ctrlPr>
              <w:rPr>
                <w:rFonts w:ascii="Cambria Math" w:hAnsi="Cambria Math" w:cs="Times New Roman"/>
                <w:i/>
                <w:lang w:val="en-US"/>
              </w:rPr>
            </m:ctrlPr>
          </m:e>
          <m:sub>
            <m:r>
              <w:rPr>
                <w:rFonts w:ascii="Cambria Math" w:hAnsi="Cambria Math" w:cs="Times New Roman"/>
                <w:lang w:val="en-US"/>
              </w:rPr>
              <m:t>k</m:t>
            </m:r>
            <m:r>
              <w:rPr>
                <w:rFonts w:ascii="Cambria Math" w:hAnsi="Cambria Math" w:cs="Times New Roman"/>
              </w:rPr>
              <m:t>-1,</m:t>
            </m:r>
            <m:r>
              <w:rPr>
                <w:rFonts w:ascii="Cambria Math" w:hAnsi="Cambria Math" w:cs="Times New Roman"/>
                <w:lang w:val="en-US"/>
              </w:rPr>
              <m:t>m</m:t>
            </m:r>
          </m:sub>
          <m:sup>
            <m:r>
              <w:rPr>
                <w:rFonts w:ascii="Cambria Math" w:hAnsi="Cambria Math" w:cs="Times New Roman"/>
              </w:rPr>
              <m:t>-</m:t>
            </m:r>
          </m:sup>
        </m:sSubSup>
      </m:oMath>
      <w:r w:rsidR="0036656B" w:rsidRPr="0036656B">
        <w:rPr>
          <w:rFonts w:ascii="Times New Roman" w:hAnsi="Times New Roman" w:cs="Times New Roman"/>
        </w:rPr>
        <w:t xml:space="preserve"> – значение величины </w:t>
      </w:r>
      <m:oMath>
        <m:sSubSup>
          <m:sSubSupPr>
            <m:ctrlPr>
              <w:rPr>
                <w:rFonts w:ascii="Cambria Math" w:hAnsi="Cambria Math" w:cs="Times New Roman"/>
                <w:i/>
              </w:rPr>
            </m:ctrlPr>
          </m:sSubSupPr>
          <m:e>
            <m:r>
              <w:rPr>
                <w:rFonts w:ascii="Cambria Math" w:hAnsi="Cambria Math" w:cs="Times New Roman"/>
                <w:lang w:val="en-US"/>
              </w:rPr>
              <m:t>S</m:t>
            </m:r>
            <m:ctrlPr>
              <w:rPr>
                <w:rFonts w:ascii="Cambria Math" w:hAnsi="Cambria Math" w:cs="Times New Roman"/>
                <w:i/>
                <w:lang w:val="en-US"/>
              </w:rPr>
            </m:ctrlPr>
          </m:e>
          <m:sub>
            <m:r>
              <w:rPr>
                <w:rFonts w:ascii="Cambria Math" w:hAnsi="Cambria Math" w:cs="Times New Roman"/>
                <w:lang w:val="en-US"/>
              </w:rPr>
              <m:t>k</m:t>
            </m:r>
            <m:r>
              <w:rPr>
                <w:rFonts w:ascii="Cambria Math" w:hAnsi="Cambria Math" w:cs="Times New Roman"/>
              </w:rPr>
              <m:t>,</m:t>
            </m:r>
            <m:r>
              <w:rPr>
                <w:rFonts w:ascii="Cambria Math" w:hAnsi="Cambria Math" w:cs="Times New Roman"/>
                <w:lang w:val="en-US"/>
              </w:rPr>
              <m:t>m</m:t>
            </m:r>
          </m:sub>
          <m:sup>
            <m:r>
              <w:rPr>
                <w:rFonts w:ascii="Cambria Math" w:hAnsi="Cambria Math" w:cs="Times New Roman"/>
              </w:rPr>
              <m:t>-</m:t>
            </m:r>
          </m:sup>
        </m:sSubSup>
      </m:oMath>
      <w:r w:rsidR="0036656B" w:rsidRPr="0036656B">
        <w:rPr>
          <w:rFonts w:ascii="Times New Roman" w:hAnsi="Times New Roman" w:cs="Times New Roman"/>
        </w:rPr>
        <w:t xml:space="preserve">, рассчитанной в соответствии с </w:t>
      </w:r>
      <w:r w:rsidR="0036656B" w:rsidRPr="0036656B">
        <w:rPr>
          <w:rFonts w:ascii="Times New Roman" w:hAnsi="Times New Roman" w:cs="Times New Roman"/>
          <w:b/>
        </w:rPr>
        <w:t xml:space="preserve">пунктом </w:t>
      </w:r>
      <w:r w:rsidR="0036656B" w:rsidRPr="0036656B">
        <w:rPr>
          <w:rFonts w:ascii="Times New Roman" w:hAnsi="Times New Roman" w:cs="Times New Roman"/>
          <w:b/>
          <w:highlight w:val="yellow"/>
        </w:rPr>
        <w:fldChar w:fldCharType="begin"/>
      </w:r>
      <w:r w:rsidR="0036656B" w:rsidRPr="0036656B">
        <w:rPr>
          <w:rFonts w:ascii="Times New Roman" w:hAnsi="Times New Roman" w:cs="Times New Roman"/>
          <w:b/>
        </w:rPr>
        <w:instrText xml:space="preserve"> REF _Ref65523178 \r </w:instrText>
      </w:r>
      <w:r w:rsidR="0036656B">
        <w:rPr>
          <w:rFonts w:ascii="Times New Roman" w:hAnsi="Times New Roman" w:cs="Times New Roman"/>
          <w:b/>
        </w:rPr>
        <w:instrText xml:space="preserve"> \* MERGEFORMAT </w:instrText>
      </w:r>
      <w:r w:rsidR="0036656B" w:rsidRPr="0036656B">
        <w:rPr>
          <w:rFonts w:ascii="Times New Roman" w:hAnsi="Times New Roman" w:cs="Times New Roman"/>
          <w:b/>
          <w:highlight w:val="yellow"/>
        </w:rPr>
        <w:fldChar w:fldCharType="separate"/>
      </w:r>
      <w:r w:rsidR="00483165">
        <w:rPr>
          <w:rFonts w:ascii="Times New Roman" w:hAnsi="Times New Roman" w:cs="Times New Roman"/>
          <w:b/>
        </w:rPr>
        <w:t>4.3.3</w:t>
      </w:r>
      <w:r w:rsidR="0036656B" w:rsidRPr="0036656B">
        <w:rPr>
          <w:rFonts w:ascii="Times New Roman" w:hAnsi="Times New Roman" w:cs="Times New Roman"/>
          <w:b/>
          <w:highlight w:val="yellow"/>
        </w:rPr>
        <w:fldChar w:fldCharType="end"/>
      </w:r>
      <w:r w:rsidR="0036656B" w:rsidRPr="0036656B">
        <w:rPr>
          <w:rFonts w:ascii="Times New Roman" w:hAnsi="Times New Roman" w:cs="Times New Roman"/>
        </w:rPr>
        <w:t xml:space="preserve"> Договора в отношении расчетного периода</w:t>
      </w:r>
      <w:r w:rsidR="0036656B" w:rsidRPr="0036656B">
        <w:rPr>
          <w:rFonts w:ascii="Times New Roman" w:hAnsi="Times New Roman" w:cs="Times New Roman"/>
          <w:b/>
          <w:i/>
        </w:rPr>
        <w:t xml:space="preserve"> </w:t>
      </w:r>
      <w:r w:rsidR="0036656B" w:rsidRPr="0036656B">
        <w:rPr>
          <w:rFonts w:ascii="Times New Roman" w:hAnsi="Times New Roman" w:cs="Times New Roman"/>
          <w:b/>
          <w:i/>
          <w:lang w:val="en-US"/>
        </w:rPr>
        <w:t>m</w:t>
      </w:r>
      <w:r w:rsidR="0036656B" w:rsidRPr="0036656B">
        <w:rPr>
          <w:rFonts w:ascii="Times New Roman" w:hAnsi="Times New Roman" w:cs="Times New Roman"/>
        </w:rPr>
        <w:t xml:space="preserve"> предыдущего календарного года </w:t>
      </w:r>
      <w:r w:rsidR="0036656B" w:rsidRPr="0036656B">
        <w:rPr>
          <w:rFonts w:ascii="Times New Roman" w:hAnsi="Times New Roman" w:cs="Times New Roman"/>
          <w:b/>
          <w:i/>
          <w:lang w:val="en-US"/>
        </w:rPr>
        <w:t>k</w:t>
      </w:r>
      <w:r w:rsidR="0036656B" w:rsidRPr="0036656B">
        <w:rPr>
          <w:rFonts w:ascii="Times New Roman" w:hAnsi="Times New Roman" w:cs="Times New Roman"/>
          <w:b/>
          <w:i/>
        </w:rPr>
        <w:t xml:space="preserve">-1 </w:t>
      </w:r>
      <w:r w:rsidR="0036656B" w:rsidRPr="0036656B">
        <w:rPr>
          <w:rFonts w:ascii="Times New Roman" w:hAnsi="Times New Roman" w:cs="Times New Roman"/>
        </w:rPr>
        <w:t>(в рублях, без учета НДС);</w:t>
      </w:r>
    </w:p>
    <w:p w14:paraId="64540851" w14:textId="7274F868" w:rsidR="0036656B" w:rsidRPr="0036656B" w:rsidRDefault="002F18FC" w:rsidP="0036656B">
      <w:pPr>
        <w:suppressAutoHyphens/>
        <w:spacing w:before="120" w:after="120"/>
        <w:jc w:val="both"/>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lang w:val="en-US"/>
              </w:rPr>
              <m:t>S</m:t>
            </m:r>
          </m:e>
          <m:sub>
            <m:r>
              <w:rPr>
                <w:rFonts w:ascii="Cambria Math" w:hAnsi="Cambria Math" w:cs="Times New Roman"/>
                <w:lang w:val="en-US"/>
              </w:rPr>
              <m:t>k</m:t>
            </m:r>
            <m:r>
              <w:rPr>
                <w:rFonts w:ascii="Cambria Math" w:hAnsi="Cambria Math" w:cs="Times New Roman"/>
              </w:rPr>
              <m:t>-1</m:t>
            </m:r>
          </m:sub>
          <m:sup>
            <m:r>
              <w:rPr>
                <w:rFonts w:ascii="Cambria Math" w:hAnsi="Cambria Math" w:cs="Times New Roman"/>
              </w:rPr>
              <m:t>БАЗА_расход</m:t>
            </m:r>
          </m:sup>
        </m:sSubSup>
      </m:oMath>
      <w:r w:rsidR="0036656B" w:rsidRPr="0036656B">
        <w:rPr>
          <w:rFonts w:ascii="Times New Roman" w:hAnsi="Times New Roman" w:cs="Times New Roman"/>
        </w:rPr>
        <w:t xml:space="preserve"> – </w:t>
      </w:r>
      <w:r w:rsidR="0036656B" w:rsidRPr="0036656B">
        <w:rPr>
          <w:rFonts w:ascii="Times New Roman" w:hAnsi="Times New Roman" w:cs="Times New Roman"/>
          <w:b/>
        </w:rPr>
        <w:t>сумма</w:t>
      </w:r>
      <w:r w:rsidR="0036656B" w:rsidRPr="0036656B">
        <w:rPr>
          <w:rFonts w:ascii="Times New Roman" w:hAnsi="Times New Roman" w:cs="Times New Roman"/>
        </w:rPr>
        <w:t xml:space="preserve"> значений, определяемых аналогично порядку расчета величины </w:t>
      </w:r>
      <m:oMath>
        <m:sSubSup>
          <m:sSubSupPr>
            <m:ctrlPr>
              <w:rPr>
                <w:rFonts w:ascii="Cambria Math" w:hAnsi="Cambria Math" w:cs="Times New Roman"/>
                <w:i/>
              </w:rPr>
            </m:ctrlPr>
          </m:sSubSupPr>
          <m:e>
            <m:r>
              <w:rPr>
                <w:rFonts w:ascii="Cambria Math" w:hAnsi="Cambria Math" w:cs="Times New Roman"/>
                <w:lang w:val="en-US"/>
              </w:rPr>
              <m:t>S</m:t>
            </m:r>
          </m:e>
          <m:sub>
            <m:r>
              <w:rPr>
                <w:rFonts w:ascii="Cambria Math" w:hAnsi="Cambria Math" w:cs="Times New Roman"/>
                <w:lang w:val="en-US"/>
              </w:rPr>
              <m:t>k</m:t>
            </m:r>
            <m:r>
              <w:rPr>
                <w:rFonts w:ascii="Cambria Math" w:hAnsi="Cambria Math" w:cs="Times New Roman"/>
              </w:rPr>
              <m:t>,</m:t>
            </m:r>
            <m:r>
              <w:rPr>
                <w:rFonts w:ascii="Cambria Math" w:hAnsi="Cambria Math" w:cs="Times New Roman"/>
                <w:lang w:val="en-US"/>
              </w:rPr>
              <m:t>i</m:t>
            </m:r>
            <m:r>
              <w:rPr>
                <w:rFonts w:ascii="Cambria Math" w:hAnsi="Cambria Math" w:cs="Times New Roman"/>
              </w:rPr>
              <m:t>-1</m:t>
            </m:r>
          </m:sub>
          <m:sup>
            <m:r>
              <w:rPr>
                <w:rFonts w:ascii="Cambria Math" w:hAnsi="Cambria Math" w:cs="Times New Roman"/>
              </w:rPr>
              <m:t>БАЗА_расход</m:t>
            </m:r>
          </m:sup>
        </m:sSubSup>
      </m:oMath>
      <w:r w:rsidR="0036656B" w:rsidRPr="0036656B">
        <w:rPr>
          <w:rFonts w:ascii="Times New Roman" w:hAnsi="Times New Roman" w:cs="Times New Roman"/>
        </w:rPr>
        <w:t xml:space="preserve">, указанному в </w:t>
      </w:r>
      <w:r w:rsidR="0036656B" w:rsidRPr="0036656B">
        <w:rPr>
          <w:rFonts w:ascii="Times New Roman" w:hAnsi="Times New Roman" w:cs="Times New Roman"/>
          <w:b/>
        </w:rPr>
        <w:t xml:space="preserve">пункте </w:t>
      </w:r>
      <w:r w:rsidR="0036656B" w:rsidRPr="0036656B">
        <w:rPr>
          <w:rFonts w:ascii="Times New Roman" w:hAnsi="Times New Roman" w:cs="Times New Roman"/>
          <w:b/>
          <w:highlight w:val="yellow"/>
        </w:rPr>
        <w:fldChar w:fldCharType="begin"/>
      </w:r>
      <w:r w:rsidR="0036656B" w:rsidRPr="0036656B">
        <w:rPr>
          <w:rFonts w:ascii="Times New Roman" w:hAnsi="Times New Roman" w:cs="Times New Roman"/>
          <w:b/>
        </w:rPr>
        <w:instrText xml:space="preserve"> REF _Ref65543288 \r </w:instrText>
      </w:r>
      <w:r w:rsidR="0036656B">
        <w:rPr>
          <w:rFonts w:ascii="Times New Roman" w:hAnsi="Times New Roman" w:cs="Times New Roman"/>
          <w:b/>
        </w:rPr>
        <w:instrText xml:space="preserve"> \* MERGEFORMAT </w:instrText>
      </w:r>
      <w:r w:rsidR="0036656B" w:rsidRPr="0036656B">
        <w:rPr>
          <w:rFonts w:ascii="Times New Roman" w:hAnsi="Times New Roman" w:cs="Times New Roman"/>
          <w:b/>
          <w:highlight w:val="yellow"/>
        </w:rPr>
        <w:fldChar w:fldCharType="separate"/>
      </w:r>
      <w:r w:rsidR="00483165">
        <w:rPr>
          <w:rFonts w:ascii="Times New Roman" w:hAnsi="Times New Roman" w:cs="Times New Roman"/>
          <w:b/>
        </w:rPr>
        <w:t>4.3.2.4</w:t>
      </w:r>
      <w:r w:rsidR="0036656B" w:rsidRPr="0036656B">
        <w:rPr>
          <w:rFonts w:ascii="Times New Roman" w:hAnsi="Times New Roman" w:cs="Times New Roman"/>
          <w:b/>
          <w:highlight w:val="yellow"/>
        </w:rPr>
        <w:fldChar w:fldCharType="end"/>
      </w:r>
      <w:r w:rsidR="0036656B" w:rsidRPr="0036656B">
        <w:rPr>
          <w:rFonts w:ascii="Times New Roman" w:hAnsi="Times New Roman" w:cs="Times New Roman"/>
        </w:rPr>
        <w:t xml:space="preserve"> Договора, в отношении каждого мероприятия, которое было включено Сторонами в Инвестиционную программу на календарный год </w:t>
      </w:r>
      <w:r w:rsidR="0036656B" w:rsidRPr="0036656B">
        <w:rPr>
          <w:rFonts w:ascii="Times New Roman" w:hAnsi="Times New Roman" w:cs="Times New Roman"/>
          <w:b/>
          <w:i/>
          <w:lang w:val="en-US"/>
        </w:rPr>
        <w:t>k</w:t>
      </w:r>
      <w:r w:rsidR="0036656B" w:rsidRPr="0036656B">
        <w:rPr>
          <w:rFonts w:ascii="Times New Roman" w:hAnsi="Times New Roman" w:cs="Times New Roman"/>
          <w:b/>
          <w:i/>
        </w:rPr>
        <w:t>-1</w:t>
      </w:r>
      <w:r w:rsidR="0036656B" w:rsidRPr="0036656B">
        <w:rPr>
          <w:rFonts w:ascii="Times New Roman" w:hAnsi="Times New Roman" w:cs="Times New Roman"/>
        </w:rPr>
        <w:t xml:space="preserve"> (в рублях, без учета НДС);</w:t>
      </w:r>
    </w:p>
    <w:p w14:paraId="06D0002B" w14:textId="73B58D76" w:rsidR="0036656B" w:rsidRPr="0036656B" w:rsidRDefault="002F18FC" w:rsidP="0036656B">
      <w:pPr>
        <w:suppressAutoHyphens/>
        <w:spacing w:before="120" w:after="120"/>
        <w:jc w:val="both"/>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lang w:val="en-US"/>
              </w:rPr>
              <m:t>S</m:t>
            </m:r>
            <m:ctrlPr>
              <w:rPr>
                <w:rFonts w:ascii="Cambria Math" w:hAnsi="Cambria Math" w:cs="Times New Roman"/>
                <w:i/>
                <w:lang w:val="en-US"/>
              </w:rPr>
            </m:ctrlPr>
          </m:e>
          <m:sub>
            <m:r>
              <w:rPr>
                <w:rFonts w:ascii="Cambria Math" w:hAnsi="Cambria Math" w:cs="Times New Roman"/>
                <w:lang w:val="en-US"/>
              </w:rPr>
              <m:t>k</m:t>
            </m:r>
            <m:r>
              <w:rPr>
                <w:rFonts w:ascii="Cambria Math" w:hAnsi="Cambria Math" w:cs="Times New Roman"/>
              </w:rPr>
              <m:t>-1</m:t>
            </m:r>
          </m:sub>
          <m:sup>
            <m:r>
              <w:rPr>
                <w:rFonts w:ascii="Cambria Math" w:hAnsi="Cambria Math" w:cs="Times New Roman"/>
              </w:rPr>
              <m:t>+</m:t>
            </m:r>
          </m:sup>
        </m:sSubSup>
      </m:oMath>
      <w:r w:rsidR="0036656B" w:rsidRPr="0036656B">
        <w:rPr>
          <w:rFonts w:ascii="Times New Roman" w:hAnsi="Times New Roman" w:cs="Times New Roman"/>
        </w:rPr>
        <w:t xml:space="preserve"> – </w:t>
      </w:r>
      <w:r w:rsidR="0036656B" w:rsidRPr="0036656B">
        <w:rPr>
          <w:rFonts w:ascii="Times New Roman" w:hAnsi="Times New Roman" w:cs="Times New Roman"/>
          <w:b/>
        </w:rPr>
        <w:t>сумма</w:t>
      </w:r>
      <w:r w:rsidR="0036656B" w:rsidRPr="0036656B">
        <w:rPr>
          <w:rFonts w:ascii="Times New Roman" w:hAnsi="Times New Roman" w:cs="Times New Roman"/>
        </w:rPr>
        <w:t xml:space="preserve"> значений величины </w:t>
      </w:r>
      <m:oMath>
        <m:sSubSup>
          <m:sSubSupPr>
            <m:ctrlPr>
              <w:rPr>
                <w:rFonts w:ascii="Cambria Math" w:hAnsi="Cambria Math" w:cs="Times New Roman"/>
                <w:i/>
              </w:rPr>
            </m:ctrlPr>
          </m:sSubSupPr>
          <m:e>
            <m:r>
              <w:rPr>
                <w:rFonts w:ascii="Cambria Math" w:hAnsi="Cambria Math" w:cs="Times New Roman"/>
                <w:lang w:val="en-US"/>
              </w:rPr>
              <m:t>S</m:t>
            </m:r>
            <m:ctrlPr>
              <w:rPr>
                <w:rFonts w:ascii="Cambria Math" w:hAnsi="Cambria Math" w:cs="Times New Roman"/>
                <w:i/>
                <w:lang w:val="en-US"/>
              </w:rPr>
            </m:ctrlPr>
          </m:e>
          <m:sub>
            <m:r>
              <w:rPr>
                <w:rFonts w:ascii="Cambria Math" w:hAnsi="Cambria Math" w:cs="Times New Roman"/>
                <w:lang w:val="en-US"/>
              </w:rPr>
              <m:t>k</m:t>
            </m:r>
            <m:r>
              <w:rPr>
                <w:rFonts w:ascii="Cambria Math" w:hAnsi="Cambria Math" w:cs="Times New Roman"/>
              </w:rPr>
              <m:t>,</m:t>
            </m:r>
            <m:r>
              <w:rPr>
                <w:rFonts w:ascii="Cambria Math" w:hAnsi="Cambria Math" w:cs="Times New Roman"/>
                <w:lang w:val="en-US"/>
              </w:rPr>
              <m:t>m</m:t>
            </m:r>
          </m:sub>
          <m:sup>
            <m:r>
              <w:rPr>
                <w:rFonts w:ascii="Cambria Math" w:hAnsi="Cambria Math" w:cs="Times New Roman"/>
              </w:rPr>
              <m:t>+</m:t>
            </m:r>
          </m:sup>
        </m:sSubSup>
      </m:oMath>
      <w:r w:rsidR="0036656B" w:rsidRPr="0036656B">
        <w:rPr>
          <w:rFonts w:ascii="Times New Roman" w:hAnsi="Times New Roman" w:cs="Times New Roman"/>
        </w:rPr>
        <w:t xml:space="preserve"> , рассчитанных в соответствии с </w:t>
      </w:r>
      <w:r w:rsidR="0036656B" w:rsidRPr="0036656B">
        <w:rPr>
          <w:rFonts w:ascii="Times New Roman" w:hAnsi="Times New Roman" w:cs="Times New Roman"/>
          <w:b/>
        </w:rPr>
        <w:t xml:space="preserve">пунктом </w:t>
      </w:r>
      <w:r w:rsidR="0036656B" w:rsidRPr="0036656B">
        <w:rPr>
          <w:rFonts w:ascii="Times New Roman" w:hAnsi="Times New Roman" w:cs="Times New Roman"/>
          <w:b/>
          <w:highlight w:val="yellow"/>
        </w:rPr>
        <w:fldChar w:fldCharType="begin"/>
      </w:r>
      <w:r w:rsidR="0036656B" w:rsidRPr="0036656B">
        <w:rPr>
          <w:rFonts w:ascii="Times New Roman" w:hAnsi="Times New Roman" w:cs="Times New Roman"/>
          <w:b/>
        </w:rPr>
        <w:instrText xml:space="preserve"> REF _Ref65522964 \r </w:instrText>
      </w:r>
      <w:r w:rsidR="0036656B">
        <w:rPr>
          <w:rFonts w:ascii="Times New Roman" w:hAnsi="Times New Roman" w:cs="Times New Roman"/>
          <w:b/>
        </w:rPr>
        <w:instrText xml:space="preserve"> \* MERGEFORMAT </w:instrText>
      </w:r>
      <w:r w:rsidR="0036656B" w:rsidRPr="0036656B">
        <w:rPr>
          <w:rFonts w:ascii="Times New Roman" w:hAnsi="Times New Roman" w:cs="Times New Roman"/>
          <w:b/>
          <w:highlight w:val="yellow"/>
        </w:rPr>
        <w:fldChar w:fldCharType="separate"/>
      </w:r>
      <w:r w:rsidR="00483165">
        <w:rPr>
          <w:rFonts w:ascii="Times New Roman" w:hAnsi="Times New Roman" w:cs="Times New Roman"/>
          <w:b/>
        </w:rPr>
        <w:t>4.3.2</w:t>
      </w:r>
      <w:r w:rsidR="0036656B" w:rsidRPr="0036656B">
        <w:rPr>
          <w:rFonts w:ascii="Times New Roman" w:hAnsi="Times New Roman" w:cs="Times New Roman"/>
          <w:b/>
          <w:highlight w:val="yellow"/>
        </w:rPr>
        <w:fldChar w:fldCharType="end"/>
      </w:r>
      <w:r w:rsidR="0036656B" w:rsidRPr="0036656B">
        <w:rPr>
          <w:rFonts w:ascii="Times New Roman" w:hAnsi="Times New Roman" w:cs="Times New Roman"/>
        </w:rPr>
        <w:t xml:space="preserve"> Договора в отношении каждого месяца календарного года </w:t>
      </w:r>
      <w:r w:rsidR="0036656B" w:rsidRPr="0036656B">
        <w:rPr>
          <w:rFonts w:ascii="Times New Roman" w:hAnsi="Times New Roman" w:cs="Times New Roman"/>
          <w:b/>
          <w:i/>
          <w:lang w:val="en-US"/>
        </w:rPr>
        <w:t>k</w:t>
      </w:r>
      <w:r w:rsidR="0036656B" w:rsidRPr="0036656B">
        <w:rPr>
          <w:rFonts w:ascii="Times New Roman" w:hAnsi="Times New Roman" w:cs="Times New Roman"/>
          <w:b/>
          <w:i/>
        </w:rPr>
        <w:t>-1</w:t>
      </w:r>
      <w:r w:rsidR="0036656B" w:rsidRPr="0036656B">
        <w:rPr>
          <w:rFonts w:ascii="Times New Roman" w:hAnsi="Times New Roman" w:cs="Times New Roman"/>
        </w:rPr>
        <w:t xml:space="preserve"> (в рублях, без учета НДС);</w:t>
      </w:r>
    </w:p>
    <w:p w14:paraId="74A324F2" w14:textId="168686E0" w:rsidR="0036656B" w:rsidRPr="0036656B" w:rsidRDefault="002F18FC" w:rsidP="0036656B">
      <w:pPr>
        <w:suppressAutoHyphens/>
        <w:spacing w:before="120" w:after="120"/>
        <w:jc w:val="both"/>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rPr>
              <m:t>∆</m:t>
            </m:r>
            <m:r>
              <w:rPr>
                <w:rFonts w:ascii="Cambria Math" w:hAnsi="Cambria Math" w:cs="Times New Roman"/>
                <w:lang w:val="en-US"/>
              </w:rPr>
              <m:t>S</m:t>
            </m:r>
          </m:e>
          <m:sub>
            <m:r>
              <w:rPr>
                <w:rFonts w:ascii="Cambria Math" w:hAnsi="Cambria Math" w:cs="Times New Roman"/>
              </w:rPr>
              <m:t>k-1</m:t>
            </m:r>
          </m:sub>
          <m:sup>
            <m:r>
              <w:rPr>
                <w:rFonts w:ascii="Cambria Math" w:hAnsi="Cambria Math" w:cs="Times New Roman"/>
              </w:rPr>
              <m:t>1+</m:t>
            </m:r>
          </m:sup>
        </m:sSubSup>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rPr>
              <m:t>∆</m:t>
            </m:r>
            <m:r>
              <w:rPr>
                <w:rFonts w:ascii="Cambria Math" w:hAnsi="Cambria Math" w:cs="Times New Roman"/>
                <w:lang w:val="en-US"/>
              </w:rPr>
              <m:t>S</m:t>
            </m:r>
          </m:e>
          <m:sub>
            <m:r>
              <w:rPr>
                <w:rFonts w:ascii="Cambria Math" w:hAnsi="Cambria Math" w:cs="Times New Roman"/>
              </w:rPr>
              <m:t>k-1</m:t>
            </m:r>
          </m:sub>
          <m:sup>
            <m:r>
              <w:rPr>
                <w:rFonts w:ascii="Cambria Math" w:hAnsi="Cambria Math" w:cs="Times New Roman"/>
              </w:rPr>
              <m:t>2+</m:t>
            </m:r>
          </m:sup>
        </m:sSubSup>
      </m:oMath>
      <w:r w:rsidR="0036656B" w:rsidRPr="0036656B">
        <w:rPr>
          <w:rFonts w:ascii="Times New Roman" w:hAnsi="Times New Roman" w:cs="Times New Roman"/>
        </w:rPr>
        <w:t xml:space="preserve"> – величины, определенные в </w:t>
      </w:r>
      <w:r w:rsidR="0036656B" w:rsidRPr="0036656B">
        <w:rPr>
          <w:rFonts w:ascii="Times New Roman" w:hAnsi="Times New Roman" w:cs="Times New Roman"/>
          <w:b/>
        </w:rPr>
        <w:t xml:space="preserve">пункте </w:t>
      </w:r>
      <w:r w:rsidR="0036656B" w:rsidRPr="0036656B">
        <w:rPr>
          <w:rFonts w:ascii="Times New Roman" w:hAnsi="Times New Roman" w:cs="Times New Roman"/>
          <w:b/>
          <w:highlight w:val="yellow"/>
        </w:rPr>
        <w:fldChar w:fldCharType="begin"/>
      </w:r>
      <w:r w:rsidR="0036656B" w:rsidRPr="0036656B">
        <w:rPr>
          <w:rFonts w:ascii="Times New Roman" w:hAnsi="Times New Roman" w:cs="Times New Roman"/>
          <w:b/>
        </w:rPr>
        <w:instrText xml:space="preserve"> REF _Ref65782493 \r </w:instrText>
      </w:r>
      <w:r w:rsidR="0036656B">
        <w:rPr>
          <w:rFonts w:ascii="Times New Roman" w:hAnsi="Times New Roman" w:cs="Times New Roman"/>
          <w:b/>
        </w:rPr>
        <w:instrText xml:space="preserve"> \* MERGEFORMAT </w:instrText>
      </w:r>
      <w:r w:rsidR="0036656B" w:rsidRPr="0036656B">
        <w:rPr>
          <w:rFonts w:ascii="Times New Roman" w:hAnsi="Times New Roman" w:cs="Times New Roman"/>
          <w:b/>
          <w:highlight w:val="yellow"/>
        </w:rPr>
        <w:fldChar w:fldCharType="separate"/>
      </w:r>
      <w:r w:rsidR="00483165">
        <w:rPr>
          <w:rFonts w:ascii="Times New Roman" w:hAnsi="Times New Roman" w:cs="Times New Roman"/>
          <w:b/>
        </w:rPr>
        <w:t>4.3.2.10</w:t>
      </w:r>
      <w:r w:rsidR="0036656B" w:rsidRPr="0036656B">
        <w:rPr>
          <w:rFonts w:ascii="Times New Roman" w:hAnsi="Times New Roman" w:cs="Times New Roman"/>
          <w:b/>
          <w:highlight w:val="yellow"/>
        </w:rPr>
        <w:fldChar w:fldCharType="end"/>
      </w:r>
      <w:r w:rsidR="0036656B" w:rsidRPr="0036656B">
        <w:rPr>
          <w:rFonts w:ascii="Times New Roman" w:hAnsi="Times New Roman" w:cs="Times New Roman"/>
        </w:rPr>
        <w:t xml:space="preserve"> Договора.</w:t>
      </w:r>
    </w:p>
    <w:p w14:paraId="31CD4204" w14:textId="55C66E2A" w:rsidR="0036656B" w:rsidRPr="0036656B" w:rsidRDefault="002F18FC" w:rsidP="0036656B">
      <w:pPr>
        <w:suppressAutoHyphens/>
        <w:spacing w:before="120" w:after="60"/>
        <w:jc w:val="both"/>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lang w:val="en-US"/>
              </w:rPr>
              <m:t>S</m:t>
            </m:r>
          </m:e>
          <m:sub>
            <m:r>
              <w:rPr>
                <w:rFonts w:ascii="Cambria Math" w:hAnsi="Cambria Math" w:cs="Times New Roman"/>
                <w:lang w:val="en-US"/>
              </w:rPr>
              <m:t>k</m:t>
            </m:r>
            <m:r>
              <w:rPr>
                <w:rFonts w:ascii="Cambria Math" w:hAnsi="Cambria Math" w:cs="Times New Roman"/>
              </w:rPr>
              <m:t>-1</m:t>
            </m:r>
          </m:sub>
          <m:sup>
            <m:r>
              <w:rPr>
                <w:rFonts w:ascii="Cambria Math" w:hAnsi="Cambria Math" w:cs="Times New Roman"/>
              </w:rPr>
              <m:t>ИРП.ФАКТ</m:t>
            </m:r>
          </m:sup>
        </m:sSubSup>
      </m:oMath>
      <w:r w:rsidR="0036656B" w:rsidRPr="0036656B">
        <w:rPr>
          <w:rFonts w:ascii="Times New Roman" w:hAnsi="Times New Roman" w:cs="Times New Roman"/>
        </w:rPr>
        <w:t xml:space="preserve"> – согласованная Сторонами в соответствии с </w:t>
      </w:r>
      <w:r w:rsidR="0036656B" w:rsidRPr="0036656B">
        <w:rPr>
          <w:rFonts w:ascii="Times New Roman" w:hAnsi="Times New Roman" w:cs="Times New Roman"/>
          <w:b/>
        </w:rPr>
        <w:t xml:space="preserve">пунктом </w:t>
      </w:r>
      <w:r w:rsidR="0036656B" w:rsidRPr="0036656B">
        <w:rPr>
          <w:rFonts w:ascii="Times New Roman" w:hAnsi="Times New Roman" w:cs="Times New Roman"/>
          <w:b/>
        </w:rPr>
        <w:fldChar w:fldCharType="begin"/>
      </w:r>
      <w:r w:rsidR="0036656B" w:rsidRPr="0036656B">
        <w:rPr>
          <w:rFonts w:ascii="Times New Roman" w:hAnsi="Times New Roman" w:cs="Times New Roman"/>
          <w:b/>
        </w:rPr>
        <w:instrText xml:space="preserve"> REF _Ref65543647 \r  \* MERGEFORMAT </w:instrText>
      </w:r>
      <w:r w:rsidR="0036656B" w:rsidRPr="0036656B">
        <w:rPr>
          <w:rFonts w:ascii="Times New Roman" w:hAnsi="Times New Roman" w:cs="Times New Roman"/>
          <w:b/>
        </w:rPr>
        <w:fldChar w:fldCharType="separate"/>
      </w:r>
      <w:r w:rsidR="00483165">
        <w:rPr>
          <w:rFonts w:ascii="Times New Roman" w:hAnsi="Times New Roman" w:cs="Times New Roman"/>
          <w:b/>
        </w:rPr>
        <w:t>4.2.3</w:t>
      </w:r>
      <w:r w:rsidR="0036656B" w:rsidRPr="0036656B">
        <w:rPr>
          <w:rFonts w:ascii="Times New Roman" w:hAnsi="Times New Roman" w:cs="Times New Roman"/>
          <w:b/>
        </w:rPr>
        <w:fldChar w:fldCharType="end"/>
      </w:r>
      <w:r w:rsidR="0036656B" w:rsidRPr="0036656B">
        <w:rPr>
          <w:rFonts w:ascii="Times New Roman" w:hAnsi="Times New Roman" w:cs="Times New Roman"/>
          <w:b/>
        </w:rPr>
        <w:t xml:space="preserve"> </w:t>
      </w:r>
      <w:r w:rsidR="0036656B" w:rsidRPr="0036656B">
        <w:rPr>
          <w:rFonts w:ascii="Times New Roman" w:hAnsi="Times New Roman" w:cs="Times New Roman"/>
        </w:rPr>
        <w:t xml:space="preserve">Договора плановая стоимость мероприятий Инвестиционной программы на прошедший календарный год </w:t>
      </w:r>
      <w:r w:rsidR="0036656B" w:rsidRPr="0036656B">
        <w:rPr>
          <w:rFonts w:ascii="Times New Roman" w:hAnsi="Times New Roman" w:cs="Times New Roman"/>
          <w:b/>
          <w:i/>
          <w:lang w:val="en-US"/>
        </w:rPr>
        <w:t>k</w:t>
      </w:r>
      <w:r w:rsidR="0036656B" w:rsidRPr="0036656B">
        <w:rPr>
          <w:rFonts w:ascii="Times New Roman" w:hAnsi="Times New Roman" w:cs="Times New Roman"/>
          <w:b/>
          <w:i/>
        </w:rPr>
        <w:t>-1</w:t>
      </w:r>
      <w:r w:rsidR="0036656B" w:rsidRPr="0036656B">
        <w:rPr>
          <w:rFonts w:ascii="Times New Roman" w:hAnsi="Times New Roman" w:cs="Times New Roman"/>
        </w:rPr>
        <w:t xml:space="preserve">, выполнение которых в течение календарного года </w:t>
      </w:r>
      <w:r w:rsidR="0036656B" w:rsidRPr="0036656B">
        <w:rPr>
          <w:rFonts w:ascii="Times New Roman" w:hAnsi="Times New Roman" w:cs="Times New Roman"/>
          <w:b/>
          <w:i/>
          <w:lang w:val="en-US"/>
        </w:rPr>
        <w:t>k</w:t>
      </w:r>
      <w:r w:rsidR="0036656B" w:rsidRPr="0036656B">
        <w:rPr>
          <w:rFonts w:ascii="Times New Roman" w:hAnsi="Times New Roman" w:cs="Times New Roman"/>
          <w:b/>
          <w:i/>
        </w:rPr>
        <w:t>-1</w:t>
      </w:r>
      <w:r w:rsidR="0036656B" w:rsidRPr="0036656B">
        <w:rPr>
          <w:rFonts w:ascii="Times New Roman" w:hAnsi="Times New Roman" w:cs="Times New Roman"/>
        </w:rPr>
        <w:t xml:space="preserve"> было согласовано Сторонами в соответствии с требованиями Стандарта взаимодействия и Договора на основании отчета об исполнении Инвестиционной программы за календарный год </w:t>
      </w:r>
      <w:r w:rsidR="0036656B" w:rsidRPr="0036656B">
        <w:rPr>
          <w:rFonts w:ascii="Times New Roman" w:hAnsi="Times New Roman" w:cs="Times New Roman"/>
          <w:b/>
          <w:i/>
          <w:lang w:val="en-US"/>
        </w:rPr>
        <w:t>k</w:t>
      </w:r>
      <w:r w:rsidR="0036656B" w:rsidRPr="0036656B">
        <w:rPr>
          <w:rFonts w:ascii="Times New Roman" w:hAnsi="Times New Roman" w:cs="Times New Roman"/>
          <w:b/>
          <w:i/>
        </w:rPr>
        <w:t>-1</w:t>
      </w:r>
      <w:r w:rsidR="0036656B" w:rsidRPr="0036656B">
        <w:rPr>
          <w:rFonts w:ascii="Times New Roman" w:hAnsi="Times New Roman" w:cs="Times New Roman"/>
        </w:rPr>
        <w:t>, предоставленного Поставщиком (в рублях, без учета НДС).</w:t>
      </w:r>
    </w:p>
    <w:p w14:paraId="2A6A4EB9" w14:textId="4A3CCBF4" w:rsidR="0036656B" w:rsidRPr="0036656B" w:rsidRDefault="0036656B" w:rsidP="00784CD8">
      <w:pPr>
        <w:pStyle w:val="af5"/>
        <w:numPr>
          <w:ilvl w:val="0"/>
          <w:numId w:val="20"/>
        </w:numPr>
        <w:tabs>
          <w:tab w:val="left" w:pos="1134"/>
        </w:tabs>
        <w:suppressAutoHyphens/>
        <w:spacing w:before="120" w:after="120"/>
        <w:ind w:left="0" w:firstLine="567"/>
        <w:contextualSpacing w:val="0"/>
        <w:jc w:val="both"/>
        <w:rPr>
          <w:sz w:val="20"/>
          <w:szCs w:val="20"/>
        </w:rPr>
      </w:pPr>
      <w:r w:rsidRPr="0036656B">
        <w:rPr>
          <w:sz w:val="20"/>
          <w:szCs w:val="20"/>
        </w:rPr>
        <w:t xml:space="preserve">При определении величины </w:t>
      </w:r>
      <m:oMath>
        <m:sSubSup>
          <m:sSubSupPr>
            <m:ctrlPr>
              <w:rPr>
                <w:rFonts w:ascii="Cambria Math" w:hAnsi="Cambria Math"/>
                <w:i/>
                <w:sz w:val="20"/>
                <w:szCs w:val="20"/>
              </w:rPr>
            </m:ctrlPr>
          </m:sSubSupPr>
          <m:e>
            <m:r>
              <w:rPr>
                <w:rFonts w:ascii="Cambria Math" w:hAnsi="Cambria Math"/>
                <w:sz w:val="20"/>
                <w:szCs w:val="20"/>
              </w:rPr>
              <m:t>∆</m:t>
            </m:r>
            <m:r>
              <w:rPr>
                <w:rFonts w:ascii="Cambria Math" w:hAnsi="Cambria Math"/>
                <w:sz w:val="20"/>
                <w:szCs w:val="20"/>
                <w:lang w:val="en-US"/>
              </w:rPr>
              <m:t>S</m:t>
            </m:r>
          </m:e>
          <m:sub>
            <m:r>
              <w:rPr>
                <w:rFonts w:ascii="Cambria Math" w:hAnsi="Cambria Math"/>
                <w:sz w:val="20"/>
                <w:szCs w:val="20"/>
              </w:rPr>
              <m:t>k-1</m:t>
            </m:r>
          </m:sub>
          <m:sup>
            <m:r>
              <w:rPr>
                <w:rFonts w:ascii="Cambria Math" w:hAnsi="Cambria Math"/>
                <w:sz w:val="20"/>
                <w:szCs w:val="20"/>
              </w:rPr>
              <m:t>2+</m:t>
            </m:r>
          </m:sup>
        </m:sSubSup>
      </m:oMath>
      <w:r w:rsidRPr="0036656B">
        <w:rPr>
          <w:sz w:val="20"/>
          <w:szCs w:val="20"/>
        </w:rPr>
        <w:t xml:space="preserve"> </w:t>
      </w:r>
      <w:r w:rsidRPr="0036656B">
        <w:rPr>
          <w:b/>
          <w:sz w:val="20"/>
          <w:szCs w:val="20"/>
        </w:rPr>
        <w:t xml:space="preserve">в пункте </w:t>
      </w:r>
      <w:r w:rsidRPr="0036656B">
        <w:rPr>
          <w:b/>
          <w:sz w:val="20"/>
          <w:szCs w:val="20"/>
        </w:rPr>
        <w:fldChar w:fldCharType="begin"/>
      </w:r>
      <w:r w:rsidRPr="0036656B">
        <w:rPr>
          <w:b/>
          <w:sz w:val="20"/>
          <w:szCs w:val="20"/>
        </w:rPr>
        <w:instrText xml:space="preserve"> REF _Ref65782493 \r  \* MERGEFORMAT </w:instrText>
      </w:r>
      <w:r w:rsidRPr="0036656B">
        <w:rPr>
          <w:b/>
          <w:sz w:val="20"/>
          <w:szCs w:val="20"/>
        </w:rPr>
        <w:fldChar w:fldCharType="separate"/>
      </w:r>
      <w:r w:rsidR="00483165">
        <w:rPr>
          <w:b/>
          <w:sz w:val="20"/>
          <w:szCs w:val="20"/>
        </w:rPr>
        <w:t>4.3.2.10</w:t>
      </w:r>
      <w:r w:rsidRPr="0036656B">
        <w:rPr>
          <w:b/>
          <w:sz w:val="20"/>
          <w:szCs w:val="20"/>
        </w:rPr>
        <w:fldChar w:fldCharType="end"/>
      </w:r>
      <w:r w:rsidRPr="0036656B">
        <w:rPr>
          <w:sz w:val="20"/>
          <w:szCs w:val="20"/>
        </w:rPr>
        <w:t xml:space="preserve"> Договора, а также величин </w:t>
      </w:r>
      <m:oMath>
        <m:sSubSup>
          <m:sSubSupPr>
            <m:ctrlPr>
              <w:rPr>
                <w:rFonts w:ascii="Cambria Math" w:hAnsi="Cambria Math"/>
                <w:i/>
                <w:sz w:val="20"/>
                <w:szCs w:val="20"/>
              </w:rPr>
            </m:ctrlPr>
          </m:sSubSupPr>
          <m:e>
            <m:r>
              <w:rPr>
                <w:rFonts w:ascii="Cambria Math" w:hAnsi="Cambria Math"/>
                <w:sz w:val="20"/>
                <w:szCs w:val="20"/>
              </w:rPr>
              <m:t>∆</m:t>
            </m:r>
            <m:r>
              <w:rPr>
                <w:rFonts w:ascii="Cambria Math" w:hAnsi="Cambria Math"/>
                <w:sz w:val="20"/>
                <w:szCs w:val="20"/>
                <w:lang w:val="en-US"/>
              </w:rPr>
              <m:t>S</m:t>
            </m:r>
          </m:e>
          <m:sub>
            <m:r>
              <w:rPr>
                <w:rFonts w:ascii="Cambria Math" w:hAnsi="Cambria Math"/>
                <w:sz w:val="20"/>
                <w:szCs w:val="20"/>
              </w:rPr>
              <m:t>k-1</m:t>
            </m:r>
          </m:sub>
          <m:sup>
            <m:r>
              <w:rPr>
                <w:rFonts w:ascii="Cambria Math" w:hAnsi="Cambria Math"/>
                <w:sz w:val="20"/>
                <w:szCs w:val="20"/>
              </w:rPr>
              <m:t>2-</m:t>
            </m:r>
          </m:sup>
        </m:sSubSup>
      </m:oMath>
      <w:r w:rsidRPr="0036656B">
        <w:rPr>
          <w:sz w:val="20"/>
          <w:szCs w:val="20"/>
        </w:rPr>
        <w:t xml:space="preserve"> и </w:t>
      </w:r>
      <m:oMath>
        <m:sSubSup>
          <m:sSubSupPr>
            <m:ctrlPr>
              <w:rPr>
                <w:rFonts w:ascii="Cambria Math" w:hAnsi="Cambria Math"/>
                <w:i/>
                <w:sz w:val="20"/>
                <w:szCs w:val="20"/>
              </w:rPr>
            </m:ctrlPr>
          </m:sSubSupPr>
          <m:e>
            <m:r>
              <w:rPr>
                <w:rFonts w:ascii="Cambria Math" w:hAnsi="Cambria Math"/>
                <w:sz w:val="20"/>
                <w:szCs w:val="20"/>
                <w:lang w:val="en-US"/>
              </w:rPr>
              <m:t>S</m:t>
            </m:r>
          </m:e>
          <m:sub>
            <m:r>
              <w:rPr>
                <w:rFonts w:ascii="Cambria Math" w:hAnsi="Cambria Math"/>
                <w:sz w:val="20"/>
                <w:szCs w:val="20"/>
                <w:lang w:val="en-US"/>
              </w:rPr>
              <m:t>k</m:t>
            </m:r>
            <m:r>
              <w:rPr>
                <w:rFonts w:ascii="Cambria Math" w:hAnsi="Cambria Math"/>
                <w:sz w:val="20"/>
                <w:szCs w:val="20"/>
              </w:rPr>
              <m:t>-1</m:t>
            </m:r>
          </m:sub>
          <m:sup>
            <m:r>
              <w:rPr>
                <w:rFonts w:ascii="Cambria Math" w:hAnsi="Cambria Math"/>
                <w:sz w:val="20"/>
                <w:szCs w:val="20"/>
              </w:rPr>
              <m:t>ИРП.ФАКТ</m:t>
            </m:r>
          </m:sup>
        </m:sSubSup>
      </m:oMath>
      <w:r w:rsidRPr="0036656B">
        <w:rPr>
          <w:sz w:val="20"/>
          <w:szCs w:val="20"/>
        </w:rPr>
        <w:t xml:space="preserve"> в </w:t>
      </w:r>
      <w:r w:rsidRPr="0036656B">
        <w:rPr>
          <w:b/>
          <w:sz w:val="20"/>
          <w:szCs w:val="20"/>
        </w:rPr>
        <w:t xml:space="preserve">пункте </w:t>
      </w:r>
      <w:r w:rsidRPr="0036656B">
        <w:rPr>
          <w:b/>
          <w:sz w:val="20"/>
          <w:szCs w:val="20"/>
          <w:highlight w:val="yellow"/>
        </w:rPr>
        <w:fldChar w:fldCharType="begin"/>
      </w:r>
      <w:r w:rsidRPr="0036656B">
        <w:rPr>
          <w:b/>
          <w:sz w:val="20"/>
          <w:szCs w:val="20"/>
        </w:rPr>
        <w:instrText xml:space="preserve"> REF _Ref65545534 \r </w:instrText>
      </w:r>
      <w:r>
        <w:rPr>
          <w:b/>
          <w:sz w:val="20"/>
          <w:szCs w:val="20"/>
        </w:rPr>
        <w:instrText xml:space="preserve"> \* MERGEFORMAT </w:instrText>
      </w:r>
      <w:r w:rsidRPr="0036656B">
        <w:rPr>
          <w:b/>
          <w:sz w:val="20"/>
          <w:szCs w:val="20"/>
          <w:highlight w:val="yellow"/>
        </w:rPr>
        <w:fldChar w:fldCharType="separate"/>
      </w:r>
      <w:r w:rsidR="00483165">
        <w:rPr>
          <w:b/>
          <w:sz w:val="20"/>
          <w:szCs w:val="20"/>
        </w:rPr>
        <w:t>4.3.3.2</w:t>
      </w:r>
      <w:r w:rsidRPr="0036656B">
        <w:rPr>
          <w:b/>
          <w:sz w:val="20"/>
          <w:szCs w:val="20"/>
          <w:highlight w:val="yellow"/>
        </w:rPr>
        <w:fldChar w:fldCharType="end"/>
      </w:r>
      <w:r w:rsidRPr="0036656B">
        <w:rPr>
          <w:sz w:val="20"/>
          <w:szCs w:val="20"/>
        </w:rPr>
        <w:t xml:space="preserve"> Договора Стороны исходят их того, что мероприятие Инвестиционной программы предыдущего календарного года </w:t>
      </w:r>
      <w:r w:rsidRPr="0036656B">
        <w:rPr>
          <w:b/>
          <w:i/>
          <w:sz w:val="20"/>
          <w:szCs w:val="20"/>
          <w:lang w:val="en-US"/>
        </w:rPr>
        <w:t>k</w:t>
      </w:r>
      <w:r w:rsidRPr="0036656B">
        <w:rPr>
          <w:b/>
          <w:i/>
          <w:sz w:val="20"/>
          <w:szCs w:val="20"/>
        </w:rPr>
        <w:t>-1</w:t>
      </w:r>
      <w:r w:rsidRPr="0036656B">
        <w:rPr>
          <w:i/>
          <w:sz w:val="20"/>
          <w:szCs w:val="20"/>
        </w:rPr>
        <w:t xml:space="preserve"> </w:t>
      </w:r>
      <w:r w:rsidRPr="0036656B">
        <w:rPr>
          <w:sz w:val="20"/>
          <w:szCs w:val="20"/>
        </w:rPr>
        <w:t>не может считаться исполненным, если выполняется хотя бы одно из условий:</w:t>
      </w:r>
    </w:p>
    <w:p w14:paraId="4B5ADCAF" w14:textId="77777777" w:rsidR="0036656B" w:rsidRPr="0036656B" w:rsidRDefault="0036656B" w:rsidP="00784CD8">
      <w:pPr>
        <w:pStyle w:val="af5"/>
        <w:numPr>
          <w:ilvl w:val="0"/>
          <w:numId w:val="18"/>
        </w:numPr>
        <w:suppressAutoHyphens/>
        <w:spacing w:after="60"/>
        <w:ind w:left="851" w:hanging="284"/>
        <w:contextualSpacing w:val="0"/>
        <w:jc w:val="both"/>
        <w:rPr>
          <w:sz w:val="20"/>
          <w:szCs w:val="20"/>
        </w:rPr>
      </w:pPr>
      <w:r w:rsidRPr="0036656B">
        <w:rPr>
          <w:sz w:val="20"/>
          <w:szCs w:val="20"/>
        </w:rPr>
        <w:t xml:space="preserve">включение мероприятия в Инвестиционную программу календарного года </w:t>
      </w:r>
      <w:r w:rsidRPr="0036656B">
        <w:rPr>
          <w:b/>
          <w:i/>
          <w:sz w:val="20"/>
          <w:szCs w:val="20"/>
          <w:lang w:val="en-US"/>
        </w:rPr>
        <w:t>k</w:t>
      </w:r>
      <w:r w:rsidRPr="0036656B">
        <w:rPr>
          <w:b/>
          <w:i/>
          <w:sz w:val="20"/>
          <w:szCs w:val="20"/>
        </w:rPr>
        <w:t>-1</w:t>
      </w:r>
      <w:r w:rsidRPr="0036656B">
        <w:rPr>
          <w:sz w:val="20"/>
          <w:szCs w:val="20"/>
        </w:rPr>
        <w:t xml:space="preserve"> не было согласовано Сторонами в порядке, определенном Стандартом взаимодействия и Договором;</w:t>
      </w:r>
    </w:p>
    <w:p w14:paraId="77D0F85E" w14:textId="77777777" w:rsidR="0036656B" w:rsidRPr="0036656B" w:rsidRDefault="0036656B" w:rsidP="00784CD8">
      <w:pPr>
        <w:pStyle w:val="af5"/>
        <w:numPr>
          <w:ilvl w:val="0"/>
          <w:numId w:val="18"/>
        </w:numPr>
        <w:suppressAutoHyphens/>
        <w:spacing w:after="60"/>
        <w:ind w:left="851" w:hanging="284"/>
        <w:contextualSpacing w:val="0"/>
        <w:jc w:val="both"/>
        <w:rPr>
          <w:sz w:val="20"/>
          <w:szCs w:val="20"/>
        </w:rPr>
      </w:pPr>
      <w:r w:rsidRPr="0036656B">
        <w:rPr>
          <w:sz w:val="20"/>
          <w:szCs w:val="20"/>
        </w:rPr>
        <w:t xml:space="preserve">Поставщиком не предоставлена отчетная документация об исполнении Инвестиционной программы за предыдущий календарный год </w:t>
      </w:r>
      <w:r w:rsidRPr="0036656B">
        <w:rPr>
          <w:b/>
          <w:i/>
          <w:sz w:val="20"/>
          <w:szCs w:val="20"/>
          <w:lang w:val="en-US"/>
        </w:rPr>
        <w:t>k</w:t>
      </w:r>
      <w:r w:rsidRPr="0036656B">
        <w:rPr>
          <w:b/>
          <w:i/>
          <w:sz w:val="20"/>
          <w:szCs w:val="20"/>
        </w:rPr>
        <w:t>-1</w:t>
      </w:r>
      <w:r w:rsidRPr="0036656B">
        <w:rPr>
          <w:sz w:val="20"/>
          <w:szCs w:val="20"/>
        </w:rPr>
        <w:t>, в порядке, определенном Стандартом взаимодействия;</w:t>
      </w:r>
    </w:p>
    <w:p w14:paraId="26D52357" w14:textId="77777777" w:rsidR="0036656B" w:rsidRPr="0036656B" w:rsidRDefault="0036656B" w:rsidP="00784CD8">
      <w:pPr>
        <w:pStyle w:val="af5"/>
        <w:numPr>
          <w:ilvl w:val="0"/>
          <w:numId w:val="18"/>
        </w:numPr>
        <w:suppressAutoHyphens/>
        <w:spacing w:after="60"/>
        <w:ind w:left="851" w:hanging="284"/>
        <w:contextualSpacing w:val="0"/>
        <w:jc w:val="both"/>
        <w:rPr>
          <w:sz w:val="20"/>
          <w:szCs w:val="20"/>
        </w:rPr>
      </w:pPr>
      <w:r w:rsidRPr="0036656B">
        <w:rPr>
          <w:sz w:val="20"/>
          <w:szCs w:val="20"/>
        </w:rPr>
        <w:t xml:space="preserve">в составе отчетной документации об исполнении Инвестиционной программы за предыдущий календарный год </w:t>
      </w:r>
      <w:r w:rsidRPr="0036656B">
        <w:rPr>
          <w:b/>
          <w:i/>
          <w:sz w:val="20"/>
          <w:szCs w:val="20"/>
          <w:lang w:val="en-US"/>
        </w:rPr>
        <w:t>k</w:t>
      </w:r>
      <w:r w:rsidRPr="0036656B">
        <w:rPr>
          <w:b/>
          <w:i/>
          <w:sz w:val="20"/>
          <w:szCs w:val="20"/>
        </w:rPr>
        <w:t>-1</w:t>
      </w:r>
      <w:r w:rsidRPr="0036656B">
        <w:rPr>
          <w:sz w:val="20"/>
          <w:szCs w:val="20"/>
        </w:rPr>
        <w:t>, Поставщиком не представлены подтверждающие документы в отношении данного мероприятия Инвестиционной программы (перечень и формы подтверждающих документов определены в Стандарте взаимодействия);</w:t>
      </w:r>
    </w:p>
    <w:p w14:paraId="59B97760" w14:textId="77777777" w:rsidR="0036656B" w:rsidRPr="0036656B" w:rsidRDefault="0036656B" w:rsidP="00784CD8">
      <w:pPr>
        <w:pStyle w:val="af5"/>
        <w:numPr>
          <w:ilvl w:val="0"/>
          <w:numId w:val="18"/>
        </w:numPr>
        <w:suppressAutoHyphens/>
        <w:spacing w:after="60"/>
        <w:ind w:left="851" w:hanging="284"/>
        <w:contextualSpacing w:val="0"/>
        <w:jc w:val="both"/>
        <w:rPr>
          <w:sz w:val="20"/>
          <w:szCs w:val="20"/>
        </w:rPr>
      </w:pPr>
      <w:r w:rsidRPr="0036656B">
        <w:rPr>
          <w:sz w:val="20"/>
          <w:szCs w:val="20"/>
        </w:rPr>
        <w:t xml:space="preserve">Покупатель в соответствии с порядком, указанным в Стандарте взаимодействия, при проверке фактического выполнения мероприятий, вне зависимости от результатов выполнения контрольных точек (промежуточных и финальных), выявил и зафиксировал отсутствие фактически проведенных мероприятий либо несоответствие фактически проведенных мероприятий (в том числе содержания и качества этих мероприятий, а также иных критериев, предусмотренных Стандартом взаимодействия) тем мероприятиям (в том числе содержанию и качеству этих мероприятий, а также иным критериям, предусмотренным Стандартом взаимодействия), которые были зафиксированы Сторонами в Инвестиционной программе на календарный год </w:t>
      </w:r>
      <w:r w:rsidRPr="0036656B">
        <w:rPr>
          <w:b/>
          <w:i/>
          <w:sz w:val="20"/>
          <w:szCs w:val="20"/>
          <w:lang w:val="en-US"/>
        </w:rPr>
        <w:t>k</w:t>
      </w:r>
      <w:r w:rsidRPr="0036656B">
        <w:rPr>
          <w:b/>
          <w:i/>
          <w:sz w:val="20"/>
          <w:szCs w:val="20"/>
        </w:rPr>
        <w:t>-1</w:t>
      </w:r>
      <w:r w:rsidRPr="0036656B">
        <w:rPr>
          <w:i/>
          <w:sz w:val="20"/>
          <w:szCs w:val="20"/>
        </w:rPr>
        <w:t xml:space="preserve"> </w:t>
      </w:r>
      <w:r w:rsidRPr="0036656B">
        <w:rPr>
          <w:sz w:val="20"/>
          <w:szCs w:val="20"/>
        </w:rPr>
        <w:t xml:space="preserve">или были представлены Поставщиком в отчетной документации об исполнении Инвестиционной программы за предыдущий календарный год </w:t>
      </w:r>
      <w:r w:rsidRPr="0036656B">
        <w:rPr>
          <w:b/>
          <w:i/>
          <w:sz w:val="20"/>
          <w:szCs w:val="20"/>
          <w:lang w:val="en-US"/>
        </w:rPr>
        <w:t>k</w:t>
      </w:r>
      <w:r w:rsidRPr="0036656B">
        <w:rPr>
          <w:b/>
          <w:i/>
          <w:sz w:val="20"/>
          <w:szCs w:val="20"/>
        </w:rPr>
        <w:t>-1</w:t>
      </w:r>
      <w:r w:rsidRPr="0036656B">
        <w:rPr>
          <w:sz w:val="20"/>
          <w:szCs w:val="20"/>
        </w:rPr>
        <w:t>.</w:t>
      </w:r>
    </w:p>
    <w:p w14:paraId="3B25959C" w14:textId="77777777" w:rsidR="0036656B" w:rsidRPr="0036656B" w:rsidRDefault="0036656B" w:rsidP="0036656B">
      <w:pPr>
        <w:suppressAutoHyphens/>
        <w:spacing w:after="60"/>
        <w:ind w:firstLine="567"/>
        <w:jc w:val="both"/>
        <w:rPr>
          <w:rFonts w:ascii="Times New Roman" w:hAnsi="Times New Roman" w:cs="Times New Roman"/>
        </w:rPr>
      </w:pPr>
      <w:r w:rsidRPr="0036656B">
        <w:rPr>
          <w:rFonts w:ascii="Times New Roman" w:hAnsi="Times New Roman" w:cs="Times New Roman"/>
        </w:rPr>
        <w:t>Прочие критерии и основания по признанию мероприятия невыполненным, а также порядок урегулирования спорных ситуаций при согласовании и исполнении мероприятий указаны в Стандарте взаимодействия сторон.</w:t>
      </w:r>
    </w:p>
    <w:p w14:paraId="2BE9658E" w14:textId="77777777" w:rsidR="0036656B" w:rsidRPr="0036656B" w:rsidRDefault="0036656B" w:rsidP="0036656B">
      <w:pPr>
        <w:suppressAutoHyphens/>
        <w:spacing w:before="120"/>
        <w:ind w:firstLine="539"/>
        <w:jc w:val="both"/>
        <w:rPr>
          <w:rFonts w:ascii="Times New Roman" w:hAnsi="Times New Roman" w:cs="Times New Roman"/>
        </w:rPr>
      </w:pPr>
      <w:r w:rsidRPr="0036656B">
        <w:rPr>
          <w:rFonts w:ascii="Times New Roman" w:hAnsi="Times New Roman" w:cs="Times New Roman"/>
        </w:rPr>
        <w:lastRenderedPageBreak/>
        <w:t>4.4</w:t>
      </w:r>
      <w:r w:rsidRPr="0036656B">
        <w:rPr>
          <w:rStyle w:val="af4"/>
          <w:rFonts w:ascii="Times New Roman" w:hAnsi="Times New Roman" w:cs="Times New Roman"/>
        </w:rPr>
        <w:footnoteReference w:id="7"/>
      </w:r>
      <w:r w:rsidRPr="0036656B">
        <w:rPr>
          <w:rFonts w:ascii="Times New Roman" w:hAnsi="Times New Roman" w:cs="Times New Roman"/>
        </w:rPr>
        <w:t xml:space="preserve">. При расчетах за тепловую энергию, Покупатель возмещает Поставщику затраты, связанные с частичным или полным невозвратом конденсата (затраты на воду и </w:t>
      </w:r>
      <w:proofErr w:type="spellStart"/>
      <w:r w:rsidRPr="0036656B">
        <w:rPr>
          <w:rFonts w:ascii="Times New Roman" w:hAnsi="Times New Roman" w:cs="Times New Roman"/>
        </w:rPr>
        <w:t>химводоподготовку</w:t>
      </w:r>
      <w:proofErr w:type="spellEnd"/>
      <w:r w:rsidRPr="0036656B">
        <w:rPr>
          <w:rFonts w:ascii="Times New Roman" w:hAnsi="Times New Roman" w:cs="Times New Roman"/>
        </w:rPr>
        <w:t>), а также возмещают затраты при поступлении на источник тепловой энергии конденсата, качество которого не соответствует условиям договора, по ценам, определяемым по соглашению сторон.</w:t>
      </w:r>
    </w:p>
    <w:p w14:paraId="3A9E7130" w14:textId="1D2DD80F" w:rsidR="00D13581" w:rsidRPr="00375FC1" w:rsidRDefault="00EC2467" w:rsidP="00C42633">
      <w:pPr>
        <w:suppressAutoHyphens/>
        <w:spacing w:before="120"/>
        <w:ind w:firstLine="539"/>
        <w:jc w:val="both"/>
        <w:rPr>
          <w:rFonts w:ascii="Times New Roman" w:hAnsi="Times New Roman" w:cs="Times New Roman"/>
        </w:rPr>
      </w:pPr>
      <w:r w:rsidRPr="00375FC1">
        <w:rPr>
          <w:rFonts w:ascii="Times New Roman" w:hAnsi="Times New Roman" w:cs="Times New Roman"/>
        </w:rPr>
        <w:t>4.5</w:t>
      </w:r>
      <w:r w:rsidR="00BE46EB">
        <w:rPr>
          <w:rStyle w:val="af4"/>
          <w:rFonts w:ascii="Times New Roman" w:hAnsi="Times New Roman" w:cs="Times New Roman"/>
        </w:rPr>
        <w:footnoteReference w:id="8"/>
      </w:r>
      <w:r w:rsidRPr="00375FC1">
        <w:rPr>
          <w:rFonts w:ascii="Times New Roman" w:hAnsi="Times New Roman" w:cs="Times New Roman"/>
        </w:rPr>
        <w:t>. Расчет за теплоноситель</w:t>
      </w:r>
      <w:r w:rsidR="003E1EBE" w:rsidRPr="00375FC1">
        <w:rPr>
          <w:rFonts w:ascii="Times New Roman" w:hAnsi="Times New Roman" w:cs="Times New Roman"/>
        </w:rPr>
        <w:t xml:space="preserve"> (или невозвращенный конденсат)</w:t>
      </w:r>
      <w:r w:rsidRPr="00375FC1">
        <w:rPr>
          <w:rFonts w:ascii="Times New Roman" w:hAnsi="Times New Roman" w:cs="Times New Roman"/>
        </w:rPr>
        <w:t xml:space="preserve"> производится по цене, которая является ценой, определяемой по соглашению сторон Договора, рассчитываемой в отношении расчетных периодов календарного года </w:t>
      </w:r>
      <w:r w:rsidRPr="00375FC1">
        <w:rPr>
          <w:rFonts w:ascii="Times New Roman" w:hAnsi="Times New Roman" w:cs="Times New Roman"/>
          <w:b/>
          <w:i/>
          <w:lang w:val="en-US"/>
        </w:rPr>
        <w:t>k</w:t>
      </w:r>
      <w:r w:rsidRPr="00375FC1">
        <w:rPr>
          <w:rFonts w:ascii="Times New Roman" w:hAnsi="Times New Roman" w:cs="Times New Roman"/>
        </w:rPr>
        <w:t xml:space="preserve"> в соответствии со следующим порядком:</w:t>
      </w:r>
    </w:p>
    <w:p w14:paraId="6B6918CC" w14:textId="2A1324FB" w:rsidR="00EC2467" w:rsidRPr="00375FC1" w:rsidRDefault="00EC2467" w:rsidP="00784CD8">
      <w:pPr>
        <w:pStyle w:val="af5"/>
        <w:widowControl w:val="0"/>
        <w:numPr>
          <w:ilvl w:val="0"/>
          <w:numId w:val="1"/>
        </w:numPr>
        <w:suppressAutoHyphens/>
        <w:autoSpaceDE w:val="0"/>
        <w:autoSpaceDN w:val="0"/>
        <w:adjustRightInd w:val="0"/>
        <w:spacing w:after="120"/>
        <w:ind w:hanging="357"/>
        <w:contextualSpacing w:val="0"/>
        <w:jc w:val="both"/>
        <w:rPr>
          <w:sz w:val="20"/>
          <w:szCs w:val="20"/>
        </w:rPr>
      </w:pPr>
      <w:r w:rsidRPr="00375FC1">
        <w:rPr>
          <w:sz w:val="20"/>
          <w:szCs w:val="20"/>
        </w:rPr>
        <w:t xml:space="preserve">до </w:t>
      </w:r>
      <w:r w:rsidR="0044295E" w:rsidRPr="00886B33">
        <w:rPr>
          <w:sz w:val="20"/>
          <w:szCs w:val="20"/>
          <w:highlight w:val="yellow"/>
        </w:rPr>
        <w:t>_____</w:t>
      </w:r>
      <w:r w:rsidRPr="00375FC1">
        <w:rPr>
          <w:sz w:val="20"/>
          <w:szCs w:val="20"/>
        </w:rPr>
        <w:t xml:space="preserve"> цена за теплоноситель по Договору принимается равной тарифу на теплоноситель</w:t>
      </w:r>
      <w:r w:rsidR="003E1EBE" w:rsidRPr="00375FC1">
        <w:rPr>
          <w:sz w:val="20"/>
          <w:szCs w:val="20"/>
        </w:rPr>
        <w:t xml:space="preserve"> (или невозвращенный конденсат)</w:t>
      </w:r>
      <w:r w:rsidRPr="00375FC1">
        <w:rPr>
          <w:sz w:val="20"/>
          <w:szCs w:val="20"/>
        </w:rPr>
        <w:t>, установленному органом исполнительной власти субъекта Российской Федерации в области государственного регулирования цен (тарифов) для Поставщика и действующему на дату</w:t>
      </w:r>
      <w:r w:rsidR="002C5E6F" w:rsidRPr="00375FC1">
        <w:rPr>
          <w:sz w:val="20"/>
          <w:szCs w:val="20"/>
        </w:rPr>
        <w:t>, предшествующую</w:t>
      </w:r>
      <w:r w:rsidRPr="00375FC1">
        <w:rPr>
          <w:sz w:val="20"/>
          <w:szCs w:val="20"/>
        </w:rPr>
        <w:t xml:space="preserve"> </w:t>
      </w:r>
      <w:r w:rsidR="002C5E6F" w:rsidRPr="00375FC1">
        <w:rPr>
          <w:sz w:val="20"/>
          <w:szCs w:val="20"/>
        </w:rPr>
        <w:t xml:space="preserve">дате </w:t>
      </w:r>
      <w:r w:rsidRPr="00375FC1">
        <w:rPr>
          <w:sz w:val="20"/>
          <w:szCs w:val="20"/>
        </w:rPr>
        <w:t xml:space="preserve">окончания переходного периода и составляет _______ </w:t>
      </w:r>
      <w:proofErr w:type="spellStart"/>
      <w:r w:rsidRPr="00375FC1">
        <w:rPr>
          <w:sz w:val="20"/>
          <w:szCs w:val="20"/>
        </w:rPr>
        <w:t>руб</w:t>
      </w:r>
      <w:proofErr w:type="spellEnd"/>
      <w:r w:rsidRPr="00375FC1">
        <w:rPr>
          <w:sz w:val="20"/>
          <w:szCs w:val="20"/>
        </w:rPr>
        <w:t>/Гкал;</w:t>
      </w:r>
    </w:p>
    <w:p w14:paraId="39E94C8F" w14:textId="6E8BF4F6" w:rsidR="00EC2467" w:rsidRPr="00375FC1" w:rsidRDefault="00EC2467" w:rsidP="00784CD8">
      <w:pPr>
        <w:pStyle w:val="af5"/>
        <w:widowControl w:val="0"/>
        <w:numPr>
          <w:ilvl w:val="0"/>
          <w:numId w:val="1"/>
        </w:numPr>
        <w:suppressAutoHyphens/>
        <w:autoSpaceDE w:val="0"/>
        <w:autoSpaceDN w:val="0"/>
        <w:adjustRightInd w:val="0"/>
        <w:spacing w:after="120"/>
        <w:ind w:hanging="357"/>
        <w:contextualSpacing w:val="0"/>
        <w:jc w:val="both"/>
        <w:rPr>
          <w:sz w:val="20"/>
          <w:szCs w:val="20"/>
        </w:rPr>
      </w:pPr>
      <w:r w:rsidRPr="00375FC1">
        <w:rPr>
          <w:sz w:val="20"/>
          <w:szCs w:val="20"/>
        </w:rPr>
        <w:t xml:space="preserve">начиная с </w:t>
      </w:r>
      <w:r w:rsidR="0044295E" w:rsidRPr="00886B33">
        <w:rPr>
          <w:sz w:val="20"/>
          <w:szCs w:val="20"/>
          <w:highlight w:val="yellow"/>
        </w:rPr>
        <w:t>_____</w:t>
      </w:r>
      <w:r w:rsidRPr="00375FC1">
        <w:rPr>
          <w:sz w:val="20"/>
          <w:szCs w:val="20"/>
        </w:rPr>
        <w:t xml:space="preserve"> и далее со второго полугодия каждого календарного года срока действия настоящего Договора цена на теплоноситель</w:t>
      </w:r>
      <w:r w:rsidR="003E1EBE" w:rsidRPr="00375FC1">
        <w:rPr>
          <w:sz w:val="20"/>
          <w:szCs w:val="20"/>
        </w:rPr>
        <w:t xml:space="preserve"> (или невозвращенный конденсат)</w:t>
      </w:r>
      <w:r w:rsidRPr="00375FC1">
        <w:rPr>
          <w:sz w:val="20"/>
          <w:szCs w:val="20"/>
        </w:rPr>
        <w:t xml:space="preserve"> индексируется в соответствии с изменением индекса потребительских цен на соответствующий календарный год </w:t>
      </w:r>
      <w:r w:rsidRPr="00375FC1">
        <w:rPr>
          <w:sz w:val="20"/>
          <w:szCs w:val="20"/>
          <w:lang w:val="en-US"/>
        </w:rPr>
        <w:t>k</w:t>
      </w:r>
      <w:r w:rsidRPr="00375FC1">
        <w:rPr>
          <w:sz w:val="20"/>
          <w:szCs w:val="20"/>
        </w:rPr>
        <w:t xml:space="preserve"> по отношению к </w:t>
      </w:r>
      <w:ins w:id="126" w:author="Ворошков Константин Викторович" w:date="2021-11-08T17:50:00Z">
        <w:r w:rsidR="00F304BB" w:rsidRPr="00654F28">
          <w:rPr>
            <w:sz w:val="20"/>
            <w:szCs w:val="20"/>
            <w:highlight w:val="yellow"/>
          </w:rPr>
          <w:t>____</w:t>
        </w:r>
        <w:r w:rsidR="00F304BB">
          <w:rPr>
            <w:sz w:val="20"/>
            <w:szCs w:val="20"/>
          </w:rPr>
          <w:t xml:space="preserve"> </w:t>
        </w:r>
      </w:ins>
      <w:r w:rsidRPr="00375FC1">
        <w:rPr>
          <w:sz w:val="20"/>
          <w:szCs w:val="20"/>
        </w:rPr>
        <w:t>году</w:t>
      </w:r>
      <w:r w:rsidR="0036656B">
        <w:rPr>
          <w:sz w:val="20"/>
          <w:szCs w:val="20"/>
        </w:rPr>
        <w:t xml:space="preserve"> </w:t>
      </w:r>
      <w:del w:id="127" w:author="Ворошков Константин Викторович" w:date="2021-11-08T17:50:00Z">
        <w:r w:rsidR="0036656B" w:rsidDel="00F304BB">
          <w:rPr>
            <w:sz w:val="20"/>
            <w:szCs w:val="20"/>
          </w:rPr>
          <w:delText>завершения переходного периода</w:delText>
        </w:r>
        <w:r w:rsidRPr="00375FC1" w:rsidDel="00F304BB">
          <w:rPr>
            <w:sz w:val="20"/>
            <w:szCs w:val="20"/>
          </w:rPr>
          <w:delText xml:space="preserve"> </w:delText>
        </w:r>
      </w:del>
      <w:del w:id="128" w:author="Ворошков Константин Викторович" w:date="2021-11-08T17:51:00Z">
        <w:r w:rsidRPr="00375FC1" w:rsidDel="00F304BB">
          <w:rPr>
            <w:sz w:val="20"/>
            <w:szCs w:val="20"/>
          </w:rPr>
          <w:delText xml:space="preserve">(в среднем за год по отношению к </w:delText>
        </w:r>
        <w:r w:rsidR="00886B33" w:rsidDel="00F304BB">
          <w:rPr>
            <w:sz w:val="20"/>
            <w:szCs w:val="20"/>
            <w:highlight w:val="yellow"/>
          </w:rPr>
          <w:delText>_____</w:delText>
        </w:r>
        <w:r w:rsidRPr="00375FC1" w:rsidDel="00F304BB">
          <w:rPr>
            <w:sz w:val="20"/>
            <w:szCs w:val="20"/>
          </w:rPr>
          <w:delText xml:space="preserve"> году)</w:delText>
        </w:r>
      </w:del>
      <w:r w:rsidRPr="00375FC1">
        <w:rPr>
          <w:sz w:val="20"/>
          <w:szCs w:val="20"/>
        </w:rPr>
        <w:t xml:space="preserve">, рассчитанный как произведение Фактических индексов потребительских цен (далее – ИПЦ) в среднем за каждый год и известных по состоянию на 01 (первое) декабря </w:t>
      </w:r>
      <w:del w:id="129" w:author="Ворошков Константин Викторович" w:date="2021-11-08T17:54:00Z">
        <w:r w:rsidRPr="00375FC1" w:rsidDel="0043220A">
          <w:rPr>
            <w:sz w:val="20"/>
            <w:szCs w:val="20"/>
          </w:rPr>
          <w:delText xml:space="preserve">года </w:delText>
        </w:r>
      </w:del>
      <w:r w:rsidRPr="00375FC1">
        <w:rPr>
          <w:sz w:val="20"/>
          <w:szCs w:val="20"/>
        </w:rPr>
        <w:t xml:space="preserve">предыдущего года Прогнозных ИПЦ (в случае отсутствия Фактических ИПЦ). При этом: </w:t>
      </w:r>
    </w:p>
    <w:p w14:paraId="462AECEE" w14:textId="5074B7FC" w:rsidR="00EC2467" w:rsidRPr="00375FC1" w:rsidRDefault="00EC2467" w:rsidP="00784CD8">
      <w:pPr>
        <w:pStyle w:val="af5"/>
        <w:widowControl w:val="0"/>
        <w:numPr>
          <w:ilvl w:val="0"/>
          <w:numId w:val="2"/>
        </w:numPr>
        <w:suppressAutoHyphens/>
        <w:autoSpaceDE w:val="0"/>
        <w:autoSpaceDN w:val="0"/>
        <w:adjustRightInd w:val="0"/>
        <w:spacing w:after="120"/>
        <w:contextualSpacing w:val="0"/>
        <w:jc w:val="both"/>
        <w:rPr>
          <w:sz w:val="20"/>
          <w:szCs w:val="20"/>
        </w:rPr>
      </w:pPr>
      <w:r w:rsidRPr="00375FC1">
        <w:rPr>
          <w:sz w:val="20"/>
          <w:szCs w:val="20"/>
        </w:rPr>
        <w:t xml:space="preserve">под фактическим ИПЦ Стороны понимают – фактический индекс потребительских цен на все товары и услуги за период с начала календарного года в процентах к соответствующему периоду предыдущего года, определяемый и публикуемый федеральным органом исполнительной власти, осуществляющим функции по формированию официальной статистической информации (на дату заключения договора - Федеральная служба государственной статистики РФ), на официальном сайте указанного органа исполнительной власти (на дату заключения договора: </w:t>
      </w:r>
      <w:hyperlink r:id="rId11" w:history="1">
        <w:r w:rsidRPr="00375FC1">
          <w:rPr>
            <w:sz w:val="20"/>
            <w:szCs w:val="20"/>
          </w:rPr>
          <w:t>www.gks.ru</w:t>
        </w:r>
      </w:hyperlink>
      <w:r w:rsidRPr="00375FC1">
        <w:rPr>
          <w:sz w:val="20"/>
          <w:szCs w:val="20"/>
        </w:rPr>
        <w:t>, «Главная страница/Официальная статистика/Цены/Потребительские цены/Индексы потребительских цен на товары и услуги/база данных/Центральная база статистических данных (ЦБСД) (</w:t>
      </w:r>
      <w:hyperlink r:id="rId12" w:history="1">
        <w:r w:rsidRPr="00375FC1">
          <w:rPr>
            <w:sz w:val="20"/>
            <w:szCs w:val="20"/>
          </w:rPr>
          <w:t>http://www.gks.ru/dbscripts/cbsd/dbinet.cgi?pl%3D1902001</w:t>
        </w:r>
      </w:hyperlink>
      <w:r w:rsidRPr="00375FC1">
        <w:rPr>
          <w:sz w:val="20"/>
          <w:szCs w:val="20"/>
        </w:rPr>
        <w:t>): (1) Территория: «Российская Федерация», (2) Группа и виды товаров и услуг: «Все товары и услуги», (3) Вид данных: «период с начала отчетного года в % к соответствующему периоду предыду</w:t>
      </w:r>
      <w:r w:rsidR="00886B33">
        <w:rPr>
          <w:sz w:val="20"/>
          <w:szCs w:val="20"/>
        </w:rPr>
        <w:t xml:space="preserve">щего года», (4) Год: «начиная с </w:t>
      </w:r>
      <w:r w:rsidR="0036656B" w:rsidRPr="0036656B">
        <w:rPr>
          <w:sz w:val="20"/>
          <w:szCs w:val="20"/>
          <w:highlight w:val="yellow"/>
        </w:rPr>
        <w:t>_______</w:t>
      </w:r>
      <w:r w:rsidR="00886B33">
        <w:rPr>
          <w:sz w:val="20"/>
          <w:szCs w:val="20"/>
        </w:rPr>
        <w:t xml:space="preserve"> </w:t>
      </w:r>
      <w:r w:rsidRPr="00886B33">
        <w:rPr>
          <w:sz w:val="20"/>
          <w:szCs w:val="20"/>
        </w:rPr>
        <w:t>г.</w:t>
      </w:r>
      <w:r w:rsidRPr="00375FC1">
        <w:rPr>
          <w:sz w:val="20"/>
          <w:szCs w:val="20"/>
        </w:rPr>
        <w:t xml:space="preserve"> по год n включительно», (5) Период: «декабрь»)). Фактический ИПЦ определяется Сторонами с точностью до 4 (четырех) знаков после запятой (в случае, если Фактический ИПЦ – безразмерная величина) или с точностью до 2 (двух) знаков после запятой (в случае, если Фактический ИПЦ выражается в процентах). </w:t>
      </w:r>
    </w:p>
    <w:p w14:paraId="77D03E46" w14:textId="6DF37B52" w:rsidR="00EC2467" w:rsidRPr="00375FC1" w:rsidRDefault="00EC2467" w:rsidP="00784CD8">
      <w:pPr>
        <w:pStyle w:val="af5"/>
        <w:widowControl w:val="0"/>
        <w:numPr>
          <w:ilvl w:val="0"/>
          <w:numId w:val="2"/>
        </w:numPr>
        <w:tabs>
          <w:tab w:val="left" w:pos="851"/>
          <w:tab w:val="left" w:pos="1644"/>
          <w:tab w:val="left" w:pos="2381"/>
          <w:tab w:val="left" w:pos="3119"/>
          <w:tab w:val="left" w:pos="3856"/>
          <w:tab w:val="left" w:pos="4593"/>
          <w:tab w:val="left" w:pos="5330"/>
          <w:tab w:val="left" w:pos="6067"/>
        </w:tabs>
        <w:suppressAutoHyphens/>
        <w:autoSpaceDE w:val="0"/>
        <w:autoSpaceDN w:val="0"/>
        <w:adjustRightInd w:val="0"/>
        <w:spacing w:after="120"/>
        <w:ind w:hanging="357"/>
        <w:contextualSpacing w:val="0"/>
        <w:jc w:val="both"/>
        <w:outlineLvl w:val="2"/>
        <w:rPr>
          <w:sz w:val="20"/>
          <w:szCs w:val="20"/>
        </w:rPr>
      </w:pPr>
      <w:r w:rsidRPr="00375FC1">
        <w:rPr>
          <w:sz w:val="20"/>
          <w:szCs w:val="20"/>
        </w:rPr>
        <w:t xml:space="preserve">под прогнозным ИПЦ Стороны понимают – прогнозный индекс потребительских цен (в среднем за год) согласно прогнозу социально-экономического развития Российской Федерации по состоянию на 01 (первое) декабря года (n-1), разработанному федеральным органом исполнительной власти в сфере социально-экономической политики (на дату заключения договора – это Минэкономразвития), и опубликованному на официальном сайте указанного федерального органа исполнительной власти (на дату заключения Договора: </w:t>
      </w:r>
      <w:hyperlink r:id="rId13" w:history="1">
        <w:r w:rsidRPr="00375FC1">
          <w:rPr>
            <w:sz w:val="20"/>
            <w:szCs w:val="20"/>
          </w:rPr>
          <w:t>http://economy.gov.ru</w:t>
        </w:r>
      </w:hyperlink>
      <w:r w:rsidRPr="00375FC1">
        <w:rPr>
          <w:sz w:val="20"/>
          <w:szCs w:val="20"/>
        </w:rPr>
        <w:t xml:space="preserve"> «</w:t>
      </w:r>
      <w:hyperlink r:id="rId14" w:history="1">
        <w:r w:rsidRPr="00375FC1">
          <w:rPr>
            <w:sz w:val="20"/>
            <w:szCs w:val="20"/>
          </w:rPr>
          <w:t>Главная</w:t>
        </w:r>
      </w:hyperlink>
      <w:r w:rsidRPr="00375FC1">
        <w:rPr>
          <w:sz w:val="20"/>
          <w:szCs w:val="20"/>
        </w:rPr>
        <w:t xml:space="preserve">  → </w:t>
      </w:r>
      <w:hyperlink r:id="rId15" w:history="1">
        <w:r w:rsidRPr="00375FC1">
          <w:rPr>
            <w:sz w:val="20"/>
            <w:szCs w:val="20"/>
          </w:rPr>
          <w:t>Деятельность</w:t>
        </w:r>
      </w:hyperlink>
      <w:r w:rsidRPr="00375FC1">
        <w:rPr>
          <w:sz w:val="20"/>
          <w:szCs w:val="20"/>
        </w:rPr>
        <w:t> → </w:t>
      </w:r>
      <w:hyperlink r:id="rId16" w:history="1">
        <w:r w:rsidRPr="00375FC1">
          <w:rPr>
            <w:sz w:val="20"/>
            <w:szCs w:val="20"/>
          </w:rPr>
          <w:t>Направления</w:t>
        </w:r>
      </w:hyperlink>
      <w:r w:rsidRPr="00375FC1">
        <w:rPr>
          <w:sz w:val="20"/>
          <w:szCs w:val="20"/>
        </w:rPr>
        <w:t> → </w:t>
      </w:r>
      <w:hyperlink r:id="rId17" w:history="1">
        <w:r w:rsidRPr="00375FC1">
          <w:rPr>
            <w:sz w:val="20"/>
            <w:szCs w:val="20"/>
          </w:rPr>
          <w:t>Макроэкономика</w:t>
        </w:r>
      </w:hyperlink>
      <w:r w:rsidRPr="00375FC1">
        <w:rPr>
          <w:sz w:val="20"/>
          <w:szCs w:val="20"/>
        </w:rPr>
        <w:t> → </w:t>
      </w:r>
      <w:hyperlink r:id="rId18" w:history="1">
        <w:r w:rsidRPr="00375FC1">
          <w:rPr>
            <w:sz w:val="20"/>
            <w:szCs w:val="20"/>
          </w:rPr>
          <w:t>Прогнозы социально-экономического развития Российской Федерации и отдельных секторов экономики</w:t>
        </w:r>
      </w:hyperlink>
      <w:r w:rsidRPr="00375FC1">
        <w:rPr>
          <w:sz w:val="20"/>
          <w:szCs w:val="20"/>
        </w:rPr>
        <w:t>: Информационные материалы»). В случае если опубликовано несколько вариантов/сценариев роста или снижения Прогнозного ИПЦ, то для расчета принимается базовый вариант/сценарий. Прогнозный ИПЦ определяется Сторонами с точностью до 4 (четырех) знаков после запятой (в случае, если Прогнозный ИПЦ – безразмерная величина) или с точностью до 2 (двух) знаков после запятой (в случае, если Прогнозный ИПЦ выражается в процентах).</w:t>
      </w:r>
      <w:bookmarkStart w:id="130" w:name="_GoBack"/>
      <w:bookmarkEnd w:id="130"/>
    </w:p>
    <w:p w14:paraId="0AF1FF24" w14:textId="77777777" w:rsidR="00D13581" w:rsidRPr="00375FC1" w:rsidRDefault="00D13581" w:rsidP="00D62CC8">
      <w:pPr>
        <w:suppressAutoHyphens/>
        <w:overflowPunct w:val="0"/>
        <w:spacing w:after="120"/>
        <w:ind w:firstLine="567"/>
        <w:jc w:val="both"/>
        <w:textAlignment w:val="baseline"/>
        <w:rPr>
          <w:rFonts w:ascii="Times New Roman" w:hAnsi="Times New Roman" w:cs="Times New Roman"/>
        </w:rPr>
      </w:pPr>
      <w:r w:rsidRPr="00375FC1">
        <w:rPr>
          <w:rFonts w:ascii="Times New Roman" w:hAnsi="Times New Roman" w:cs="Times New Roman"/>
        </w:rPr>
        <w:t>4.</w:t>
      </w:r>
      <w:r w:rsidR="00EC2467" w:rsidRPr="00375FC1">
        <w:rPr>
          <w:rFonts w:ascii="Times New Roman" w:hAnsi="Times New Roman" w:cs="Times New Roman"/>
        </w:rPr>
        <w:t>6</w:t>
      </w:r>
      <w:r w:rsidRPr="00375FC1">
        <w:rPr>
          <w:rFonts w:ascii="Times New Roman" w:hAnsi="Times New Roman" w:cs="Times New Roman"/>
        </w:rPr>
        <w:t xml:space="preserve">. Расчеты по настоящему Договору, включая промежуточные и окончательные платежи, производятся путем перечисления денежных средств на расчетный счет Поставщика, а также могут иметь </w:t>
      </w:r>
      <w:r w:rsidRPr="00375FC1">
        <w:rPr>
          <w:rFonts w:ascii="Times New Roman" w:hAnsi="Times New Roman" w:cs="Times New Roman"/>
        </w:rPr>
        <w:lastRenderedPageBreak/>
        <w:t>иную форму расчетов, не противоречащую законодательству РФ, в том числе передачей векселей и пр.</w:t>
      </w:r>
    </w:p>
    <w:p w14:paraId="00D5B75D" w14:textId="77777777" w:rsidR="00D13581" w:rsidRPr="00375FC1" w:rsidRDefault="00D13581" w:rsidP="00D62CC8">
      <w:pPr>
        <w:tabs>
          <w:tab w:val="left" w:pos="3240"/>
        </w:tabs>
        <w:suppressAutoHyphens/>
        <w:overflowPunct w:val="0"/>
        <w:spacing w:after="120"/>
        <w:ind w:firstLine="567"/>
        <w:jc w:val="both"/>
        <w:textAlignment w:val="baseline"/>
        <w:rPr>
          <w:rFonts w:ascii="Times New Roman" w:hAnsi="Times New Roman" w:cs="Times New Roman"/>
        </w:rPr>
      </w:pPr>
      <w:r w:rsidRPr="00375FC1">
        <w:rPr>
          <w:rFonts w:ascii="Times New Roman" w:hAnsi="Times New Roman" w:cs="Times New Roman"/>
        </w:rPr>
        <w:t>4.</w:t>
      </w:r>
      <w:r w:rsidR="00EC2467" w:rsidRPr="00375FC1">
        <w:rPr>
          <w:rFonts w:ascii="Times New Roman" w:hAnsi="Times New Roman" w:cs="Times New Roman"/>
        </w:rPr>
        <w:t>7</w:t>
      </w:r>
      <w:r w:rsidRPr="00375FC1">
        <w:rPr>
          <w:rFonts w:ascii="Times New Roman" w:hAnsi="Times New Roman" w:cs="Times New Roman"/>
        </w:rPr>
        <w:t>. Порядок оплаты за тепловую энергию (мощность), теплоноситель установлен в Приложении №4 к настоящему Договору.</w:t>
      </w:r>
    </w:p>
    <w:p w14:paraId="21E80F81" w14:textId="77777777" w:rsidR="00D13581" w:rsidRPr="00375FC1" w:rsidRDefault="00D13581" w:rsidP="00D62CC8">
      <w:pPr>
        <w:tabs>
          <w:tab w:val="left" w:pos="3240"/>
        </w:tabs>
        <w:suppressAutoHyphens/>
        <w:overflowPunct w:val="0"/>
        <w:spacing w:after="120"/>
        <w:ind w:firstLine="567"/>
        <w:jc w:val="both"/>
        <w:textAlignment w:val="baseline"/>
        <w:rPr>
          <w:rFonts w:ascii="Times New Roman" w:hAnsi="Times New Roman" w:cs="Times New Roman"/>
        </w:rPr>
      </w:pPr>
      <w:r w:rsidRPr="00375FC1">
        <w:rPr>
          <w:rFonts w:ascii="Times New Roman" w:hAnsi="Times New Roman" w:cs="Times New Roman"/>
        </w:rPr>
        <w:t>4.</w:t>
      </w:r>
      <w:r w:rsidR="00EC2467" w:rsidRPr="00375FC1">
        <w:rPr>
          <w:rFonts w:ascii="Times New Roman" w:hAnsi="Times New Roman" w:cs="Times New Roman"/>
        </w:rPr>
        <w:t>8</w:t>
      </w:r>
      <w:r w:rsidRPr="00375FC1">
        <w:rPr>
          <w:rFonts w:ascii="Times New Roman" w:hAnsi="Times New Roman" w:cs="Times New Roman"/>
        </w:rPr>
        <w:t>.</w:t>
      </w:r>
      <w:r w:rsidRPr="00375FC1">
        <w:rPr>
          <w:rFonts w:ascii="Times New Roman" w:hAnsi="Times New Roman" w:cs="Times New Roman"/>
          <w:b/>
        </w:rPr>
        <w:t xml:space="preserve"> </w:t>
      </w:r>
      <w:r w:rsidRPr="00375FC1">
        <w:rPr>
          <w:rFonts w:ascii="Times New Roman" w:hAnsi="Times New Roman" w:cs="Times New Roman"/>
        </w:rPr>
        <w:t xml:space="preserve">Расчетным периодом по настоящему Договору принимается один календарный месяц. </w:t>
      </w:r>
    </w:p>
    <w:p w14:paraId="5BE64619" w14:textId="77777777" w:rsidR="00C42633" w:rsidRPr="0036656B" w:rsidRDefault="00C42633" w:rsidP="00C42633">
      <w:pPr>
        <w:suppressAutoHyphens/>
        <w:overflowPunct w:val="0"/>
        <w:spacing w:before="120"/>
        <w:ind w:firstLine="567"/>
        <w:jc w:val="both"/>
        <w:textAlignment w:val="baseline"/>
        <w:rPr>
          <w:rFonts w:ascii="Times New Roman" w:hAnsi="Times New Roman" w:cs="Times New Roman"/>
        </w:rPr>
      </w:pPr>
      <w:r w:rsidRPr="0036656B">
        <w:rPr>
          <w:rFonts w:ascii="Times New Roman" w:hAnsi="Times New Roman" w:cs="Times New Roman"/>
        </w:rPr>
        <w:t xml:space="preserve">4.9. Стоимость количества тепловой энергии (мощности), теплоносителя (или невозвращенного конденсата), принятых Покупателем за расчетный период и рассчитанных в соответствии с разделом 3 настоящего Договора, определяется как сумма произведений: </w:t>
      </w:r>
    </w:p>
    <w:p w14:paraId="2C1C184E" w14:textId="77777777" w:rsidR="00C42633" w:rsidRPr="0036656B" w:rsidRDefault="00C42633" w:rsidP="00C42633">
      <w:pPr>
        <w:pStyle w:val="af5"/>
        <w:numPr>
          <w:ilvl w:val="0"/>
          <w:numId w:val="3"/>
        </w:numPr>
        <w:suppressAutoHyphens/>
        <w:overflowPunct w:val="0"/>
        <w:ind w:left="993"/>
        <w:jc w:val="both"/>
        <w:textAlignment w:val="baseline"/>
        <w:rPr>
          <w:sz w:val="20"/>
          <w:szCs w:val="20"/>
        </w:rPr>
      </w:pPr>
      <w:r w:rsidRPr="0036656B">
        <w:rPr>
          <w:sz w:val="20"/>
          <w:szCs w:val="20"/>
        </w:rPr>
        <w:t xml:space="preserve">цены на тепловую энергию (мощность) на количество потребленной тепловой энергии; </w:t>
      </w:r>
    </w:p>
    <w:p w14:paraId="4CDD3F67" w14:textId="77777777" w:rsidR="00C42633" w:rsidRPr="0036656B" w:rsidRDefault="00C42633" w:rsidP="00C42633">
      <w:pPr>
        <w:pStyle w:val="af5"/>
        <w:numPr>
          <w:ilvl w:val="0"/>
          <w:numId w:val="3"/>
        </w:numPr>
        <w:suppressAutoHyphens/>
        <w:overflowPunct w:val="0"/>
        <w:ind w:left="993"/>
        <w:jc w:val="both"/>
        <w:textAlignment w:val="baseline"/>
        <w:rPr>
          <w:sz w:val="20"/>
          <w:szCs w:val="20"/>
        </w:rPr>
      </w:pPr>
      <w:r w:rsidRPr="0036656B">
        <w:rPr>
          <w:sz w:val="20"/>
          <w:szCs w:val="20"/>
        </w:rPr>
        <w:t>цены на теплоноситель (или невозвращенный конденсат) на количество невозвращенного теплоносителя (или невозвращенного конденсата).</w:t>
      </w:r>
    </w:p>
    <w:p w14:paraId="5ED62ECE" w14:textId="267B8418" w:rsidR="00C42633" w:rsidRPr="0036656B" w:rsidRDefault="00C42633" w:rsidP="00C42633">
      <w:pPr>
        <w:tabs>
          <w:tab w:val="left" w:pos="10063"/>
        </w:tabs>
        <w:suppressAutoHyphens/>
        <w:ind w:right="-2" w:firstLine="567"/>
        <w:jc w:val="both"/>
        <w:rPr>
          <w:rFonts w:ascii="Times New Roman" w:hAnsi="Times New Roman" w:cs="Times New Roman"/>
        </w:rPr>
      </w:pPr>
      <w:r w:rsidRPr="0036656B">
        <w:rPr>
          <w:rFonts w:ascii="Times New Roman" w:hAnsi="Times New Roman" w:cs="Times New Roman"/>
        </w:rPr>
        <w:t xml:space="preserve">Расчет цены за тепловую энергию (мощность)  </w:t>
      </w:r>
      <m:oMath>
        <m:sSub>
          <m:sSubPr>
            <m:ctrlPr>
              <w:rPr>
                <w:rFonts w:ascii="Cambria Math" w:hAnsi="Cambria Math" w:cs="Times New Roman"/>
                <w:i/>
              </w:rPr>
            </m:ctrlPr>
          </m:sSubPr>
          <m:e>
            <m:r>
              <w:rPr>
                <w:rFonts w:ascii="Cambria Math" w:hAnsi="Cambria Math" w:cs="Times New Roman"/>
              </w:rPr>
              <m:t>Ц</m:t>
            </m:r>
          </m:e>
          <m:sub>
            <m:r>
              <w:rPr>
                <w:rFonts w:ascii="Cambria Math" w:hAnsi="Cambria Math" w:cs="Times New Roman"/>
                <w:lang w:val="en-US"/>
              </w:rPr>
              <m:t>k</m:t>
            </m:r>
            <m:r>
              <w:rPr>
                <w:rFonts w:ascii="Cambria Math" w:hAnsi="Cambria Math" w:cs="Times New Roman"/>
              </w:rPr>
              <m:t>,</m:t>
            </m:r>
            <m:r>
              <w:rPr>
                <w:rFonts w:ascii="Cambria Math" w:hAnsi="Cambria Math" w:cs="Times New Roman"/>
                <w:lang w:val="en-US"/>
              </w:rPr>
              <m:t>m</m:t>
            </m:r>
          </m:sub>
        </m:sSub>
      </m:oMath>
      <w:r w:rsidRPr="0036656B">
        <w:rPr>
          <w:rFonts w:ascii="Times New Roman" w:hAnsi="Times New Roman" w:cs="Times New Roman"/>
        </w:rPr>
        <w:t xml:space="preserve">, теплоноситель за расчетный месяц осуществляет Покупатель и направляет Поставщику указанную цену в форме уведомления для выставления платежных документов </w:t>
      </w:r>
      <w:r w:rsidRPr="00B8005D">
        <w:rPr>
          <w:rFonts w:ascii="Times New Roman" w:hAnsi="Times New Roman" w:cs="Times New Roman"/>
          <w:b/>
        </w:rPr>
        <w:t>не позднее  3 (третьего) числа месяца</w:t>
      </w:r>
      <w:r w:rsidRPr="0036656B">
        <w:rPr>
          <w:rFonts w:ascii="Times New Roman" w:hAnsi="Times New Roman" w:cs="Times New Roman"/>
        </w:rPr>
        <w:t>, следующего за расчетным периодом</w:t>
      </w:r>
      <w:r w:rsidR="004D6253">
        <w:rPr>
          <w:rFonts w:ascii="Times New Roman" w:hAnsi="Times New Roman" w:cs="Times New Roman"/>
        </w:rPr>
        <w:t>.</w:t>
      </w:r>
    </w:p>
    <w:p w14:paraId="187092A5" w14:textId="59C309F4" w:rsidR="00D13581" w:rsidRPr="00375FC1" w:rsidRDefault="00D13581" w:rsidP="00C42633">
      <w:pPr>
        <w:suppressAutoHyphens/>
        <w:overflowPunct w:val="0"/>
        <w:spacing w:before="120"/>
        <w:ind w:firstLine="567"/>
        <w:jc w:val="both"/>
        <w:textAlignment w:val="baseline"/>
        <w:rPr>
          <w:rFonts w:ascii="Times New Roman" w:hAnsi="Times New Roman" w:cs="Times New Roman"/>
          <w:szCs w:val="24"/>
        </w:rPr>
      </w:pPr>
      <w:r w:rsidRPr="00375FC1">
        <w:rPr>
          <w:rFonts w:ascii="Times New Roman" w:hAnsi="Times New Roman" w:cs="Times New Roman"/>
          <w:szCs w:val="24"/>
        </w:rPr>
        <w:t>4.</w:t>
      </w:r>
      <w:r w:rsidR="002F0792" w:rsidRPr="00375FC1">
        <w:rPr>
          <w:rFonts w:ascii="Times New Roman" w:hAnsi="Times New Roman" w:cs="Times New Roman"/>
          <w:szCs w:val="24"/>
        </w:rPr>
        <w:t>10</w:t>
      </w:r>
      <w:r w:rsidRPr="00375FC1">
        <w:rPr>
          <w:rFonts w:ascii="Times New Roman" w:hAnsi="Times New Roman" w:cs="Times New Roman"/>
          <w:szCs w:val="24"/>
        </w:rPr>
        <w:t xml:space="preserve">. </w:t>
      </w:r>
      <w:r w:rsidRPr="00C42633">
        <w:rPr>
          <w:rFonts w:ascii="Times New Roman" w:hAnsi="Times New Roman" w:cs="Times New Roman"/>
        </w:rPr>
        <w:t>Основанием</w:t>
      </w:r>
      <w:r w:rsidRPr="00375FC1">
        <w:rPr>
          <w:rFonts w:ascii="Times New Roman" w:hAnsi="Times New Roman" w:cs="Times New Roman"/>
          <w:szCs w:val="24"/>
        </w:rPr>
        <w:t xml:space="preserve"> для расчетов по настоящему Договору является акт поданной-принятой тепловой энергии за договорную тепловую нагрузку (мощность), фактически принятое количество тепловой энергии и (или) теплоноситель</w:t>
      </w:r>
      <w:r w:rsidR="003E1EBE" w:rsidRPr="00375FC1">
        <w:rPr>
          <w:rFonts w:ascii="Times New Roman" w:hAnsi="Times New Roman" w:cs="Times New Roman"/>
          <w:szCs w:val="24"/>
        </w:rPr>
        <w:t xml:space="preserve"> (или невозвращенный конденсат)</w:t>
      </w:r>
      <w:r w:rsidRPr="00375FC1">
        <w:rPr>
          <w:rFonts w:ascii="Times New Roman" w:hAnsi="Times New Roman" w:cs="Times New Roman"/>
          <w:szCs w:val="24"/>
        </w:rPr>
        <w:t xml:space="preserve"> и счет-фактура, которые оформляются Поставщиком.</w:t>
      </w:r>
    </w:p>
    <w:p w14:paraId="31B68967" w14:textId="77777777" w:rsidR="00D13581" w:rsidRPr="00375FC1" w:rsidRDefault="00D13581" w:rsidP="00D62CC8">
      <w:pPr>
        <w:tabs>
          <w:tab w:val="left" w:pos="900"/>
        </w:tabs>
        <w:suppressAutoHyphens/>
        <w:overflowPunct w:val="0"/>
        <w:spacing w:after="120"/>
        <w:ind w:firstLine="567"/>
        <w:jc w:val="both"/>
        <w:textAlignment w:val="baseline"/>
        <w:rPr>
          <w:rFonts w:ascii="Times New Roman" w:hAnsi="Times New Roman" w:cs="Times New Roman"/>
          <w:szCs w:val="24"/>
        </w:rPr>
      </w:pPr>
      <w:r w:rsidRPr="00375FC1">
        <w:rPr>
          <w:rFonts w:ascii="Times New Roman" w:hAnsi="Times New Roman" w:cs="Times New Roman"/>
          <w:szCs w:val="24"/>
        </w:rPr>
        <w:t>Поставщик</w:t>
      </w:r>
      <w:r w:rsidRPr="00375FC1" w:rsidDel="00F35228">
        <w:rPr>
          <w:rFonts w:ascii="Times New Roman" w:hAnsi="Times New Roman" w:cs="Times New Roman"/>
          <w:szCs w:val="24"/>
        </w:rPr>
        <w:t xml:space="preserve"> </w:t>
      </w:r>
      <w:r w:rsidRPr="00375FC1">
        <w:rPr>
          <w:rFonts w:ascii="Times New Roman" w:hAnsi="Times New Roman" w:cs="Times New Roman"/>
          <w:szCs w:val="24"/>
        </w:rPr>
        <w:t>обязан до 5 числа месяца, следующего за расчетным, направить Покупателю</w:t>
      </w:r>
      <w:r w:rsidRPr="00375FC1" w:rsidDel="00F35228">
        <w:rPr>
          <w:rFonts w:ascii="Times New Roman" w:hAnsi="Times New Roman" w:cs="Times New Roman"/>
          <w:szCs w:val="24"/>
        </w:rPr>
        <w:t xml:space="preserve"> </w:t>
      </w:r>
      <w:r w:rsidRPr="00375FC1">
        <w:rPr>
          <w:rFonts w:ascii="Times New Roman" w:hAnsi="Times New Roman" w:cs="Times New Roman"/>
          <w:szCs w:val="24"/>
        </w:rPr>
        <w:t>счет-фактуру и акт поданной-принятой тепловой энергии, который в течение 3 (трех) рабочих дней со дня получения необходимо надлежащим образом оформить, подписать уполномоченными лицами возвратить Поставщику.</w:t>
      </w:r>
    </w:p>
    <w:p w14:paraId="42C1F681" w14:textId="77777777" w:rsidR="00D13581" w:rsidRPr="00375FC1" w:rsidRDefault="00D13581" w:rsidP="00D13581">
      <w:pPr>
        <w:suppressAutoHyphens/>
        <w:overflowPunct w:val="0"/>
        <w:ind w:firstLine="540"/>
        <w:jc w:val="both"/>
        <w:textAlignment w:val="baseline"/>
        <w:rPr>
          <w:rFonts w:ascii="Times New Roman" w:hAnsi="Times New Roman" w:cs="Times New Roman"/>
        </w:rPr>
      </w:pPr>
      <w:r w:rsidRPr="00375FC1">
        <w:rPr>
          <w:rFonts w:ascii="Times New Roman" w:hAnsi="Times New Roman" w:cs="Times New Roman"/>
        </w:rPr>
        <w:t>4.</w:t>
      </w:r>
      <w:r w:rsidR="002F0792" w:rsidRPr="00375FC1">
        <w:rPr>
          <w:rFonts w:ascii="Times New Roman" w:hAnsi="Times New Roman" w:cs="Times New Roman"/>
        </w:rPr>
        <w:t>11</w:t>
      </w:r>
      <w:r w:rsidRPr="00375FC1">
        <w:rPr>
          <w:rFonts w:ascii="Times New Roman" w:hAnsi="Times New Roman" w:cs="Times New Roman"/>
        </w:rPr>
        <w:t>. Стороны обязуются не реже 1 (одного) раза в квартал, а также в случае расторжения настоящего договора, либо по просьбе одной из сторон проводить сверку взаиморасчетов, оформив ее актом сверки взаимных расчетов (далее – Акт сверки), подписанным уполномоченными лицами Сторон. Сторона, заинтересованная в подтверждении взаиморасчетов, составляет и направляет 2 (два) экземпляра акта сверки в адрес другой Стороны. Сторона, получившая Акт сверки обязана в течение 3 (трех) рабочих дней с момента получения Акта сверки, при отсутствии замечаний, подписать Акт сверки, скрепить печатью и направить 1 экземпляр Акта сверки в адрес заинтересованной в подтверждении взаиморасчетов стороны.</w:t>
      </w:r>
    </w:p>
    <w:p w14:paraId="261A94A6" w14:textId="77777777" w:rsidR="00D13581" w:rsidRPr="00375FC1" w:rsidRDefault="00D13581" w:rsidP="00D13581">
      <w:pPr>
        <w:suppressAutoHyphens/>
        <w:overflowPunct w:val="0"/>
        <w:ind w:firstLine="540"/>
        <w:jc w:val="both"/>
        <w:textAlignment w:val="baseline"/>
        <w:rPr>
          <w:rFonts w:ascii="Times New Roman" w:hAnsi="Times New Roman" w:cs="Times New Roman"/>
        </w:rPr>
      </w:pPr>
      <w:r w:rsidRPr="00375FC1">
        <w:rPr>
          <w:rFonts w:ascii="Times New Roman" w:hAnsi="Times New Roman" w:cs="Times New Roman"/>
        </w:rPr>
        <w:t>При наличии замечаний Сторона, получившая Акт сверки, обязана в течение 3 (трех) рабочих дней предоставить таковые в адрес другой стороны с указанием первичных учетных документов, не принятых к учету, и причин их непринятия. В случае неполучения подписанного Акта сверки или замечаний к нему Стороной, заинтересованной в подтверждении взаиморасчетов, в указанный срок, Акт сверки является согласованным.</w:t>
      </w:r>
    </w:p>
    <w:p w14:paraId="64C5595A" w14:textId="77777777" w:rsidR="00D13581" w:rsidRPr="00375FC1" w:rsidRDefault="00D13581" w:rsidP="00EB3573">
      <w:pPr>
        <w:shd w:val="clear" w:color="auto" w:fill="FFFFFF"/>
        <w:tabs>
          <w:tab w:val="left" w:pos="245"/>
        </w:tabs>
        <w:suppressAutoHyphens/>
        <w:spacing w:before="240" w:after="120"/>
        <w:jc w:val="center"/>
        <w:rPr>
          <w:rFonts w:ascii="Times New Roman" w:hAnsi="Times New Roman" w:cs="Times New Roman"/>
          <w:b/>
        </w:rPr>
      </w:pPr>
      <w:r w:rsidRPr="00375FC1">
        <w:rPr>
          <w:rFonts w:ascii="Times New Roman" w:hAnsi="Times New Roman" w:cs="Times New Roman"/>
          <w:b/>
        </w:rPr>
        <w:t>5. Ответственность сторон</w:t>
      </w:r>
    </w:p>
    <w:p w14:paraId="0201C29E"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5.1. За нарушение обязательств по настоящему Договору (</w:t>
      </w:r>
      <w:r w:rsidRPr="00375FC1">
        <w:rPr>
          <w:rFonts w:ascii="Times New Roman" w:eastAsia="Calibri" w:hAnsi="Times New Roman" w:cs="Times New Roman"/>
        </w:rPr>
        <w:t xml:space="preserve">в том числе за несоблюдение требований к параметрам качества теплоснабжения, нарушение режима потребления тепловой энергии и (или) теплоносителя, за нарушение условий о количестве, качестве и значениях термодинамических параметров возвращаемого теплоносителя, конденсата) </w:t>
      </w:r>
      <w:r w:rsidRPr="00375FC1">
        <w:rPr>
          <w:rFonts w:ascii="Times New Roman" w:hAnsi="Times New Roman" w:cs="Times New Roman"/>
        </w:rPr>
        <w:t>Стороны несут ответственность в соответствии с законодательством РФ.</w:t>
      </w:r>
    </w:p>
    <w:p w14:paraId="1893D09D"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color w:val="000000"/>
        </w:rPr>
      </w:pPr>
      <w:r w:rsidRPr="00375FC1">
        <w:rPr>
          <w:rFonts w:ascii="Times New Roman" w:hAnsi="Times New Roman" w:cs="Times New Roman"/>
        </w:rPr>
        <w:t xml:space="preserve">5.2. </w:t>
      </w:r>
      <w:r w:rsidRPr="00375FC1">
        <w:rPr>
          <w:rFonts w:ascii="Times New Roman" w:hAnsi="Times New Roman" w:cs="Times New Roman"/>
          <w:color w:val="000000"/>
        </w:rPr>
        <w:t>Стороны освобождаются от ответственности за неисполнение или ненадлежащее исполнение обязательств по настоящему Договору, если надлежащее исполнение оказалось невозможным вследствие непреодолимой силы (форс-мажор), то есть чрезвычайных и непредотвратимых при данных условиях обстоятельств, возникших после заключения настоящего Договора</w:t>
      </w:r>
      <w:r w:rsidRPr="00375FC1">
        <w:t xml:space="preserve"> (</w:t>
      </w:r>
      <w:r w:rsidRPr="00375FC1">
        <w:rPr>
          <w:rFonts w:ascii="Times New Roman" w:hAnsi="Times New Roman" w:cs="Times New Roman"/>
          <w:color w:val="000000"/>
        </w:rPr>
        <w:t>природные стихийные явления (пожары, наводнения, землетрясения и т.п.), чрезвычайные обстоятельства политической и общественной жизни (военные действия, чрезвычайное положение, забастовки и т.п.), эпидемии, запретительные акты органов государственной власти). При этом срок исполнения Сторонами обязательств по настоящему Договору соразмерно отодвигается на время действия таких обстоятельств.</w:t>
      </w:r>
    </w:p>
    <w:p w14:paraId="79B6C6C3"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 xml:space="preserve">5.3. Поставщик не несет ответственности перед Покупателем за снижение параметров теплоносителя и </w:t>
      </w:r>
      <w:proofErr w:type="spellStart"/>
      <w:r w:rsidRPr="00375FC1">
        <w:rPr>
          <w:rFonts w:ascii="Times New Roman" w:hAnsi="Times New Roman" w:cs="Times New Roman"/>
        </w:rPr>
        <w:t>недоотпуск</w:t>
      </w:r>
      <w:proofErr w:type="spellEnd"/>
      <w:r w:rsidRPr="00375FC1">
        <w:rPr>
          <w:rFonts w:ascii="Times New Roman" w:hAnsi="Times New Roman" w:cs="Times New Roman"/>
        </w:rPr>
        <w:t xml:space="preserve"> тепловой энергии, вызванный:</w:t>
      </w:r>
    </w:p>
    <w:p w14:paraId="73F432BA"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5.3.1. Действиями персонала Покупателя или третьих лиц  (в том числе, повреждение трубопроводов,  повреждение Покупательского ввода), несогласованными изменениями в схеме теплопотребляющих установок, неисправностью оборудования Покупателя или самовольной заменой (удалением) установленных расчетных сопел и дросселирующих шайб, отсутствием на  узле ввода необходимых регуляторов параметров теплоносителя, нарушением целостности или отсутствием тепловой изоляции на трубопроводах, бездоговорным потреблением, а также невыполнением предписаний Поставщика.</w:t>
      </w:r>
    </w:p>
    <w:p w14:paraId="7A4B0E91"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5.3.2. Ограничением или прекращением поставки тепловой энергии в соответствии с настоящим Договором.</w:t>
      </w:r>
    </w:p>
    <w:p w14:paraId="2C7ABA67"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 xml:space="preserve">5.3.3. Несоблюдением Покупателем режима потребления тепловой энергии (мощности) и (или) </w:t>
      </w:r>
      <w:r w:rsidRPr="00375FC1">
        <w:rPr>
          <w:rFonts w:ascii="Times New Roman" w:hAnsi="Times New Roman" w:cs="Times New Roman"/>
        </w:rPr>
        <w:lastRenderedPageBreak/>
        <w:t>теплоносителя.</w:t>
      </w:r>
    </w:p>
    <w:p w14:paraId="7B4DC048"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5.3.4. Несоблюдением Покупателем требований утвержденных Правил технической эксплуатации тепловых энергоустановок.</w:t>
      </w:r>
    </w:p>
    <w:p w14:paraId="70D67334"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5.3.5. В иных предусмотренных законодательством РФ случаях.</w:t>
      </w:r>
    </w:p>
    <w:p w14:paraId="6E0E8534"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 xml:space="preserve">5.4. По настоящему договору не рассчитываются, не начисляются и не уплачиваются законные проценты на сумму долга за период пользования денежными средствами, предусмотренные статьей 317.1 Гражданского кодекса Российской Федерации либо иным аналогичным положением нормативно-правового акта. </w:t>
      </w:r>
    </w:p>
    <w:p w14:paraId="3E190AB6"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 xml:space="preserve">5.5. За нарушение сроков оплаты, предусмотренных Приложением №4 к настоящему Договору, более чем на </w:t>
      </w:r>
      <w:r w:rsidRPr="0044295E">
        <w:rPr>
          <w:rFonts w:ascii="Times New Roman" w:hAnsi="Times New Roman" w:cs="Times New Roman"/>
          <w:highlight w:val="yellow"/>
        </w:rPr>
        <w:t>__ (__)</w:t>
      </w:r>
      <w:r w:rsidRPr="00375FC1">
        <w:rPr>
          <w:rFonts w:ascii="Times New Roman" w:hAnsi="Times New Roman" w:cs="Times New Roman"/>
        </w:rPr>
        <w:t xml:space="preserve"> календарных дней, Поставщик вправе требовать с Покупателя уплаты процентов за пользование чужими денежными средствами из расчета 0,013 % (Ноль целых 13/1000 процента) от неуплаченной суммы за каждый день просрочки платежа, начиная с </w:t>
      </w:r>
      <w:r w:rsidRPr="0044295E">
        <w:rPr>
          <w:rFonts w:ascii="Times New Roman" w:hAnsi="Times New Roman" w:cs="Times New Roman"/>
          <w:highlight w:val="yellow"/>
        </w:rPr>
        <w:t>___ (__)</w:t>
      </w:r>
      <w:r w:rsidRPr="00375FC1">
        <w:rPr>
          <w:rFonts w:ascii="Times New Roman" w:hAnsi="Times New Roman" w:cs="Times New Roman"/>
        </w:rPr>
        <w:t xml:space="preserve"> дня просрочки. Указанное положение не применяется к просрочке выплаты авансовых платежей.</w:t>
      </w:r>
    </w:p>
    <w:p w14:paraId="61BCB478"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5.6. По настоящему Договору не рассчитываются, не начисляются и не уплачиваются законные проценты на сумму долга за период пользования денежными средствами, предусмотренные статьей 317.1 Гражданского кодекса Российской Федерации либо иным аналогичным положением нормативно-правового акта.</w:t>
      </w:r>
    </w:p>
    <w:p w14:paraId="1F643CF5" w14:textId="77777777" w:rsidR="002074C8" w:rsidRPr="00375FC1" w:rsidRDefault="00D13581" w:rsidP="002074C8">
      <w:pPr>
        <w:suppressAutoHyphens/>
        <w:overflowPunct w:val="0"/>
        <w:spacing w:after="120"/>
        <w:ind w:firstLine="539"/>
        <w:jc w:val="both"/>
        <w:textAlignment w:val="baseline"/>
        <w:rPr>
          <w:rFonts w:ascii="Times New Roman" w:eastAsia="Calibri" w:hAnsi="Times New Roman" w:cs="Times New Roman"/>
        </w:rPr>
      </w:pPr>
      <w:r w:rsidRPr="00375FC1">
        <w:rPr>
          <w:rFonts w:ascii="Times New Roman" w:eastAsia="Calibri" w:hAnsi="Times New Roman" w:cs="Times New Roman"/>
        </w:rPr>
        <w:t>5.7. Поставщик несет предусмотренную законодательством ответственность за действия (бездействия) которые стали причиной факта нарушения качества теплоснабжения у потребителей Покупателя, в т.</w:t>
      </w:r>
      <w:r w:rsidR="0095414C" w:rsidRPr="00375FC1">
        <w:rPr>
          <w:rFonts w:ascii="Times New Roman" w:eastAsia="Calibri" w:hAnsi="Times New Roman" w:cs="Times New Roman"/>
        </w:rPr>
        <w:t xml:space="preserve"> </w:t>
      </w:r>
      <w:r w:rsidRPr="00375FC1">
        <w:rPr>
          <w:rFonts w:ascii="Times New Roman" w:eastAsia="Calibri" w:hAnsi="Times New Roman" w:cs="Times New Roman"/>
        </w:rPr>
        <w:t xml:space="preserve">ч. возмещает в порядке регресса суммы снижения Покупателем размера платы за тепловую энергию (мощность) потребителям в результате факта нарушения качества теплоснабжения у потребителей, в порядке, определенном в Приложении №11 к настоящему Договору. </w:t>
      </w:r>
    </w:p>
    <w:p w14:paraId="638342EA" w14:textId="77777777" w:rsidR="00EB3573" w:rsidRPr="00375FC1" w:rsidRDefault="00D13581" w:rsidP="002074C8">
      <w:pPr>
        <w:suppressAutoHyphens/>
        <w:overflowPunct w:val="0"/>
        <w:spacing w:after="120"/>
        <w:ind w:firstLine="539"/>
        <w:jc w:val="both"/>
        <w:textAlignment w:val="baseline"/>
        <w:rPr>
          <w:rFonts w:ascii="Times New Roman" w:eastAsia="Calibri" w:hAnsi="Times New Roman" w:cs="Times New Roman"/>
        </w:rPr>
      </w:pPr>
      <w:r w:rsidRPr="00375FC1">
        <w:rPr>
          <w:rFonts w:ascii="Times New Roman" w:eastAsia="Calibri" w:hAnsi="Times New Roman" w:cs="Times New Roman"/>
        </w:rPr>
        <w:t>5.8. Поставщик несет ответственность за действия (бездействия) которые стали причиной нарушения Покупателем Соглашения об исполнении схемы теплоснабжения и компенсирует убытки Покупателю, возникшие в результате применения к ней мер ответственности, предусмотренных Соглашением об исполнении схемы теплоснабжения.</w:t>
      </w:r>
    </w:p>
    <w:p w14:paraId="3DAB08E3" w14:textId="77777777" w:rsidR="00EC6BEF" w:rsidRPr="00375FC1" w:rsidRDefault="00EC6BEF" w:rsidP="002268B0">
      <w:pPr>
        <w:suppressAutoHyphens/>
        <w:overflowPunct w:val="0"/>
        <w:ind w:firstLine="539"/>
        <w:jc w:val="both"/>
        <w:textAlignment w:val="baseline"/>
        <w:rPr>
          <w:rFonts w:ascii="Times New Roman" w:eastAsia="Calibri" w:hAnsi="Times New Roman" w:cs="Times New Roman"/>
        </w:rPr>
      </w:pPr>
      <w:r w:rsidRPr="00375FC1">
        <w:rPr>
          <w:rFonts w:ascii="Times New Roman" w:eastAsia="Calibri" w:hAnsi="Times New Roman" w:cs="Times New Roman"/>
        </w:rPr>
        <w:t>5.9.</w:t>
      </w:r>
      <w:r w:rsidR="002E0BE8" w:rsidRPr="00375FC1">
        <w:rPr>
          <w:rFonts w:ascii="Times New Roman" w:eastAsia="Calibri" w:hAnsi="Times New Roman" w:cs="Times New Roman"/>
        </w:rPr>
        <w:t xml:space="preserve"> </w:t>
      </w:r>
      <w:r w:rsidRPr="00375FC1">
        <w:rPr>
          <w:rFonts w:ascii="Times New Roman" w:eastAsia="Calibri" w:hAnsi="Times New Roman" w:cs="Times New Roman"/>
        </w:rPr>
        <w:t>В случае необеспечения Поставщиком перехода прав и обязанностей по настоящему Договору в связи с переходом владения источником тепловой энергии к иным лицам (п.2.2.19 настоящего Договора), Поставщик возвращает денежные средства</w:t>
      </w:r>
      <w:r w:rsidR="002E0BE8" w:rsidRPr="00375FC1">
        <w:rPr>
          <w:rFonts w:ascii="Times New Roman" w:eastAsia="Calibri" w:hAnsi="Times New Roman" w:cs="Times New Roman"/>
        </w:rPr>
        <w:t>,</w:t>
      </w:r>
      <w:r w:rsidRPr="00375FC1">
        <w:rPr>
          <w:rFonts w:ascii="Times New Roman" w:eastAsia="Calibri" w:hAnsi="Times New Roman" w:cs="Times New Roman"/>
        </w:rPr>
        <w:t xml:space="preserve"> неиспользованные в течение </w:t>
      </w:r>
      <w:r w:rsidR="002E0BE8" w:rsidRPr="00375FC1">
        <w:rPr>
          <w:rFonts w:ascii="Times New Roman" w:eastAsia="Calibri" w:hAnsi="Times New Roman" w:cs="Times New Roman"/>
        </w:rPr>
        <w:t xml:space="preserve">срока </w:t>
      </w:r>
      <w:r w:rsidRPr="00375FC1">
        <w:rPr>
          <w:rFonts w:ascii="Times New Roman" w:eastAsia="Calibri" w:hAnsi="Times New Roman" w:cs="Times New Roman"/>
        </w:rPr>
        <w:t xml:space="preserve">действия настоящего Договора на выполнение Инвестиционной программы, полученные от Покупателя в соответствии с </w:t>
      </w:r>
      <w:proofErr w:type="spellStart"/>
      <w:r w:rsidRPr="00375FC1">
        <w:rPr>
          <w:rFonts w:ascii="Times New Roman" w:eastAsia="Calibri" w:hAnsi="Times New Roman" w:cs="Times New Roman"/>
        </w:rPr>
        <w:t>пп</w:t>
      </w:r>
      <w:proofErr w:type="spellEnd"/>
      <w:r w:rsidRPr="00375FC1">
        <w:rPr>
          <w:rFonts w:ascii="Times New Roman" w:eastAsia="Calibri" w:hAnsi="Times New Roman" w:cs="Times New Roman"/>
        </w:rPr>
        <w:t xml:space="preserve">. 4.2. - 4.4. настоящего Договора. </w:t>
      </w:r>
    </w:p>
    <w:p w14:paraId="6580CC4C" w14:textId="77777777" w:rsidR="00EC6BEF" w:rsidRPr="00375FC1" w:rsidRDefault="00EC6BEF" w:rsidP="002268B0">
      <w:pPr>
        <w:suppressAutoHyphens/>
        <w:overflowPunct w:val="0"/>
        <w:ind w:firstLine="539"/>
        <w:jc w:val="both"/>
        <w:textAlignment w:val="baseline"/>
        <w:rPr>
          <w:rFonts w:ascii="Times New Roman" w:eastAsia="Calibri" w:hAnsi="Times New Roman" w:cs="Times New Roman"/>
        </w:rPr>
      </w:pPr>
      <w:r w:rsidRPr="00375FC1">
        <w:rPr>
          <w:rFonts w:ascii="Times New Roman" w:eastAsia="Calibri" w:hAnsi="Times New Roman" w:cs="Times New Roman"/>
        </w:rPr>
        <w:t>Указанная денежная сумма выплачивается Поставщиком в течение 10 (десяти) рабочих дней со дня выставления счета Покупателем.</w:t>
      </w:r>
    </w:p>
    <w:p w14:paraId="192A65AA" w14:textId="77777777" w:rsidR="00D13581" w:rsidRPr="00375FC1" w:rsidRDefault="00D13581" w:rsidP="00EB3573">
      <w:pPr>
        <w:shd w:val="clear" w:color="auto" w:fill="FFFFFF"/>
        <w:tabs>
          <w:tab w:val="left" w:pos="245"/>
        </w:tabs>
        <w:suppressAutoHyphens/>
        <w:spacing w:before="240" w:after="120"/>
        <w:jc w:val="center"/>
        <w:rPr>
          <w:rFonts w:ascii="Times New Roman" w:hAnsi="Times New Roman" w:cs="Times New Roman"/>
          <w:b/>
        </w:rPr>
      </w:pPr>
      <w:r w:rsidRPr="00375FC1">
        <w:rPr>
          <w:rFonts w:ascii="Times New Roman" w:hAnsi="Times New Roman" w:cs="Times New Roman"/>
          <w:b/>
        </w:rPr>
        <w:t>6. Порядок разрешения споров</w:t>
      </w:r>
    </w:p>
    <w:p w14:paraId="0A8AED5F" w14:textId="77777777" w:rsidR="00D13581" w:rsidRPr="00375FC1" w:rsidRDefault="00D13581" w:rsidP="00D13581">
      <w:pPr>
        <w:suppressAutoHyphens/>
        <w:ind w:firstLine="540"/>
        <w:jc w:val="both"/>
        <w:rPr>
          <w:rFonts w:ascii="Times New Roman" w:hAnsi="Times New Roman" w:cs="Times New Roman"/>
        </w:rPr>
      </w:pPr>
      <w:r w:rsidRPr="00375FC1">
        <w:rPr>
          <w:rFonts w:ascii="Times New Roman" w:hAnsi="Times New Roman" w:cs="Times New Roman"/>
        </w:rPr>
        <w:t xml:space="preserve">6.1. При разрешении возникающих из настоящего Договора споров, реализация мер по их досудебному урегулированию обязательна. Претензия направляется стороне, нарушившей обязательства, в письменной форме на юридический адрес, либо на адрес электронной почты, указанный в реквизитах сторон, либо по факсу. В этом случае спор может быть передан на рассмотрение Арбитражного суда </w:t>
      </w:r>
      <w:r w:rsidRPr="00551691">
        <w:rPr>
          <w:rFonts w:ascii="Times New Roman" w:hAnsi="Times New Roman" w:cs="Times New Roman"/>
          <w:highlight w:val="yellow"/>
        </w:rPr>
        <w:t>_______________</w:t>
      </w:r>
      <w:r w:rsidRPr="00375FC1">
        <w:rPr>
          <w:rStyle w:val="af4"/>
          <w:rFonts w:ascii="Times New Roman" w:hAnsi="Times New Roman" w:cs="Times New Roman"/>
        </w:rPr>
        <w:footnoteReference w:id="9"/>
      </w:r>
      <w:r w:rsidRPr="00375FC1">
        <w:rPr>
          <w:rFonts w:ascii="Times New Roman" w:hAnsi="Times New Roman" w:cs="Times New Roman"/>
        </w:rPr>
        <w:t xml:space="preserve">  по истечении десяти календарных дней со дня направления претензии стороне, нарушившей обязательства. </w:t>
      </w:r>
    </w:p>
    <w:p w14:paraId="0EC11B59" w14:textId="77777777" w:rsidR="00D13581" w:rsidRPr="00375FC1" w:rsidRDefault="00D13581" w:rsidP="00D13581">
      <w:pPr>
        <w:suppressAutoHyphens/>
        <w:overflowPunct w:val="0"/>
        <w:ind w:firstLine="540"/>
        <w:jc w:val="both"/>
        <w:textAlignment w:val="baseline"/>
        <w:rPr>
          <w:rFonts w:ascii="Times New Roman" w:hAnsi="Times New Roman" w:cs="Times New Roman"/>
        </w:rPr>
      </w:pPr>
      <w:r w:rsidRPr="00375FC1">
        <w:rPr>
          <w:rFonts w:ascii="Times New Roman" w:hAnsi="Times New Roman" w:cs="Times New Roman"/>
        </w:rPr>
        <w:t xml:space="preserve"> </w:t>
      </w:r>
    </w:p>
    <w:p w14:paraId="2142E3E6" w14:textId="77777777" w:rsidR="00D13581" w:rsidRPr="00375FC1" w:rsidRDefault="00D13581" w:rsidP="00EB3573">
      <w:pPr>
        <w:shd w:val="clear" w:color="auto" w:fill="FFFFFF"/>
        <w:tabs>
          <w:tab w:val="left" w:pos="245"/>
        </w:tabs>
        <w:suppressAutoHyphens/>
        <w:spacing w:before="240" w:after="120"/>
        <w:jc w:val="center"/>
        <w:rPr>
          <w:rFonts w:ascii="Times New Roman" w:hAnsi="Times New Roman" w:cs="Times New Roman"/>
          <w:b/>
        </w:rPr>
      </w:pPr>
      <w:r w:rsidRPr="00375FC1">
        <w:rPr>
          <w:rFonts w:ascii="Times New Roman" w:hAnsi="Times New Roman" w:cs="Times New Roman"/>
          <w:b/>
        </w:rPr>
        <w:t>7. Действие, изменение и расторжение Договора</w:t>
      </w:r>
    </w:p>
    <w:p w14:paraId="1E2DBBBC" w14:textId="4B427D04" w:rsidR="00D22147" w:rsidRPr="00375FC1" w:rsidRDefault="00D13581" w:rsidP="00D22147">
      <w:pPr>
        <w:suppressAutoHyphens/>
        <w:overflowPunct w:val="0"/>
        <w:ind w:firstLine="539"/>
        <w:jc w:val="both"/>
        <w:textAlignment w:val="baseline"/>
        <w:rPr>
          <w:rFonts w:ascii="Times New Roman" w:hAnsi="Times New Roman" w:cs="Times New Roman"/>
        </w:rPr>
      </w:pPr>
      <w:r w:rsidRPr="00375FC1">
        <w:rPr>
          <w:rFonts w:ascii="Times New Roman" w:hAnsi="Times New Roman" w:cs="Times New Roman"/>
        </w:rPr>
        <w:t xml:space="preserve">7.1. </w:t>
      </w:r>
      <w:r w:rsidR="00D22147" w:rsidRPr="00375FC1">
        <w:rPr>
          <w:rFonts w:ascii="Times New Roman" w:hAnsi="Times New Roman" w:cs="Times New Roman"/>
        </w:rPr>
        <w:t xml:space="preserve">Настоящий Договор действует с момента его подписания по </w:t>
      </w:r>
      <w:r w:rsidR="0056268F" w:rsidRPr="00162B03">
        <w:rPr>
          <w:rFonts w:ascii="Times New Roman" w:hAnsi="Times New Roman" w:cs="Times New Roman"/>
          <w:highlight w:val="green"/>
        </w:rPr>
        <w:t>_____</w:t>
      </w:r>
      <w:r w:rsidR="00D22147" w:rsidRPr="00375FC1">
        <w:rPr>
          <w:rFonts w:ascii="Times New Roman" w:hAnsi="Times New Roman" w:cs="Times New Roman"/>
        </w:rPr>
        <w:t xml:space="preserve"> включительно. </w:t>
      </w:r>
    </w:p>
    <w:p w14:paraId="5B87D238" w14:textId="77777777" w:rsidR="00D22147" w:rsidRPr="00375FC1" w:rsidRDefault="00D22147" w:rsidP="00D22147">
      <w:pPr>
        <w:suppressAutoHyphens/>
        <w:overflowPunct w:val="0"/>
        <w:ind w:firstLine="540"/>
        <w:jc w:val="both"/>
        <w:textAlignment w:val="baseline"/>
        <w:rPr>
          <w:rFonts w:ascii="Times New Roman" w:hAnsi="Times New Roman" w:cs="Times New Roman"/>
        </w:rPr>
      </w:pPr>
      <w:r w:rsidRPr="00375FC1">
        <w:rPr>
          <w:rFonts w:ascii="Times New Roman" w:hAnsi="Times New Roman" w:cs="Times New Roman"/>
        </w:rPr>
        <w:t>Стороны договорились о том, что действие настоящего Договора распространяется на отношения сторон, возникшие со дня окончания переходного периода в ценовых зонах теплоснабжения</w:t>
      </w:r>
      <w:r w:rsidRPr="00375FC1">
        <w:rPr>
          <w:rStyle w:val="af4"/>
          <w:rFonts w:ascii="Times New Roman" w:hAnsi="Times New Roman" w:cs="Times New Roman"/>
        </w:rPr>
        <w:footnoteReference w:id="10"/>
      </w:r>
      <w:r w:rsidRPr="00375FC1">
        <w:rPr>
          <w:rFonts w:ascii="Times New Roman" w:hAnsi="Times New Roman" w:cs="Times New Roman"/>
        </w:rPr>
        <w:t xml:space="preserve">.  </w:t>
      </w:r>
    </w:p>
    <w:p w14:paraId="06475ECC"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7.2. До заключения нового договора отношения сторон регулируются настоящим Договором.</w:t>
      </w:r>
    </w:p>
    <w:p w14:paraId="7B0C7B77"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 xml:space="preserve">7.3. Договор считается продленным на тот же срок и на тех же условиях, если не менее чем за месяц до окончания срока его действия ни одна из сторон не заявит о прекращении, изменении Договора или о заключении нового договора. </w:t>
      </w:r>
    </w:p>
    <w:p w14:paraId="28E98FC0" w14:textId="77777777" w:rsidR="00EC6BEF" w:rsidRPr="00375FC1" w:rsidRDefault="00EC6BEF" w:rsidP="002268B0">
      <w:pPr>
        <w:spacing w:before="40" w:after="40"/>
        <w:ind w:firstLine="539"/>
        <w:jc w:val="both"/>
        <w:rPr>
          <w:rFonts w:ascii="Calibri" w:hAnsi="Calibri" w:cs="Calibri"/>
        </w:rPr>
      </w:pPr>
      <w:r w:rsidRPr="00375FC1">
        <w:rPr>
          <w:rFonts w:ascii="Times New Roman" w:hAnsi="Times New Roman" w:cs="Times New Roman"/>
        </w:rPr>
        <w:t>7.4. В случае вывода из эксплуатации источников тепловой энергии в порядке, установленном действующим законодательством, любая из Сторон вправе отказаться от договора в одностороннем порядке.</w:t>
      </w:r>
      <w:r w:rsidRPr="00375FC1">
        <w:rPr>
          <w:rFonts w:ascii="Segoe UI" w:hAnsi="Segoe UI" w:cs="Segoe UI"/>
          <w:color w:val="000000"/>
        </w:rPr>
        <w:t xml:space="preserve"> </w:t>
      </w:r>
    </w:p>
    <w:p w14:paraId="233C749F" w14:textId="77777777" w:rsidR="00EC6BEF" w:rsidRPr="00375FC1" w:rsidRDefault="00EC6BEF" w:rsidP="002074C8">
      <w:pPr>
        <w:suppressAutoHyphens/>
        <w:overflowPunct w:val="0"/>
        <w:spacing w:after="120"/>
        <w:ind w:firstLine="539"/>
        <w:jc w:val="both"/>
        <w:textAlignment w:val="baseline"/>
        <w:rPr>
          <w:rFonts w:ascii="Times New Roman" w:hAnsi="Times New Roman" w:cs="Times New Roman"/>
        </w:rPr>
      </w:pPr>
    </w:p>
    <w:p w14:paraId="6152B042" w14:textId="77777777" w:rsidR="00D13581" w:rsidRPr="00375FC1" w:rsidRDefault="00D13581" w:rsidP="00EB3573">
      <w:pPr>
        <w:shd w:val="clear" w:color="auto" w:fill="FFFFFF"/>
        <w:tabs>
          <w:tab w:val="left" w:pos="245"/>
        </w:tabs>
        <w:suppressAutoHyphens/>
        <w:spacing w:before="240" w:after="120"/>
        <w:jc w:val="center"/>
        <w:rPr>
          <w:rFonts w:ascii="Times New Roman" w:hAnsi="Times New Roman" w:cs="Times New Roman"/>
          <w:b/>
        </w:rPr>
      </w:pPr>
      <w:r w:rsidRPr="00375FC1">
        <w:rPr>
          <w:rFonts w:ascii="Times New Roman" w:hAnsi="Times New Roman" w:cs="Times New Roman"/>
          <w:b/>
        </w:rPr>
        <w:t>8. Прочие условия</w:t>
      </w:r>
    </w:p>
    <w:p w14:paraId="3C40AC2B"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8.1. Поставка Покупателю тепловой энергии и теплоносителя на цели отопления осуществляется в пределах отопительного периода, начало и окончание которого устанавливается в соответствии действующим законодательством с учетом климатических данных. За пределами каждого установленного отопительного периода Поставщик не несет обязанности поставлять Покупателю тепловую энергию на цели отопления, если иное не будет установлено дополнительным соглашением сторон.</w:t>
      </w:r>
    </w:p>
    <w:p w14:paraId="1819BF72"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8.2. Поставка Покупателю тепловой энергии и (или) теплоносителя на цели горячего водоснабжения может быть приостановлена на период проведения плановых ремонтных работ, сроки проведения которых определяются в соответствии с требованиями действующих нормативно-правовых актов.</w:t>
      </w:r>
    </w:p>
    <w:p w14:paraId="2ED23961"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8.3. Перерывы в поставке тепловой энергии на цели отопления и/или горячего водоснабжения в пределах отопительного периода допускаются в случаях обусловленных законодательством действий Поставщика, направленных на обеспечение надежности теплоснабжения.</w:t>
      </w:r>
    </w:p>
    <w:p w14:paraId="51F00438"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8.4. Изменение условий настоящего Договора возможно по соглашению Сторон путем подписания дополнительных соглашений к настоящему Договору.</w:t>
      </w:r>
    </w:p>
    <w:p w14:paraId="7FDECB35"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 xml:space="preserve">8.5. Об изменении почтовых и банковских реквизитов, наименования Стороны или ее реорганизации, а также об изменении сведений о лицах, указанных в пункте 9.1 Договора, Стороны сообщают друг другу в письменном виде в течение семи дней со дня наступления вышеуказанных обстоятельств. </w:t>
      </w:r>
    </w:p>
    <w:p w14:paraId="21269B8E" w14:textId="77777777" w:rsidR="00D13581" w:rsidRPr="00375FC1" w:rsidRDefault="00D13581" w:rsidP="00D13581">
      <w:pPr>
        <w:suppressAutoHyphens/>
        <w:overflowPunct w:val="0"/>
        <w:ind w:firstLine="540"/>
        <w:jc w:val="both"/>
        <w:textAlignment w:val="baseline"/>
        <w:rPr>
          <w:rFonts w:ascii="Times New Roman" w:hAnsi="Times New Roman" w:cs="Times New Roman"/>
        </w:rPr>
      </w:pPr>
      <w:r w:rsidRPr="00375FC1">
        <w:rPr>
          <w:rFonts w:ascii="Times New Roman" w:hAnsi="Times New Roman" w:cs="Times New Roman"/>
        </w:rPr>
        <w:t>8.6. При отсутствии письменного согласия Покупателя Поставщик не вправе уступать третьим лицам права и обязанности, принадлежащие ему на основании настоящего Договора, в том числе заключать сделки об уступке прав (требований), переводе долга, передаче в залог прав (требований) по Договору, сделки факторинга и (или) иные сделки, в результате которых возникает или может возникнуть обременение прав (требований) Поставщика к Покупателю по Договору и (или) иные обременения, касающиеся предмета Договора, в том числе не допускается обременение (уступка прав) в отношении каких-либо промежуточных результатов услуг или имущественных прав в отношении предмета Договора.</w:t>
      </w:r>
    </w:p>
    <w:p w14:paraId="612A4E42" w14:textId="77777777" w:rsidR="00D13581" w:rsidRPr="00375FC1" w:rsidRDefault="00D13581" w:rsidP="00D13581">
      <w:pPr>
        <w:suppressAutoHyphens/>
        <w:overflowPunct w:val="0"/>
        <w:ind w:firstLine="540"/>
        <w:jc w:val="both"/>
        <w:textAlignment w:val="baseline"/>
        <w:rPr>
          <w:rFonts w:ascii="Times New Roman" w:hAnsi="Times New Roman" w:cs="Times New Roman"/>
        </w:rPr>
      </w:pPr>
      <w:r w:rsidRPr="00375FC1">
        <w:rPr>
          <w:rFonts w:ascii="Times New Roman" w:hAnsi="Times New Roman" w:cs="Times New Roman"/>
        </w:rPr>
        <w:t xml:space="preserve">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уступленных, обремененных прав (требований) по такой сделке. </w:t>
      </w:r>
    </w:p>
    <w:p w14:paraId="2F09123E" w14:textId="77777777" w:rsidR="00D13581" w:rsidRPr="00375FC1" w:rsidRDefault="00D13581" w:rsidP="00D13581">
      <w:pPr>
        <w:suppressAutoHyphens/>
        <w:overflowPunct w:val="0"/>
        <w:ind w:firstLine="540"/>
        <w:jc w:val="both"/>
        <w:textAlignment w:val="baseline"/>
        <w:rPr>
          <w:rFonts w:ascii="Times New Roman" w:hAnsi="Times New Roman" w:cs="Times New Roman"/>
        </w:rPr>
      </w:pPr>
      <w:r w:rsidRPr="00375FC1">
        <w:rPr>
          <w:rFonts w:ascii="Times New Roman" w:hAnsi="Times New Roman" w:cs="Times New Roman"/>
        </w:rPr>
        <w:t xml:space="preserve">Стороны особо отмечают, что Покупатель на свое усмотрение принимает решение о выдаче или отказе в выдаче Поставщику своего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 </w:t>
      </w:r>
    </w:p>
    <w:p w14:paraId="0A0DAD51"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Информация, указанная в настоящем пункте Договора, не является конфиденциальной, за сообщение заинтересованным третьим лицам о наличии ограничений прав Поставщика в соответствии с настоящим пунктом Договора, к Поставщику не будет применяться ответственность, установленная Договором.</w:t>
      </w:r>
    </w:p>
    <w:p w14:paraId="49BEB944"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8.7. Настоящий договор заключен в соответствии с положениями законов и иных правовых актов, действующих на момент его заключения. В случае принятия после заключения настоящего договора законов и (или) правовых актов, устанавливающих иные правила обязательные для Сторон, то установленные такими документами новые нормы подлежат применению по настоящему договору с момента их вступления в силу, если законом и (или) правовым актом не установлен иной срок.</w:t>
      </w:r>
    </w:p>
    <w:p w14:paraId="34D6526D" w14:textId="77777777" w:rsidR="00D13581" w:rsidRPr="00375FC1" w:rsidRDefault="00D13581" w:rsidP="00D13581">
      <w:pPr>
        <w:suppressAutoHyphens/>
        <w:overflowPunct w:val="0"/>
        <w:ind w:firstLine="540"/>
        <w:jc w:val="both"/>
        <w:textAlignment w:val="baseline"/>
        <w:rPr>
          <w:rFonts w:ascii="Times New Roman" w:hAnsi="Times New Roman" w:cs="Times New Roman"/>
        </w:rPr>
      </w:pPr>
    </w:p>
    <w:p w14:paraId="1D24E895" w14:textId="77777777" w:rsidR="00D13581" w:rsidRPr="00375FC1" w:rsidRDefault="00D13581" w:rsidP="00EB3573">
      <w:pPr>
        <w:shd w:val="clear" w:color="auto" w:fill="FFFFFF"/>
        <w:tabs>
          <w:tab w:val="left" w:pos="245"/>
        </w:tabs>
        <w:suppressAutoHyphens/>
        <w:spacing w:before="240" w:after="120"/>
        <w:jc w:val="center"/>
        <w:rPr>
          <w:rFonts w:ascii="Times New Roman" w:hAnsi="Times New Roman" w:cs="Times New Roman"/>
          <w:b/>
        </w:rPr>
      </w:pPr>
      <w:r w:rsidRPr="00375FC1">
        <w:rPr>
          <w:rFonts w:ascii="Times New Roman" w:hAnsi="Times New Roman" w:cs="Times New Roman"/>
          <w:b/>
        </w:rPr>
        <w:t>9. Заключительные положения</w:t>
      </w:r>
    </w:p>
    <w:p w14:paraId="2BFB4C76" w14:textId="77777777" w:rsidR="00D13581" w:rsidRPr="00375FC1" w:rsidRDefault="00D13581" w:rsidP="00D13581">
      <w:pPr>
        <w:suppressAutoHyphens/>
        <w:overflowPunct w:val="0"/>
        <w:ind w:firstLine="540"/>
        <w:jc w:val="both"/>
        <w:textAlignment w:val="baseline"/>
        <w:rPr>
          <w:rFonts w:ascii="Times New Roman" w:hAnsi="Times New Roman" w:cs="Times New Roman"/>
        </w:rPr>
      </w:pPr>
      <w:r w:rsidRPr="00375FC1">
        <w:rPr>
          <w:rFonts w:ascii="Times New Roman" w:hAnsi="Times New Roman" w:cs="Times New Roman"/>
        </w:rPr>
        <w:t>9.1</w:t>
      </w:r>
      <w:r w:rsidRPr="00375FC1">
        <w:rPr>
          <w:rFonts w:ascii="Times New Roman" w:hAnsi="Times New Roman" w:cs="Times New Roman"/>
          <w:color w:val="0000FF"/>
        </w:rPr>
        <w:t xml:space="preserve">. </w:t>
      </w:r>
      <w:r w:rsidRPr="00375FC1">
        <w:rPr>
          <w:rFonts w:ascii="Times New Roman" w:hAnsi="Times New Roman" w:cs="Times New Roman"/>
        </w:rPr>
        <w:t>Стороны установили, что ответственными за исполнение настоящего Договора являются:</w:t>
      </w:r>
    </w:p>
    <w:p w14:paraId="62B10469" w14:textId="77777777" w:rsidR="00D13581" w:rsidRPr="00375FC1" w:rsidRDefault="00D13581" w:rsidP="00D13581">
      <w:pPr>
        <w:suppressAutoHyphens/>
        <w:overflowPunct w:val="0"/>
        <w:ind w:firstLine="540"/>
        <w:jc w:val="both"/>
        <w:textAlignment w:val="baseline"/>
        <w:rPr>
          <w:rFonts w:ascii="Times New Roman" w:hAnsi="Times New Roman" w:cs="Times New Roman"/>
        </w:rPr>
      </w:pPr>
      <w:r w:rsidRPr="00375FC1">
        <w:rPr>
          <w:rFonts w:ascii="Times New Roman" w:hAnsi="Times New Roman" w:cs="Times New Roman"/>
        </w:rPr>
        <w:t>- от Поставщика {Ф.И.О., телефон, электронная почта};</w:t>
      </w:r>
    </w:p>
    <w:p w14:paraId="3C031D2A" w14:textId="77777777" w:rsidR="00D13581" w:rsidRPr="00375FC1" w:rsidRDefault="00D13581" w:rsidP="00D13581">
      <w:pPr>
        <w:suppressAutoHyphens/>
        <w:overflowPunct w:val="0"/>
        <w:ind w:firstLine="540"/>
        <w:jc w:val="both"/>
        <w:textAlignment w:val="baseline"/>
        <w:rPr>
          <w:rFonts w:ascii="Times New Roman" w:hAnsi="Times New Roman" w:cs="Times New Roman"/>
        </w:rPr>
      </w:pPr>
      <w:r w:rsidRPr="00375FC1">
        <w:rPr>
          <w:rFonts w:ascii="Times New Roman" w:hAnsi="Times New Roman" w:cs="Times New Roman"/>
        </w:rPr>
        <w:t>- от Покупателя {Ф.И.О., телефон, электронная почта}.</w:t>
      </w:r>
    </w:p>
    <w:p w14:paraId="5E82B91C" w14:textId="2B38C178"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Покупатель вправе направлять в адрес ответственных Поставщика за выполнение условий настоящего Договора информационные СМС сообщения, осуществлять рассылку документов, связанных с исполнением настоящего Договора, по электронной почте, по адресам и телефонам, указанным в настоящем Договоре и иных документах, являющихся неотъемлемой частью Договора</w:t>
      </w:r>
      <w:r w:rsidR="00FF3F92" w:rsidRPr="00375FC1">
        <w:rPr>
          <w:rFonts w:ascii="Times New Roman" w:hAnsi="Times New Roman" w:cs="Times New Roman"/>
        </w:rPr>
        <w:t>, за исключением случаев, указанных в п.9.1.3 настоящего договора</w:t>
      </w:r>
      <w:r w:rsidRPr="00375FC1">
        <w:rPr>
          <w:rFonts w:ascii="Times New Roman" w:hAnsi="Times New Roman" w:cs="Times New Roman"/>
        </w:rPr>
        <w:t>.</w:t>
      </w:r>
    </w:p>
    <w:p w14:paraId="580453BE" w14:textId="77777777"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9.1.1</w:t>
      </w:r>
      <w:r w:rsidRPr="00375FC1">
        <w:rPr>
          <w:rStyle w:val="af4"/>
          <w:rFonts w:ascii="Times New Roman" w:hAnsi="Times New Roman" w:cs="Times New Roman"/>
        </w:rPr>
        <w:footnoteReference w:id="11"/>
      </w:r>
      <w:r w:rsidRPr="00375FC1">
        <w:rPr>
          <w:rFonts w:ascii="Times New Roman" w:hAnsi="Times New Roman" w:cs="Times New Roman"/>
        </w:rPr>
        <w:t xml:space="preserve">. Стороны пришли к согласию о возможности направления и получения документов, связанных с исполнением настоящего Договора (счетов, счетов-фактур, актов поданной–принятой тепловой энергии за договорную тепловую нагрузку (мощность), фактически принятое количество тепловой энергии и (или) </w:t>
      </w:r>
      <w:r w:rsidRPr="00375FC1">
        <w:rPr>
          <w:rFonts w:ascii="Times New Roman" w:hAnsi="Times New Roman" w:cs="Times New Roman"/>
        </w:rPr>
        <w:lastRenderedPageBreak/>
        <w:t>теплоноситель, актов сверок) в электронном виде с использованием электронной цифровой подписи.</w:t>
      </w:r>
    </w:p>
    <w:p w14:paraId="390D816E" w14:textId="77777777" w:rsidR="00D13581" w:rsidRPr="00375FC1" w:rsidRDefault="00D13581" w:rsidP="00D13581">
      <w:pPr>
        <w:suppressAutoHyphens/>
        <w:overflowPunct w:val="0"/>
        <w:ind w:firstLine="539"/>
        <w:jc w:val="both"/>
        <w:textAlignment w:val="baseline"/>
        <w:rPr>
          <w:rFonts w:ascii="Times New Roman" w:hAnsi="Times New Roman" w:cs="Times New Roman"/>
        </w:rPr>
      </w:pPr>
      <w:r w:rsidRPr="00375FC1">
        <w:rPr>
          <w:rFonts w:ascii="Times New Roman" w:hAnsi="Times New Roman" w:cs="Times New Roman"/>
        </w:rPr>
        <w:t>9.1.2. Стороны пришли к согласию о возможности использования аналога собственноручной подписи для подписания документов, связанных с исполнением настоящего Договора (за исключением счетов, счетов-фактур, актов поданной–принятой тепловой энергии за договорную тепловую нагрузку (мощность), фактически принятое количество тепловой энергии и (или) теплоноситель, актов сверок), в том числе путем проставления представителями Сторон собственноручной подписи на электронном документе, составленном на планшетном компьютере, с помощью стилуса.</w:t>
      </w:r>
    </w:p>
    <w:p w14:paraId="562B37E5" w14:textId="0CFFEEA9" w:rsidR="00D13581" w:rsidRPr="00375FC1" w:rsidRDefault="00D13581" w:rsidP="00D13581">
      <w:pPr>
        <w:suppressAutoHyphens/>
        <w:overflowPunct w:val="0"/>
        <w:ind w:firstLine="539"/>
        <w:jc w:val="both"/>
        <w:textAlignment w:val="baseline"/>
        <w:rPr>
          <w:rFonts w:ascii="Times New Roman" w:hAnsi="Times New Roman" w:cs="Times New Roman"/>
        </w:rPr>
      </w:pPr>
      <w:r w:rsidRPr="00375FC1">
        <w:rPr>
          <w:rFonts w:ascii="Times New Roman" w:hAnsi="Times New Roman" w:cs="Times New Roman"/>
        </w:rPr>
        <w:t xml:space="preserve">Стороны признают, что документы, подписанные с использованием аналога собственноручной подписи в электронной форме и на электронном носителе, имеют равную юридическую силу с документами, оформляемыми на бумажном носителе. </w:t>
      </w:r>
    </w:p>
    <w:p w14:paraId="530C2B59" w14:textId="51737E71"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Обмен (передача) документов, оформленных в электронном виде, осуществляется по электронной почте, указанной в п.9.1. настоящего Договора</w:t>
      </w:r>
      <w:r w:rsidR="00FF3F92" w:rsidRPr="00375FC1">
        <w:rPr>
          <w:rFonts w:ascii="Times New Roman" w:hAnsi="Times New Roman" w:cs="Times New Roman"/>
        </w:rPr>
        <w:t>, за исключением случаев, указанных в п.9.1.3 настоящего договора</w:t>
      </w:r>
      <w:r w:rsidRPr="00375FC1">
        <w:rPr>
          <w:rFonts w:ascii="Times New Roman" w:hAnsi="Times New Roman" w:cs="Times New Roman"/>
        </w:rPr>
        <w:t>. По письменному требованию одной из Сторон, участвующей в подготовке такого документа, другая Сторона обязана предоставить такой документ, распечатанный на бумажном носителе.</w:t>
      </w:r>
    </w:p>
    <w:p w14:paraId="63EB254D" w14:textId="17B634D8" w:rsidR="00C503F2" w:rsidRPr="00375FC1" w:rsidRDefault="00C503F2"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 xml:space="preserve">9.1.3. Стороны пришли к согласию о том, что направление и получение документов, связанных с согласованием </w:t>
      </w:r>
      <w:r w:rsidR="004A0992" w:rsidRPr="00375FC1">
        <w:rPr>
          <w:rFonts w:ascii="Times New Roman" w:hAnsi="Times New Roman" w:cs="Times New Roman"/>
        </w:rPr>
        <w:t xml:space="preserve">проекта </w:t>
      </w:r>
      <w:r w:rsidR="00D95BC0" w:rsidRPr="00375FC1">
        <w:rPr>
          <w:rFonts w:ascii="Times New Roman" w:hAnsi="Times New Roman" w:cs="Times New Roman"/>
        </w:rPr>
        <w:t>И</w:t>
      </w:r>
      <w:r w:rsidRPr="00375FC1">
        <w:rPr>
          <w:rFonts w:ascii="Times New Roman" w:hAnsi="Times New Roman" w:cs="Times New Roman"/>
        </w:rPr>
        <w:t>нвестиционной программы</w:t>
      </w:r>
      <w:r w:rsidR="004A0992" w:rsidRPr="00375FC1">
        <w:rPr>
          <w:rFonts w:ascii="Times New Roman" w:hAnsi="Times New Roman" w:cs="Times New Roman"/>
        </w:rPr>
        <w:t xml:space="preserve"> и его подписанием</w:t>
      </w:r>
      <w:r w:rsidRPr="00375FC1">
        <w:rPr>
          <w:rFonts w:ascii="Times New Roman" w:hAnsi="Times New Roman" w:cs="Times New Roman"/>
        </w:rPr>
        <w:t>, осуществляется путём обмена документов на бумажном носителе.</w:t>
      </w:r>
    </w:p>
    <w:p w14:paraId="14E7E966" w14:textId="3F947BAF" w:rsidR="00D13581" w:rsidRPr="00375FC1" w:rsidRDefault="00D13581" w:rsidP="002074C8">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 xml:space="preserve">9.2. Данный Договор составлен в двух экземплярах, один из которых находится у </w:t>
      </w:r>
      <w:r w:rsidR="001D39EE" w:rsidRPr="00375FC1">
        <w:rPr>
          <w:rFonts w:ascii="Times New Roman" w:hAnsi="Times New Roman" w:cs="Times New Roman"/>
        </w:rPr>
        <w:t xml:space="preserve">Поставщика, </w:t>
      </w:r>
      <w:r w:rsidRPr="00375FC1">
        <w:rPr>
          <w:rFonts w:ascii="Times New Roman" w:hAnsi="Times New Roman" w:cs="Times New Roman"/>
        </w:rPr>
        <w:t>другой - у Покупателя. Приложения к настоящему Договору являются неотъемлемой частью настоящего Договора.</w:t>
      </w:r>
    </w:p>
    <w:p w14:paraId="1FF1AF65" w14:textId="77777777" w:rsidR="00D13581" w:rsidRPr="00375FC1" w:rsidRDefault="00D13581" w:rsidP="00D13581">
      <w:pPr>
        <w:suppressAutoHyphens/>
        <w:overflowPunct w:val="0"/>
        <w:spacing w:after="120"/>
        <w:ind w:firstLine="539"/>
        <w:jc w:val="both"/>
        <w:textAlignment w:val="baseline"/>
        <w:rPr>
          <w:rFonts w:ascii="Times New Roman" w:hAnsi="Times New Roman" w:cs="Times New Roman"/>
        </w:rPr>
      </w:pPr>
      <w:r w:rsidRPr="00375FC1">
        <w:rPr>
          <w:rFonts w:ascii="Times New Roman" w:hAnsi="Times New Roman" w:cs="Times New Roman"/>
        </w:rPr>
        <w:t>9.3. Приложения к настоящему Договору являются неотъемлемой частью Договора.</w:t>
      </w:r>
    </w:p>
    <w:p w14:paraId="15E27828" w14:textId="77777777" w:rsidR="00D13581" w:rsidRPr="00375FC1" w:rsidRDefault="00D13581" w:rsidP="00D13581">
      <w:pPr>
        <w:suppressAutoHyphens/>
        <w:overflowPunct w:val="0"/>
        <w:ind w:firstLine="540"/>
        <w:jc w:val="both"/>
        <w:textAlignment w:val="baseline"/>
        <w:rPr>
          <w:rFonts w:ascii="Times New Roman" w:hAnsi="Times New Roman" w:cs="Times New Roman"/>
          <w:b/>
        </w:rPr>
      </w:pPr>
    </w:p>
    <w:p w14:paraId="2C284E6E" w14:textId="77777777" w:rsidR="00D13581" w:rsidRPr="00375FC1" w:rsidRDefault="002074C8" w:rsidP="002074C8">
      <w:pPr>
        <w:suppressAutoHyphens/>
        <w:overflowPunct w:val="0"/>
        <w:spacing w:after="120"/>
        <w:ind w:firstLine="539"/>
        <w:jc w:val="both"/>
        <w:textAlignment w:val="baseline"/>
        <w:rPr>
          <w:rFonts w:ascii="Times New Roman" w:hAnsi="Times New Roman" w:cs="Times New Roman"/>
          <w:b/>
        </w:rPr>
      </w:pPr>
      <w:r w:rsidRPr="00375FC1">
        <w:rPr>
          <w:rFonts w:ascii="Times New Roman" w:hAnsi="Times New Roman" w:cs="Times New Roman"/>
          <w:b/>
        </w:rPr>
        <w:t xml:space="preserve">10. </w:t>
      </w:r>
      <w:r w:rsidR="00D13581" w:rsidRPr="00375FC1">
        <w:rPr>
          <w:rFonts w:ascii="Times New Roman" w:hAnsi="Times New Roman" w:cs="Times New Roman"/>
          <w:b/>
        </w:rPr>
        <w:t>ПЕРЕЧЕНЬ ПРИЛОЖЕНИЙ К ДОГОВОРУ:</w:t>
      </w:r>
    </w:p>
    <w:p w14:paraId="215598C5" w14:textId="77777777" w:rsidR="00D13581" w:rsidRPr="00375FC1" w:rsidRDefault="00D13581" w:rsidP="002074C8">
      <w:pPr>
        <w:suppressAutoHyphens/>
        <w:overflowPunct w:val="0"/>
        <w:spacing w:after="60"/>
        <w:ind w:firstLine="539"/>
        <w:jc w:val="both"/>
        <w:textAlignment w:val="baseline"/>
        <w:rPr>
          <w:rFonts w:ascii="Times New Roman" w:hAnsi="Times New Roman" w:cs="Times New Roman"/>
        </w:rPr>
      </w:pPr>
      <w:r w:rsidRPr="00375FC1">
        <w:rPr>
          <w:rFonts w:ascii="Times New Roman" w:hAnsi="Times New Roman" w:cs="Times New Roman"/>
        </w:rPr>
        <w:t>1. Общее договорное количество тепловой энергии и (или) теплоносителя (Приложение №1);</w:t>
      </w:r>
    </w:p>
    <w:p w14:paraId="6BD289FE" w14:textId="77777777" w:rsidR="00D13581" w:rsidRPr="00375FC1" w:rsidRDefault="00D13581" w:rsidP="002074C8">
      <w:pPr>
        <w:suppressAutoHyphens/>
        <w:overflowPunct w:val="0"/>
        <w:spacing w:after="60"/>
        <w:ind w:firstLine="539"/>
        <w:jc w:val="both"/>
        <w:textAlignment w:val="baseline"/>
        <w:rPr>
          <w:rFonts w:ascii="Times New Roman" w:hAnsi="Times New Roman" w:cs="Times New Roman"/>
        </w:rPr>
      </w:pPr>
      <w:r w:rsidRPr="00375FC1">
        <w:rPr>
          <w:rFonts w:ascii="Times New Roman" w:hAnsi="Times New Roman" w:cs="Times New Roman"/>
        </w:rPr>
        <w:t>2. Акт разграничения балансовой принадлежности тепловых сетей и эксплуатационной ответственности сторон (Приложение №2);</w:t>
      </w:r>
    </w:p>
    <w:p w14:paraId="0704B99B" w14:textId="77777777" w:rsidR="00D13581" w:rsidRPr="00375FC1" w:rsidRDefault="00D13581" w:rsidP="002074C8">
      <w:pPr>
        <w:suppressAutoHyphens/>
        <w:overflowPunct w:val="0"/>
        <w:spacing w:after="60"/>
        <w:ind w:firstLine="539"/>
        <w:jc w:val="both"/>
        <w:textAlignment w:val="baseline"/>
        <w:rPr>
          <w:rFonts w:ascii="Times New Roman" w:hAnsi="Times New Roman" w:cs="Times New Roman"/>
        </w:rPr>
      </w:pPr>
      <w:r w:rsidRPr="00375FC1">
        <w:rPr>
          <w:rFonts w:ascii="Times New Roman" w:hAnsi="Times New Roman" w:cs="Times New Roman"/>
        </w:rPr>
        <w:t xml:space="preserve">3. Перечень объектов Покупателя, объектов потребителей Покупателя, </w:t>
      </w:r>
      <w:proofErr w:type="spellStart"/>
      <w:r w:rsidRPr="00375FC1">
        <w:rPr>
          <w:rFonts w:ascii="Times New Roman" w:hAnsi="Times New Roman" w:cs="Times New Roman"/>
        </w:rPr>
        <w:t>субабонентов</w:t>
      </w:r>
      <w:proofErr w:type="spellEnd"/>
      <w:r w:rsidRPr="00375FC1">
        <w:rPr>
          <w:rFonts w:ascii="Times New Roman" w:hAnsi="Times New Roman" w:cs="Times New Roman"/>
        </w:rPr>
        <w:t xml:space="preserve"> (Приложение №3);</w:t>
      </w:r>
    </w:p>
    <w:p w14:paraId="5B512B2D" w14:textId="77777777" w:rsidR="00D13581" w:rsidRPr="00375FC1" w:rsidRDefault="00D13581" w:rsidP="002074C8">
      <w:pPr>
        <w:suppressAutoHyphens/>
        <w:overflowPunct w:val="0"/>
        <w:spacing w:after="60"/>
        <w:ind w:firstLine="539"/>
        <w:jc w:val="both"/>
        <w:textAlignment w:val="baseline"/>
        <w:rPr>
          <w:rFonts w:ascii="Times New Roman" w:hAnsi="Times New Roman" w:cs="Times New Roman"/>
        </w:rPr>
      </w:pPr>
      <w:r w:rsidRPr="00375FC1">
        <w:rPr>
          <w:rFonts w:ascii="Times New Roman" w:hAnsi="Times New Roman" w:cs="Times New Roman"/>
        </w:rPr>
        <w:t>4. Порядок оплаты (Приложение №4);</w:t>
      </w:r>
    </w:p>
    <w:p w14:paraId="53F23C35" w14:textId="77777777" w:rsidR="00D13581" w:rsidRPr="00375FC1" w:rsidRDefault="00D13581" w:rsidP="002074C8">
      <w:pPr>
        <w:suppressAutoHyphens/>
        <w:overflowPunct w:val="0"/>
        <w:spacing w:after="60"/>
        <w:ind w:firstLine="539"/>
        <w:jc w:val="both"/>
        <w:textAlignment w:val="baseline"/>
        <w:rPr>
          <w:rFonts w:ascii="Times New Roman" w:hAnsi="Times New Roman" w:cs="Times New Roman"/>
        </w:rPr>
      </w:pPr>
      <w:r w:rsidRPr="00375FC1">
        <w:rPr>
          <w:rFonts w:ascii="Times New Roman" w:hAnsi="Times New Roman" w:cs="Times New Roman"/>
        </w:rPr>
        <w:t>5. Перечень коммерческих расчетных приборов узла учета тепловой энергии и место их установки (Приложение №5);</w:t>
      </w:r>
    </w:p>
    <w:p w14:paraId="0EFC9573" w14:textId="77777777" w:rsidR="00D13581" w:rsidRPr="00375FC1" w:rsidRDefault="00D13581" w:rsidP="002074C8">
      <w:pPr>
        <w:suppressAutoHyphens/>
        <w:overflowPunct w:val="0"/>
        <w:spacing w:after="60"/>
        <w:ind w:firstLine="539"/>
        <w:jc w:val="both"/>
        <w:textAlignment w:val="baseline"/>
        <w:rPr>
          <w:rFonts w:ascii="Times New Roman" w:hAnsi="Times New Roman" w:cs="Times New Roman"/>
        </w:rPr>
      </w:pPr>
      <w:r w:rsidRPr="00375FC1">
        <w:rPr>
          <w:rFonts w:ascii="Times New Roman" w:hAnsi="Times New Roman" w:cs="Times New Roman"/>
        </w:rPr>
        <w:t xml:space="preserve">6. Порядок определения утечки теплоносителя в тепловых сетях и теплопотребляющих установках Покупателя и его </w:t>
      </w:r>
      <w:proofErr w:type="spellStart"/>
      <w:r w:rsidRPr="00375FC1">
        <w:rPr>
          <w:rFonts w:ascii="Times New Roman" w:hAnsi="Times New Roman" w:cs="Times New Roman"/>
        </w:rPr>
        <w:t>Субабонентов</w:t>
      </w:r>
      <w:proofErr w:type="spellEnd"/>
      <w:r w:rsidRPr="00375FC1">
        <w:rPr>
          <w:rFonts w:ascii="Times New Roman" w:hAnsi="Times New Roman" w:cs="Times New Roman"/>
        </w:rPr>
        <w:t xml:space="preserve"> (Приложение №6);</w:t>
      </w:r>
    </w:p>
    <w:p w14:paraId="0AFE083D" w14:textId="77777777" w:rsidR="00D13581" w:rsidRPr="00375FC1" w:rsidRDefault="00D13581" w:rsidP="002074C8">
      <w:pPr>
        <w:suppressAutoHyphens/>
        <w:overflowPunct w:val="0"/>
        <w:spacing w:after="60"/>
        <w:ind w:firstLine="539"/>
        <w:jc w:val="both"/>
        <w:textAlignment w:val="baseline"/>
        <w:rPr>
          <w:rFonts w:ascii="Times New Roman" w:hAnsi="Times New Roman" w:cs="Times New Roman"/>
        </w:rPr>
      </w:pPr>
      <w:r w:rsidRPr="00375FC1">
        <w:rPr>
          <w:rFonts w:ascii="Times New Roman" w:hAnsi="Times New Roman" w:cs="Times New Roman"/>
        </w:rPr>
        <w:t>7. Расчет потерь тепловой энергии в тепловых сетях Покупателя, потребителей Покупателя (Приложение №7);</w:t>
      </w:r>
    </w:p>
    <w:p w14:paraId="4E8ECD1F" w14:textId="77777777" w:rsidR="00D13581" w:rsidRPr="00375FC1" w:rsidRDefault="00D13581" w:rsidP="002074C8">
      <w:pPr>
        <w:suppressAutoHyphens/>
        <w:overflowPunct w:val="0"/>
        <w:spacing w:after="60"/>
        <w:ind w:firstLine="539"/>
        <w:jc w:val="both"/>
        <w:textAlignment w:val="baseline"/>
        <w:rPr>
          <w:rFonts w:ascii="Times New Roman" w:hAnsi="Times New Roman" w:cs="Times New Roman"/>
        </w:rPr>
      </w:pPr>
      <w:r w:rsidRPr="00375FC1">
        <w:rPr>
          <w:rFonts w:ascii="Times New Roman" w:hAnsi="Times New Roman" w:cs="Times New Roman"/>
        </w:rPr>
        <w:t>8. Порядок определения количества тепловой энергии и теплоносителя, поставленного Покупателю (Приложение №8);</w:t>
      </w:r>
    </w:p>
    <w:p w14:paraId="57600A9B" w14:textId="77777777" w:rsidR="00D13581" w:rsidRPr="00375FC1" w:rsidRDefault="00D13581" w:rsidP="002074C8">
      <w:pPr>
        <w:suppressAutoHyphens/>
        <w:overflowPunct w:val="0"/>
        <w:spacing w:after="60"/>
        <w:ind w:firstLine="539"/>
        <w:jc w:val="both"/>
        <w:textAlignment w:val="baseline"/>
        <w:rPr>
          <w:rFonts w:ascii="Times New Roman" w:hAnsi="Times New Roman" w:cs="Times New Roman"/>
        </w:rPr>
      </w:pPr>
      <w:r w:rsidRPr="00375FC1">
        <w:rPr>
          <w:rFonts w:ascii="Times New Roman" w:hAnsi="Times New Roman" w:cs="Times New Roman"/>
        </w:rPr>
        <w:t>9. Порядок взаимодействия диспетчерских и оперативных служб Сторон (Приложение №9).</w:t>
      </w:r>
    </w:p>
    <w:p w14:paraId="1A83CF2D" w14:textId="77777777" w:rsidR="00D13581" w:rsidRPr="00375FC1" w:rsidRDefault="00D13581" w:rsidP="002074C8">
      <w:pPr>
        <w:suppressAutoHyphens/>
        <w:overflowPunct w:val="0"/>
        <w:spacing w:after="60"/>
        <w:ind w:firstLine="539"/>
        <w:jc w:val="both"/>
        <w:textAlignment w:val="baseline"/>
        <w:rPr>
          <w:rFonts w:ascii="Times New Roman" w:hAnsi="Times New Roman" w:cs="Times New Roman"/>
        </w:rPr>
      </w:pPr>
      <w:r w:rsidRPr="00375FC1">
        <w:rPr>
          <w:rFonts w:ascii="Times New Roman" w:hAnsi="Times New Roman" w:cs="Times New Roman"/>
        </w:rPr>
        <w:t>10. Параметры качества поставляемой тепловой энергии (мощности), теплоносителя и параметры, отражающие допустимые перерывы в поставке тепловой энергии (мощности), теплоносителя (Приложение №10);</w:t>
      </w:r>
    </w:p>
    <w:p w14:paraId="4DAFB648" w14:textId="6AFA1714" w:rsidR="00D13581" w:rsidRDefault="00D13581" w:rsidP="002074C8">
      <w:pPr>
        <w:suppressAutoHyphens/>
        <w:overflowPunct w:val="0"/>
        <w:spacing w:after="60"/>
        <w:ind w:firstLine="539"/>
        <w:jc w:val="both"/>
        <w:textAlignment w:val="baseline"/>
        <w:rPr>
          <w:rFonts w:ascii="Times New Roman" w:hAnsi="Times New Roman" w:cs="Times New Roman"/>
        </w:rPr>
      </w:pPr>
      <w:r w:rsidRPr="00375FC1">
        <w:rPr>
          <w:rFonts w:ascii="Times New Roman" w:hAnsi="Times New Roman" w:cs="Times New Roman"/>
        </w:rPr>
        <w:t>11. Условия и порядок предъявления Покупателем требований к Поставщику по снижению стоимости услуг при неисполнении или ненадлежащем исполнении Поставщиком обязательств по соблюдению значений параметров качества передаваемой тепловой энергии (мощности), теплоносителя и (или) параметров, отражающих допустимые перерывы в теплоснабжении (Приложение №11</w:t>
      </w:r>
      <w:r w:rsidR="00785029" w:rsidRPr="00375FC1">
        <w:rPr>
          <w:rFonts w:ascii="Times New Roman" w:hAnsi="Times New Roman" w:cs="Times New Roman"/>
        </w:rPr>
        <w:t>)</w:t>
      </w:r>
    </w:p>
    <w:p w14:paraId="17544A96" w14:textId="0B2251F4" w:rsidR="005D1388" w:rsidRPr="00375FC1" w:rsidRDefault="005D1388" w:rsidP="002074C8">
      <w:pPr>
        <w:suppressAutoHyphens/>
        <w:overflowPunct w:val="0"/>
        <w:spacing w:after="60"/>
        <w:ind w:firstLine="539"/>
        <w:jc w:val="both"/>
        <w:textAlignment w:val="baseline"/>
        <w:rPr>
          <w:rFonts w:ascii="Times New Roman" w:hAnsi="Times New Roman" w:cs="Times New Roman"/>
        </w:rPr>
      </w:pPr>
      <w:r>
        <w:rPr>
          <w:rFonts w:ascii="Times New Roman" w:hAnsi="Times New Roman" w:cs="Times New Roman"/>
        </w:rPr>
        <w:t xml:space="preserve">12. </w:t>
      </w:r>
      <w:r w:rsidRPr="005D1388">
        <w:rPr>
          <w:rFonts w:ascii="Times New Roman" w:hAnsi="Times New Roman" w:cs="Times New Roman"/>
        </w:rPr>
        <w:t>Инвестиционная программа (Приложение №</w:t>
      </w:r>
      <w:r>
        <w:rPr>
          <w:rFonts w:ascii="Times New Roman" w:hAnsi="Times New Roman" w:cs="Times New Roman"/>
        </w:rPr>
        <w:t>12</w:t>
      </w:r>
      <w:r w:rsidRPr="005D1388">
        <w:rPr>
          <w:rFonts w:ascii="Times New Roman" w:hAnsi="Times New Roman" w:cs="Times New Roman"/>
        </w:rPr>
        <w:t>).</w:t>
      </w:r>
    </w:p>
    <w:p w14:paraId="68F0C630" w14:textId="77777777" w:rsidR="00D13581" w:rsidRPr="00375FC1" w:rsidRDefault="00D13581" w:rsidP="00D13581">
      <w:pPr>
        <w:suppressAutoHyphens/>
        <w:overflowPunct w:val="0"/>
        <w:ind w:firstLine="540"/>
        <w:jc w:val="both"/>
        <w:textAlignment w:val="baseline"/>
        <w:rPr>
          <w:rFonts w:ascii="Times New Roman" w:hAnsi="Times New Roman" w:cs="Times New Roman"/>
        </w:rPr>
      </w:pPr>
    </w:p>
    <w:p w14:paraId="77F01E10" w14:textId="77777777" w:rsidR="00D13581" w:rsidRPr="00375FC1" w:rsidRDefault="00D13581" w:rsidP="00D13581">
      <w:pPr>
        <w:suppressAutoHyphens/>
        <w:overflowPunct w:val="0"/>
        <w:ind w:firstLine="540"/>
        <w:jc w:val="both"/>
        <w:textAlignment w:val="baseline"/>
        <w:rPr>
          <w:rFonts w:ascii="Times New Roman" w:hAnsi="Times New Roman" w:cs="Times New Roman"/>
        </w:rPr>
      </w:pPr>
    </w:p>
    <w:p w14:paraId="51BE4AF7" w14:textId="77777777" w:rsidR="00D13581" w:rsidRPr="00375FC1" w:rsidRDefault="002074C8" w:rsidP="00D13581">
      <w:pPr>
        <w:shd w:val="clear" w:color="auto" w:fill="FFFFFF"/>
        <w:tabs>
          <w:tab w:val="left" w:pos="245"/>
        </w:tabs>
        <w:suppressAutoHyphens/>
        <w:jc w:val="both"/>
        <w:rPr>
          <w:rFonts w:ascii="Times New Roman" w:hAnsi="Times New Roman" w:cs="Times New Roman"/>
          <w:b/>
          <w:caps/>
        </w:rPr>
      </w:pPr>
      <w:r w:rsidRPr="00375FC1">
        <w:rPr>
          <w:rFonts w:ascii="Times New Roman" w:hAnsi="Times New Roman" w:cs="Times New Roman"/>
          <w:b/>
          <w:caps/>
        </w:rPr>
        <w:t>11</w:t>
      </w:r>
      <w:r w:rsidR="00D13581" w:rsidRPr="00375FC1">
        <w:rPr>
          <w:rFonts w:ascii="Times New Roman" w:hAnsi="Times New Roman" w:cs="Times New Roman"/>
          <w:b/>
          <w:caps/>
        </w:rPr>
        <w:t>. Реквизиты, подписи и печати сторон</w:t>
      </w:r>
    </w:p>
    <w:p w14:paraId="0C4EC904" w14:textId="77777777" w:rsidR="00D13581" w:rsidRPr="00375FC1" w:rsidRDefault="00D13581" w:rsidP="00D13581">
      <w:pPr>
        <w:shd w:val="clear" w:color="auto" w:fill="FFFFFF"/>
        <w:tabs>
          <w:tab w:val="left" w:pos="245"/>
        </w:tabs>
        <w:suppressAutoHyphens/>
        <w:jc w:val="both"/>
        <w:rPr>
          <w:rFonts w:ascii="Times New Roman" w:hAnsi="Times New Roman" w:cs="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4"/>
        <w:gridCol w:w="4670"/>
      </w:tblGrid>
      <w:tr w:rsidR="00D13581" w:rsidRPr="00375FC1" w14:paraId="764682FF" w14:textId="77777777" w:rsidTr="002074C8">
        <w:trPr>
          <w:trHeight w:val="196"/>
        </w:trPr>
        <w:tc>
          <w:tcPr>
            <w:tcW w:w="2501" w:type="pct"/>
            <w:tcBorders>
              <w:top w:val="single" w:sz="4" w:space="0" w:color="auto"/>
              <w:left w:val="single" w:sz="4" w:space="0" w:color="auto"/>
              <w:bottom w:val="single" w:sz="4" w:space="0" w:color="auto"/>
              <w:right w:val="single" w:sz="4" w:space="0" w:color="auto"/>
            </w:tcBorders>
            <w:shd w:val="clear" w:color="auto" w:fill="F3F3F3"/>
          </w:tcPr>
          <w:p w14:paraId="4582456A" w14:textId="77777777" w:rsidR="00D13581" w:rsidRPr="00375FC1" w:rsidRDefault="00D13581" w:rsidP="00EB73FD">
            <w:pPr>
              <w:suppressAutoHyphens/>
              <w:ind w:right="72"/>
              <w:jc w:val="both"/>
              <w:rPr>
                <w:rFonts w:ascii="Times New Roman" w:hAnsi="Times New Roman" w:cs="Times New Roman"/>
              </w:rPr>
            </w:pPr>
            <w:r w:rsidRPr="00375FC1">
              <w:rPr>
                <w:rFonts w:ascii="Times New Roman" w:hAnsi="Times New Roman" w:cs="Times New Roman"/>
                <w:b/>
              </w:rPr>
              <w:t>Поставщик:</w:t>
            </w:r>
          </w:p>
        </w:tc>
        <w:tc>
          <w:tcPr>
            <w:tcW w:w="2499" w:type="pct"/>
            <w:tcBorders>
              <w:top w:val="single" w:sz="4" w:space="0" w:color="auto"/>
              <w:left w:val="single" w:sz="4" w:space="0" w:color="auto"/>
              <w:bottom w:val="single" w:sz="4" w:space="0" w:color="auto"/>
              <w:right w:val="single" w:sz="4" w:space="0" w:color="auto"/>
            </w:tcBorders>
            <w:shd w:val="clear" w:color="auto" w:fill="F3F3F3"/>
          </w:tcPr>
          <w:p w14:paraId="31ADDEBB" w14:textId="77777777" w:rsidR="00D13581" w:rsidRPr="00375FC1" w:rsidRDefault="00D13581" w:rsidP="00EB73FD">
            <w:pPr>
              <w:suppressAutoHyphens/>
              <w:ind w:right="72"/>
              <w:jc w:val="both"/>
              <w:rPr>
                <w:rFonts w:ascii="Times New Roman" w:hAnsi="Times New Roman" w:cs="Times New Roman"/>
                <w:b/>
                <w:bCs/>
              </w:rPr>
            </w:pPr>
            <w:r w:rsidRPr="00375FC1">
              <w:rPr>
                <w:rFonts w:ascii="Times New Roman" w:hAnsi="Times New Roman" w:cs="Times New Roman"/>
                <w:b/>
                <w:bCs/>
              </w:rPr>
              <w:t>Покупатель:</w:t>
            </w:r>
          </w:p>
        </w:tc>
      </w:tr>
      <w:tr w:rsidR="00D13581" w:rsidRPr="00375FC1" w14:paraId="4E3DD0D6" w14:textId="77777777" w:rsidTr="002074C8">
        <w:trPr>
          <w:trHeight w:val="263"/>
        </w:trPr>
        <w:tc>
          <w:tcPr>
            <w:tcW w:w="2501" w:type="pct"/>
            <w:tcBorders>
              <w:top w:val="single" w:sz="4" w:space="0" w:color="auto"/>
              <w:left w:val="single" w:sz="4" w:space="0" w:color="auto"/>
              <w:bottom w:val="single" w:sz="4" w:space="0" w:color="auto"/>
              <w:right w:val="single" w:sz="4" w:space="0" w:color="auto"/>
            </w:tcBorders>
          </w:tcPr>
          <w:p w14:paraId="0A1C7364" w14:textId="77777777" w:rsidR="00D13581" w:rsidRPr="00375FC1" w:rsidRDefault="00D13581" w:rsidP="00EB73FD">
            <w:pPr>
              <w:suppressAutoHyphens/>
              <w:ind w:right="72"/>
              <w:jc w:val="both"/>
              <w:rPr>
                <w:rFonts w:ascii="Times New Roman" w:hAnsi="Times New Roman" w:cs="Times New Roman"/>
                <w:b/>
                <w:bCs/>
              </w:rPr>
            </w:pPr>
            <w:r w:rsidRPr="00375FC1">
              <w:rPr>
                <w:rFonts w:ascii="Times New Roman" w:hAnsi="Times New Roman" w:cs="Times New Roman"/>
                <w:b/>
                <w:bCs/>
              </w:rPr>
              <w:t>Полное фирменное наименование:</w:t>
            </w:r>
          </w:p>
        </w:tc>
        <w:tc>
          <w:tcPr>
            <w:tcW w:w="2499" w:type="pct"/>
            <w:tcBorders>
              <w:top w:val="single" w:sz="4" w:space="0" w:color="auto"/>
              <w:left w:val="single" w:sz="4" w:space="0" w:color="auto"/>
              <w:bottom w:val="single" w:sz="4" w:space="0" w:color="auto"/>
              <w:right w:val="single" w:sz="4" w:space="0" w:color="auto"/>
            </w:tcBorders>
          </w:tcPr>
          <w:p w14:paraId="00837576" w14:textId="77777777" w:rsidR="00D13581" w:rsidRPr="00375FC1" w:rsidRDefault="00D13581" w:rsidP="00EB73FD">
            <w:pPr>
              <w:suppressAutoHyphens/>
              <w:ind w:right="72"/>
              <w:jc w:val="both"/>
              <w:rPr>
                <w:rFonts w:ascii="Times New Roman" w:hAnsi="Times New Roman" w:cs="Times New Roman"/>
                <w:b/>
                <w:bCs/>
              </w:rPr>
            </w:pPr>
            <w:r w:rsidRPr="00375FC1">
              <w:rPr>
                <w:rFonts w:ascii="Times New Roman" w:hAnsi="Times New Roman" w:cs="Times New Roman"/>
                <w:b/>
                <w:bCs/>
              </w:rPr>
              <w:t>Полное фирменное наименование:</w:t>
            </w:r>
          </w:p>
        </w:tc>
      </w:tr>
      <w:tr w:rsidR="00D13581" w:rsidRPr="00375FC1" w14:paraId="0B9DD674" w14:textId="77777777" w:rsidTr="002074C8">
        <w:tc>
          <w:tcPr>
            <w:tcW w:w="2501" w:type="pct"/>
            <w:tcBorders>
              <w:top w:val="single" w:sz="4" w:space="0" w:color="auto"/>
              <w:left w:val="single" w:sz="4" w:space="0" w:color="auto"/>
              <w:bottom w:val="single" w:sz="4" w:space="0" w:color="auto"/>
              <w:right w:val="single" w:sz="4" w:space="0" w:color="auto"/>
            </w:tcBorders>
          </w:tcPr>
          <w:p w14:paraId="34817896" w14:textId="77777777" w:rsidR="00D13581" w:rsidRPr="00375FC1" w:rsidRDefault="00D13581" w:rsidP="00EB73FD">
            <w:pPr>
              <w:suppressAutoHyphens/>
              <w:spacing w:before="100" w:beforeAutospacing="1" w:after="100" w:afterAutospacing="1"/>
              <w:ind w:right="72"/>
              <w:jc w:val="both"/>
              <w:rPr>
                <w:rFonts w:ascii="Times New Roman" w:hAnsi="Times New Roman" w:cs="Times New Roman"/>
              </w:rPr>
            </w:pPr>
            <w:r w:rsidRPr="00375FC1">
              <w:rPr>
                <w:rFonts w:ascii="Times New Roman" w:hAnsi="Times New Roman" w:cs="Times New Roman"/>
                <w:b/>
                <w:bCs/>
              </w:rPr>
              <w:t>ИНН:</w:t>
            </w:r>
            <w:r w:rsidRPr="00375FC1">
              <w:rPr>
                <w:rFonts w:ascii="Times New Roman" w:hAnsi="Times New Roman" w:cs="Times New Roman"/>
              </w:rPr>
              <w:t xml:space="preserve"> </w:t>
            </w:r>
          </w:p>
        </w:tc>
        <w:tc>
          <w:tcPr>
            <w:tcW w:w="2499" w:type="pct"/>
            <w:tcBorders>
              <w:top w:val="single" w:sz="4" w:space="0" w:color="auto"/>
              <w:left w:val="single" w:sz="4" w:space="0" w:color="auto"/>
              <w:bottom w:val="single" w:sz="4" w:space="0" w:color="auto"/>
              <w:right w:val="single" w:sz="4" w:space="0" w:color="auto"/>
            </w:tcBorders>
          </w:tcPr>
          <w:p w14:paraId="65FBE570" w14:textId="77777777" w:rsidR="00D13581" w:rsidRPr="00375FC1" w:rsidRDefault="00D13581" w:rsidP="00EB73FD">
            <w:pPr>
              <w:suppressAutoHyphens/>
              <w:spacing w:before="100" w:beforeAutospacing="1" w:after="100" w:afterAutospacing="1"/>
              <w:ind w:right="72"/>
              <w:jc w:val="both"/>
              <w:rPr>
                <w:rFonts w:ascii="Times New Roman" w:hAnsi="Times New Roman" w:cs="Times New Roman"/>
              </w:rPr>
            </w:pPr>
            <w:r w:rsidRPr="00375FC1">
              <w:rPr>
                <w:rFonts w:ascii="Times New Roman" w:hAnsi="Times New Roman" w:cs="Times New Roman"/>
                <w:b/>
                <w:bCs/>
              </w:rPr>
              <w:t xml:space="preserve">ИНН: </w:t>
            </w:r>
          </w:p>
        </w:tc>
      </w:tr>
      <w:tr w:rsidR="00D13581" w:rsidRPr="00375FC1" w14:paraId="0A690D26" w14:textId="77777777" w:rsidTr="002074C8">
        <w:tc>
          <w:tcPr>
            <w:tcW w:w="2501" w:type="pct"/>
            <w:tcBorders>
              <w:top w:val="single" w:sz="4" w:space="0" w:color="auto"/>
              <w:left w:val="single" w:sz="4" w:space="0" w:color="auto"/>
              <w:bottom w:val="single" w:sz="4" w:space="0" w:color="auto"/>
              <w:right w:val="single" w:sz="4" w:space="0" w:color="auto"/>
            </w:tcBorders>
          </w:tcPr>
          <w:p w14:paraId="4138CEAC" w14:textId="77777777" w:rsidR="00D13581" w:rsidRPr="00375FC1" w:rsidRDefault="00D13581" w:rsidP="00EB73FD">
            <w:pPr>
              <w:suppressAutoHyphens/>
              <w:spacing w:before="100" w:beforeAutospacing="1" w:after="100" w:afterAutospacing="1"/>
              <w:ind w:right="72"/>
              <w:jc w:val="both"/>
              <w:rPr>
                <w:rFonts w:ascii="Times New Roman" w:hAnsi="Times New Roman" w:cs="Times New Roman"/>
              </w:rPr>
            </w:pPr>
            <w:r w:rsidRPr="00375FC1">
              <w:rPr>
                <w:rFonts w:ascii="Times New Roman" w:hAnsi="Times New Roman" w:cs="Times New Roman"/>
                <w:b/>
                <w:bCs/>
              </w:rPr>
              <w:t>КПП:</w:t>
            </w:r>
            <w:r w:rsidRPr="00375FC1">
              <w:rPr>
                <w:rFonts w:ascii="Times New Roman" w:hAnsi="Times New Roman" w:cs="Times New Roman"/>
              </w:rPr>
              <w:t xml:space="preserve"> </w:t>
            </w:r>
          </w:p>
        </w:tc>
        <w:tc>
          <w:tcPr>
            <w:tcW w:w="2499" w:type="pct"/>
            <w:tcBorders>
              <w:top w:val="single" w:sz="4" w:space="0" w:color="auto"/>
              <w:left w:val="single" w:sz="4" w:space="0" w:color="auto"/>
              <w:bottom w:val="single" w:sz="4" w:space="0" w:color="auto"/>
              <w:right w:val="single" w:sz="4" w:space="0" w:color="auto"/>
            </w:tcBorders>
          </w:tcPr>
          <w:p w14:paraId="3B5D6E9B" w14:textId="77777777" w:rsidR="00D13581" w:rsidRPr="00375FC1" w:rsidRDefault="00D13581" w:rsidP="00EB73FD">
            <w:pPr>
              <w:suppressAutoHyphens/>
              <w:spacing w:before="100" w:beforeAutospacing="1" w:after="100" w:afterAutospacing="1"/>
              <w:ind w:right="72"/>
              <w:jc w:val="both"/>
              <w:rPr>
                <w:rFonts w:ascii="Times New Roman" w:hAnsi="Times New Roman" w:cs="Times New Roman"/>
              </w:rPr>
            </w:pPr>
            <w:r w:rsidRPr="00375FC1">
              <w:rPr>
                <w:rFonts w:ascii="Times New Roman" w:hAnsi="Times New Roman" w:cs="Times New Roman"/>
                <w:b/>
                <w:bCs/>
              </w:rPr>
              <w:t>КПП:</w:t>
            </w:r>
            <w:r w:rsidRPr="00375FC1">
              <w:rPr>
                <w:rFonts w:ascii="Times New Roman" w:hAnsi="Times New Roman" w:cs="Times New Roman"/>
              </w:rPr>
              <w:t xml:space="preserve"> </w:t>
            </w:r>
          </w:p>
        </w:tc>
      </w:tr>
      <w:tr w:rsidR="00D13581" w:rsidRPr="00375FC1" w14:paraId="4366A687" w14:textId="77777777" w:rsidTr="002074C8">
        <w:tc>
          <w:tcPr>
            <w:tcW w:w="2501" w:type="pct"/>
            <w:tcBorders>
              <w:top w:val="single" w:sz="4" w:space="0" w:color="auto"/>
              <w:left w:val="single" w:sz="4" w:space="0" w:color="auto"/>
              <w:bottom w:val="single" w:sz="4" w:space="0" w:color="auto"/>
              <w:right w:val="single" w:sz="4" w:space="0" w:color="auto"/>
            </w:tcBorders>
          </w:tcPr>
          <w:p w14:paraId="7B2A204D" w14:textId="77777777" w:rsidR="00D13581" w:rsidRPr="00375FC1" w:rsidRDefault="00D13581" w:rsidP="00EB73FD">
            <w:pPr>
              <w:suppressAutoHyphens/>
              <w:spacing w:before="100" w:beforeAutospacing="1" w:after="100" w:afterAutospacing="1"/>
              <w:ind w:right="72"/>
              <w:jc w:val="both"/>
              <w:rPr>
                <w:rFonts w:ascii="Times New Roman" w:hAnsi="Times New Roman" w:cs="Times New Roman"/>
              </w:rPr>
            </w:pPr>
            <w:r w:rsidRPr="00375FC1">
              <w:rPr>
                <w:rFonts w:ascii="Times New Roman" w:hAnsi="Times New Roman" w:cs="Times New Roman"/>
                <w:b/>
                <w:bCs/>
              </w:rPr>
              <w:t xml:space="preserve">ОГРН: </w:t>
            </w:r>
          </w:p>
        </w:tc>
        <w:tc>
          <w:tcPr>
            <w:tcW w:w="2499" w:type="pct"/>
            <w:tcBorders>
              <w:top w:val="single" w:sz="4" w:space="0" w:color="auto"/>
              <w:left w:val="single" w:sz="4" w:space="0" w:color="auto"/>
              <w:bottom w:val="single" w:sz="4" w:space="0" w:color="auto"/>
              <w:right w:val="single" w:sz="4" w:space="0" w:color="auto"/>
            </w:tcBorders>
          </w:tcPr>
          <w:p w14:paraId="1A261E57" w14:textId="77777777" w:rsidR="00D13581" w:rsidRPr="00375FC1" w:rsidRDefault="00D13581" w:rsidP="00EB73FD">
            <w:pPr>
              <w:suppressAutoHyphens/>
              <w:spacing w:before="100" w:beforeAutospacing="1" w:after="100" w:afterAutospacing="1"/>
              <w:ind w:right="72"/>
              <w:jc w:val="both"/>
              <w:rPr>
                <w:rFonts w:ascii="Times New Roman" w:hAnsi="Times New Roman" w:cs="Times New Roman"/>
              </w:rPr>
            </w:pPr>
            <w:r w:rsidRPr="00375FC1">
              <w:rPr>
                <w:rFonts w:ascii="Times New Roman" w:hAnsi="Times New Roman" w:cs="Times New Roman"/>
                <w:b/>
                <w:bCs/>
              </w:rPr>
              <w:t xml:space="preserve">ОГРН: </w:t>
            </w:r>
          </w:p>
        </w:tc>
      </w:tr>
      <w:tr w:rsidR="00D13581" w:rsidRPr="00375FC1" w14:paraId="52D020E2" w14:textId="77777777" w:rsidTr="002074C8">
        <w:trPr>
          <w:trHeight w:val="249"/>
        </w:trPr>
        <w:tc>
          <w:tcPr>
            <w:tcW w:w="2501" w:type="pct"/>
            <w:tcBorders>
              <w:top w:val="single" w:sz="4" w:space="0" w:color="auto"/>
              <w:left w:val="single" w:sz="4" w:space="0" w:color="auto"/>
              <w:bottom w:val="single" w:sz="4" w:space="0" w:color="auto"/>
              <w:right w:val="single" w:sz="4" w:space="0" w:color="auto"/>
            </w:tcBorders>
          </w:tcPr>
          <w:p w14:paraId="540F685A" w14:textId="77777777" w:rsidR="00D13581" w:rsidRPr="00375FC1" w:rsidRDefault="00D13581" w:rsidP="00EB73FD">
            <w:pPr>
              <w:suppressAutoHyphens/>
              <w:ind w:right="74"/>
              <w:jc w:val="both"/>
              <w:rPr>
                <w:rFonts w:ascii="Times New Roman" w:hAnsi="Times New Roman" w:cs="Times New Roman"/>
                <w:b/>
                <w:bCs/>
              </w:rPr>
            </w:pPr>
            <w:r w:rsidRPr="00375FC1">
              <w:rPr>
                <w:rFonts w:ascii="Times New Roman" w:hAnsi="Times New Roman" w:cs="Times New Roman"/>
                <w:b/>
                <w:bCs/>
              </w:rPr>
              <w:t>Место нахождения:</w:t>
            </w:r>
          </w:p>
          <w:p w14:paraId="6E232055" w14:textId="77777777" w:rsidR="00D13581" w:rsidRPr="00375FC1" w:rsidRDefault="00D13581" w:rsidP="00EB73FD">
            <w:pPr>
              <w:suppressAutoHyphens/>
              <w:ind w:right="74"/>
              <w:jc w:val="both"/>
              <w:rPr>
                <w:rFonts w:ascii="Times New Roman" w:hAnsi="Times New Roman" w:cs="Times New Roman"/>
              </w:rPr>
            </w:pPr>
          </w:p>
        </w:tc>
        <w:tc>
          <w:tcPr>
            <w:tcW w:w="2499" w:type="pct"/>
            <w:tcBorders>
              <w:top w:val="single" w:sz="4" w:space="0" w:color="auto"/>
              <w:left w:val="single" w:sz="4" w:space="0" w:color="auto"/>
              <w:bottom w:val="single" w:sz="4" w:space="0" w:color="auto"/>
              <w:right w:val="single" w:sz="4" w:space="0" w:color="auto"/>
            </w:tcBorders>
          </w:tcPr>
          <w:p w14:paraId="549C3C56" w14:textId="77777777" w:rsidR="00D13581" w:rsidRPr="00375FC1" w:rsidRDefault="00D13581" w:rsidP="00EB73FD">
            <w:pPr>
              <w:suppressAutoHyphens/>
              <w:ind w:right="72"/>
              <w:jc w:val="both"/>
              <w:rPr>
                <w:rFonts w:ascii="Times New Roman" w:hAnsi="Times New Roman" w:cs="Times New Roman"/>
                <w:b/>
                <w:bCs/>
              </w:rPr>
            </w:pPr>
            <w:r w:rsidRPr="00375FC1">
              <w:rPr>
                <w:rFonts w:ascii="Times New Roman" w:hAnsi="Times New Roman" w:cs="Times New Roman"/>
                <w:b/>
                <w:bCs/>
              </w:rPr>
              <w:t xml:space="preserve">Место нахождения: </w:t>
            </w:r>
          </w:p>
          <w:p w14:paraId="08C398F8" w14:textId="77777777" w:rsidR="00D13581" w:rsidRPr="00375FC1" w:rsidRDefault="00D13581" w:rsidP="00EB73FD">
            <w:pPr>
              <w:suppressAutoHyphens/>
              <w:ind w:right="72"/>
              <w:jc w:val="both"/>
              <w:rPr>
                <w:rFonts w:ascii="Times New Roman" w:hAnsi="Times New Roman" w:cs="Times New Roman"/>
              </w:rPr>
            </w:pPr>
          </w:p>
        </w:tc>
      </w:tr>
      <w:tr w:rsidR="00D13581" w:rsidRPr="00375FC1" w14:paraId="16710613" w14:textId="77777777" w:rsidTr="002074C8">
        <w:trPr>
          <w:trHeight w:val="249"/>
        </w:trPr>
        <w:tc>
          <w:tcPr>
            <w:tcW w:w="2501" w:type="pct"/>
            <w:tcBorders>
              <w:top w:val="single" w:sz="4" w:space="0" w:color="auto"/>
              <w:left w:val="single" w:sz="4" w:space="0" w:color="auto"/>
              <w:bottom w:val="single" w:sz="4" w:space="0" w:color="auto"/>
              <w:right w:val="single" w:sz="4" w:space="0" w:color="auto"/>
            </w:tcBorders>
          </w:tcPr>
          <w:p w14:paraId="158A6030" w14:textId="77777777" w:rsidR="00D13581" w:rsidRPr="00375FC1" w:rsidRDefault="00D13581" w:rsidP="00EB73FD">
            <w:pPr>
              <w:suppressAutoHyphens/>
              <w:ind w:right="74"/>
              <w:jc w:val="both"/>
              <w:rPr>
                <w:rFonts w:ascii="Times New Roman" w:hAnsi="Times New Roman" w:cs="Times New Roman"/>
                <w:b/>
                <w:bCs/>
              </w:rPr>
            </w:pPr>
            <w:r w:rsidRPr="00375FC1">
              <w:rPr>
                <w:rFonts w:ascii="Times New Roman" w:hAnsi="Times New Roman" w:cs="Times New Roman"/>
                <w:b/>
                <w:bCs/>
              </w:rPr>
              <w:lastRenderedPageBreak/>
              <w:t>Филиал:</w:t>
            </w:r>
          </w:p>
        </w:tc>
        <w:tc>
          <w:tcPr>
            <w:tcW w:w="2499" w:type="pct"/>
            <w:tcBorders>
              <w:top w:val="single" w:sz="4" w:space="0" w:color="auto"/>
              <w:left w:val="single" w:sz="4" w:space="0" w:color="auto"/>
              <w:bottom w:val="single" w:sz="4" w:space="0" w:color="auto"/>
              <w:right w:val="single" w:sz="4" w:space="0" w:color="auto"/>
            </w:tcBorders>
          </w:tcPr>
          <w:p w14:paraId="7898BBFE" w14:textId="77777777" w:rsidR="00D13581" w:rsidRPr="00375FC1" w:rsidRDefault="00D13581" w:rsidP="00EB73FD">
            <w:pPr>
              <w:suppressAutoHyphens/>
              <w:ind w:right="72"/>
              <w:jc w:val="both"/>
              <w:rPr>
                <w:rFonts w:ascii="Times New Roman" w:hAnsi="Times New Roman" w:cs="Times New Roman"/>
                <w:b/>
                <w:bCs/>
              </w:rPr>
            </w:pPr>
            <w:r w:rsidRPr="00375FC1">
              <w:rPr>
                <w:rFonts w:ascii="Times New Roman" w:hAnsi="Times New Roman" w:cs="Times New Roman"/>
                <w:b/>
                <w:bCs/>
              </w:rPr>
              <w:t>Филиал:</w:t>
            </w:r>
          </w:p>
        </w:tc>
      </w:tr>
      <w:tr w:rsidR="00D13581" w:rsidRPr="00375FC1" w14:paraId="680984B7" w14:textId="77777777" w:rsidTr="002074C8">
        <w:trPr>
          <w:trHeight w:val="249"/>
        </w:trPr>
        <w:tc>
          <w:tcPr>
            <w:tcW w:w="2501" w:type="pct"/>
            <w:tcBorders>
              <w:top w:val="single" w:sz="4" w:space="0" w:color="auto"/>
              <w:left w:val="single" w:sz="4" w:space="0" w:color="auto"/>
              <w:bottom w:val="single" w:sz="4" w:space="0" w:color="auto"/>
              <w:right w:val="single" w:sz="4" w:space="0" w:color="auto"/>
            </w:tcBorders>
          </w:tcPr>
          <w:p w14:paraId="0902B1B1" w14:textId="77777777" w:rsidR="00D13581" w:rsidRPr="00375FC1" w:rsidRDefault="00D13581" w:rsidP="00EB73FD">
            <w:pPr>
              <w:suppressAutoHyphens/>
              <w:ind w:right="74"/>
              <w:jc w:val="both"/>
              <w:rPr>
                <w:rFonts w:ascii="Times New Roman" w:hAnsi="Times New Roman" w:cs="Times New Roman"/>
                <w:b/>
                <w:bCs/>
              </w:rPr>
            </w:pPr>
            <w:r w:rsidRPr="00375FC1">
              <w:rPr>
                <w:rFonts w:ascii="Times New Roman" w:hAnsi="Times New Roman" w:cs="Times New Roman"/>
                <w:b/>
                <w:bCs/>
              </w:rPr>
              <w:t>КПП:</w:t>
            </w:r>
          </w:p>
        </w:tc>
        <w:tc>
          <w:tcPr>
            <w:tcW w:w="2499" w:type="pct"/>
            <w:tcBorders>
              <w:top w:val="single" w:sz="4" w:space="0" w:color="auto"/>
              <w:left w:val="single" w:sz="4" w:space="0" w:color="auto"/>
              <w:bottom w:val="single" w:sz="4" w:space="0" w:color="auto"/>
              <w:right w:val="single" w:sz="4" w:space="0" w:color="auto"/>
            </w:tcBorders>
          </w:tcPr>
          <w:p w14:paraId="47677BE9" w14:textId="77777777" w:rsidR="00D13581" w:rsidRPr="00375FC1" w:rsidRDefault="00D13581" w:rsidP="00EB73FD">
            <w:pPr>
              <w:suppressAutoHyphens/>
              <w:ind w:right="72"/>
              <w:jc w:val="both"/>
              <w:rPr>
                <w:rFonts w:ascii="Times New Roman" w:hAnsi="Times New Roman" w:cs="Times New Roman"/>
                <w:b/>
                <w:bCs/>
              </w:rPr>
            </w:pPr>
            <w:r w:rsidRPr="00375FC1">
              <w:rPr>
                <w:rFonts w:ascii="Times New Roman" w:hAnsi="Times New Roman" w:cs="Times New Roman"/>
                <w:b/>
                <w:bCs/>
              </w:rPr>
              <w:t>КПП:</w:t>
            </w:r>
          </w:p>
        </w:tc>
      </w:tr>
      <w:tr w:rsidR="00D13581" w:rsidRPr="00375FC1" w14:paraId="36596BA9" w14:textId="77777777" w:rsidTr="002074C8">
        <w:trPr>
          <w:trHeight w:val="249"/>
        </w:trPr>
        <w:tc>
          <w:tcPr>
            <w:tcW w:w="2501" w:type="pct"/>
            <w:tcBorders>
              <w:top w:val="single" w:sz="4" w:space="0" w:color="auto"/>
              <w:left w:val="single" w:sz="4" w:space="0" w:color="auto"/>
              <w:bottom w:val="single" w:sz="4" w:space="0" w:color="auto"/>
              <w:right w:val="single" w:sz="4" w:space="0" w:color="auto"/>
            </w:tcBorders>
          </w:tcPr>
          <w:p w14:paraId="50354FF9" w14:textId="77777777" w:rsidR="00D13581" w:rsidRPr="00375FC1" w:rsidRDefault="00D13581" w:rsidP="00EB73FD">
            <w:pPr>
              <w:suppressAutoHyphens/>
              <w:ind w:right="74"/>
              <w:jc w:val="both"/>
              <w:rPr>
                <w:rFonts w:ascii="Times New Roman" w:hAnsi="Times New Roman" w:cs="Times New Roman"/>
                <w:b/>
                <w:bCs/>
              </w:rPr>
            </w:pPr>
            <w:r w:rsidRPr="00375FC1">
              <w:rPr>
                <w:rFonts w:ascii="Times New Roman" w:hAnsi="Times New Roman" w:cs="Times New Roman"/>
                <w:b/>
                <w:bCs/>
              </w:rPr>
              <w:t>Фактический адрес:</w:t>
            </w:r>
          </w:p>
        </w:tc>
        <w:tc>
          <w:tcPr>
            <w:tcW w:w="2499" w:type="pct"/>
            <w:tcBorders>
              <w:top w:val="single" w:sz="4" w:space="0" w:color="auto"/>
              <w:left w:val="single" w:sz="4" w:space="0" w:color="auto"/>
              <w:bottom w:val="single" w:sz="4" w:space="0" w:color="auto"/>
              <w:right w:val="single" w:sz="4" w:space="0" w:color="auto"/>
            </w:tcBorders>
          </w:tcPr>
          <w:p w14:paraId="2849E816" w14:textId="77777777" w:rsidR="00D13581" w:rsidRPr="00375FC1" w:rsidRDefault="00D13581" w:rsidP="00EB73FD">
            <w:pPr>
              <w:suppressAutoHyphens/>
              <w:ind w:right="72"/>
              <w:jc w:val="both"/>
              <w:rPr>
                <w:rFonts w:ascii="Times New Roman" w:hAnsi="Times New Roman" w:cs="Times New Roman"/>
                <w:b/>
                <w:bCs/>
              </w:rPr>
            </w:pPr>
            <w:r w:rsidRPr="00375FC1">
              <w:rPr>
                <w:rFonts w:ascii="Times New Roman" w:hAnsi="Times New Roman" w:cs="Times New Roman"/>
                <w:b/>
                <w:bCs/>
              </w:rPr>
              <w:t>Фактический адрес:</w:t>
            </w:r>
          </w:p>
        </w:tc>
      </w:tr>
      <w:tr w:rsidR="00D13581" w:rsidRPr="00375FC1" w14:paraId="62FF7AE8" w14:textId="77777777" w:rsidTr="002074C8">
        <w:trPr>
          <w:trHeight w:val="492"/>
        </w:trPr>
        <w:tc>
          <w:tcPr>
            <w:tcW w:w="2501" w:type="pct"/>
            <w:tcBorders>
              <w:top w:val="single" w:sz="4" w:space="0" w:color="auto"/>
              <w:left w:val="single" w:sz="4" w:space="0" w:color="auto"/>
              <w:bottom w:val="single" w:sz="4" w:space="0" w:color="auto"/>
              <w:right w:val="single" w:sz="4" w:space="0" w:color="auto"/>
            </w:tcBorders>
          </w:tcPr>
          <w:p w14:paraId="1F83F9CE" w14:textId="77777777" w:rsidR="00D13581" w:rsidRPr="00375FC1" w:rsidRDefault="00D13581" w:rsidP="00EB73FD">
            <w:pPr>
              <w:tabs>
                <w:tab w:val="left" w:pos="6765"/>
              </w:tabs>
              <w:suppressAutoHyphens/>
              <w:jc w:val="both"/>
              <w:rPr>
                <w:rFonts w:ascii="Times New Roman" w:hAnsi="Times New Roman" w:cs="Times New Roman"/>
              </w:rPr>
            </w:pPr>
            <w:r w:rsidRPr="00375FC1">
              <w:rPr>
                <w:rFonts w:ascii="Times New Roman" w:hAnsi="Times New Roman" w:cs="Times New Roman"/>
                <w:b/>
                <w:bCs/>
              </w:rPr>
              <w:t>Адрес для корреспонденции в Российской Федерации (с индексом):</w:t>
            </w:r>
            <w:r w:rsidRPr="00375FC1">
              <w:rPr>
                <w:rFonts w:ascii="Times New Roman" w:hAnsi="Times New Roman" w:cs="Times New Roman"/>
              </w:rPr>
              <w:t xml:space="preserve"> </w:t>
            </w:r>
          </w:p>
          <w:p w14:paraId="25130B49" w14:textId="77777777" w:rsidR="00D13581" w:rsidRPr="00375FC1" w:rsidRDefault="00D13581" w:rsidP="00EB73FD">
            <w:pPr>
              <w:suppressAutoHyphens/>
              <w:jc w:val="both"/>
              <w:rPr>
                <w:rFonts w:ascii="Times New Roman" w:hAnsi="Times New Roman" w:cs="Times New Roman"/>
              </w:rPr>
            </w:pPr>
          </w:p>
        </w:tc>
        <w:tc>
          <w:tcPr>
            <w:tcW w:w="2499" w:type="pct"/>
            <w:tcBorders>
              <w:top w:val="single" w:sz="4" w:space="0" w:color="auto"/>
              <w:left w:val="single" w:sz="4" w:space="0" w:color="auto"/>
              <w:bottom w:val="single" w:sz="4" w:space="0" w:color="auto"/>
              <w:right w:val="single" w:sz="4" w:space="0" w:color="auto"/>
            </w:tcBorders>
          </w:tcPr>
          <w:p w14:paraId="66A4B2E1" w14:textId="77777777" w:rsidR="00D13581" w:rsidRPr="00375FC1" w:rsidRDefault="00D13581" w:rsidP="00EB73FD">
            <w:pPr>
              <w:suppressAutoHyphens/>
              <w:jc w:val="both"/>
              <w:rPr>
                <w:rFonts w:ascii="Times New Roman" w:hAnsi="Times New Roman" w:cs="Times New Roman"/>
              </w:rPr>
            </w:pPr>
            <w:r w:rsidRPr="00375FC1">
              <w:rPr>
                <w:rFonts w:ascii="Times New Roman" w:hAnsi="Times New Roman" w:cs="Times New Roman"/>
                <w:b/>
                <w:bCs/>
              </w:rPr>
              <w:t>Адрес для корреспонденции в Российской Федерации (с индексом):</w:t>
            </w:r>
            <w:r w:rsidRPr="00375FC1">
              <w:rPr>
                <w:rFonts w:ascii="Times New Roman" w:hAnsi="Times New Roman" w:cs="Times New Roman"/>
              </w:rPr>
              <w:t xml:space="preserve"> </w:t>
            </w:r>
          </w:p>
          <w:p w14:paraId="576F46E4" w14:textId="77777777" w:rsidR="00D13581" w:rsidRPr="00375FC1" w:rsidRDefault="00D13581" w:rsidP="00EB73FD">
            <w:pPr>
              <w:suppressAutoHyphens/>
              <w:jc w:val="both"/>
              <w:rPr>
                <w:rFonts w:ascii="Times New Roman" w:hAnsi="Times New Roman" w:cs="Times New Roman"/>
              </w:rPr>
            </w:pPr>
          </w:p>
        </w:tc>
      </w:tr>
      <w:tr w:rsidR="00D13581" w:rsidRPr="00375FC1" w14:paraId="487B8752" w14:textId="77777777" w:rsidTr="002074C8">
        <w:trPr>
          <w:trHeight w:val="153"/>
        </w:trPr>
        <w:tc>
          <w:tcPr>
            <w:tcW w:w="2501" w:type="pct"/>
            <w:tcBorders>
              <w:top w:val="single" w:sz="4" w:space="0" w:color="auto"/>
              <w:left w:val="single" w:sz="4" w:space="0" w:color="auto"/>
              <w:bottom w:val="single" w:sz="4" w:space="0" w:color="auto"/>
              <w:right w:val="single" w:sz="4" w:space="0" w:color="auto"/>
            </w:tcBorders>
          </w:tcPr>
          <w:p w14:paraId="7E1B0D90" w14:textId="77777777" w:rsidR="00D13581" w:rsidRPr="00375FC1" w:rsidRDefault="00D13581" w:rsidP="00EB73FD">
            <w:pPr>
              <w:suppressAutoHyphens/>
              <w:spacing w:before="100" w:beforeAutospacing="1" w:after="100" w:afterAutospacing="1"/>
              <w:ind w:right="72"/>
              <w:jc w:val="both"/>
              <w:rPr>
                <w:rFonts w:ascii="Times New Roman" w:hAnsi="Times New Roman" w:cs="Times New Roman"/>
              </w:rPr>
            </w:pPr>
            <w:r w:rsidRPr="00375FC1">
              <w:rPr>
                <w:rFonts w:ascii="Times New Roman" w:hAnsi="Times New Roman" w:cs="Times New Roman"/>
                <w:b/>
                <w:bCs/>
              </w:rPr>
              <w:t>Электронная почта:</w:t>
            </w:r>
            <w:r w:rsidRPr="00375FC1">
              <w:rPr>
                <w:rFonts w:ascii="Times New Roman" w:hAnsi="Times New Roman" w:cs="Times New Roman"/>
              </w:rPr>
              <w:t xml:space="preserve"> </w:t>
            </w:r>
          </w:p>
        </w:tc>
        <w:tc>
          <w:tcPr>
            <w:tcW w:w="2499" w:type="pct"/>
            <w:tcBorders>
              <w:top w:val="single" w:sz="4" w:space="0" w:color="auto"/>
              <w:left w:val="single" w:sz="4" w:space="0" w:color="auto"/>
              <w:bottom w:val="single" w:sz="4" w:space="0" w:color="auto"/>
              <w:right w:val="single" w:sz="4" w:space="0" w:color="auto"/>
            </w:tcBorders>
          </w:tcPr>
          <w:p w14:paraId="6EE4541B" w14:textId="77777777" w:rsidR="00D13581" w:rsidRPr="00375FC1" w:rsidRDefault="00D13581" w:rsidP="00EB73FD">
            <w:pPr>
              <w:suppressAutoHyphens/>
              <w:spacing w:before="100" w:beforeAutospacing="1" w:after="100" w:afterAutospacing="1"/>
              <w:ind w:right="72"/>
              <w:jc w:val="both"/>
              <w:rPr>
                <w:rFonts w:ascii="Times New Roman" w:hAnsi="Times New Roman" w:cs="Times New Roman"/>
                <w:b/>
                <w:bCs/>
              </w:rPr>
            </w:pPr>
            <w:r w:rsidRPr="00375FC1">
              <w:rPr>
                <w:rFonts w:ascii="Times New Roman" w:hAnsi="Times New Roman" w:cs="Times New Roman"/>
                <w:b/>
                <w:bCs/>
              </w:rPr>
              <w:t>Электронная почта:</w:t>
            </w:r>
          </w:p>
        </w:tc>
      </w:tr>
      <w:tr w:rsidR="00D13581" w:rsidRPr="00375FC1" w14:paraId="0F447608" w14:textId="77777777" w:rsidTr="002074C8">
        <w:trPr>
          <w:trHeight w:val="153"/>
        </w:trPr>
        <w:tc>
          <w:tcPr>
            <w:tcW w:w="2501" w:type="pct"/>
            <w:tcBorders>
              <w:top w:val="single" w:sz="4" w:space="0" w:color="auto"/>
              <w:left w:val="single" w:sz="4" w:space="0" w:color="auto"/>
              <w:bottom w:val="single" w:sz="4" w:space="0" w:color="auto"/>
              <w:right w:val="single" w:sz="4" w:space="0" w:color="auto"/>
            </w:tcBorders>
          </w:tcPr>
          <w:p w14:paraId="460323D7" w14:textId="77777777" w:rsidR="00D13581" w:rsidRPr="00375FC1" w:rsidRDefault="00D13581" w:rsidP="00EB73FD">
            <w:pPr>
              <w:suppressAutoHyphens/>
              <w:spacing w:before="100" w:beforeAutospacing="1" w:after="100" w:afterAutospacing="1"/>
              <w:ind w:right="72"/>
              <w:jc w:val="both"/>
              <w:rPr>
                <w:rFonts w:ascii="Times New Roman" w:hAnsi="Times New Roman" w:cs="Times New Roman"/>
                <w:b/>
                <w:bCs/>
              </w:rPr>
            </w:pPr>
            <w:r w:rsidRPr="00375FC1">
              <w:rPr>
                <w:rFonts w:ascii="Times New Roman" w:hAnsi="Times New Roman" w:cs="Times New Roman"/>
                <w:b/>
                <w:bCs/>
              </w:rPr>
              <w:t>Адрес Интернет-сайта:</w:t>
            </w:r>
          </w:p>
        </w:tc>
        <w:tc>
          <w:tcPr>
            <w:tcW w:w="2499" w:type="pct"/>
            <w:tcBorders>
              <w:top w:val="single" w:sz="4" w:space="0" w:color="auto"/>
              <w:left w:val="single" w:sz="4" w:space="0" w:color="auto"/>
              <w:bottom w:val="single" w:sz="4" w:space="0" w:color="auto"/>
              <w:right w:val="single" w:sz="4" w:space="0" w:color="auto"/>
            </w:tcBorders>
          </w:tcPr>
          <w:p w14:paraId="0182BACA" w14:textId="77777777" w:rsidR="00D13581" w:rsidRPr="00375FC1" w:rsidRDefault="00D13581" w:rsidP="00EB73FD">
            <w:pPr>
              <w:suppressAutoHyphens/>
              <w:spacing w:before="100" w:beforeAutospacing="1" w:after="100" w:afterAutospacing="1"/>
              <w:ind w:right="72"/>
              <w:jc w:val="both"/>
              <w:rPr>
                <w:rFonts w:ascii="Times New Roman" w:hAnsi="Times New Roman" w:cs="Times New Roman"/>
                <w:b/>
                <w:bCs/>
              </w:rPr>
            </w:pPr>
            <w:r w:rsidRPr="00375FC1">
              <w:rPr>
                <w:rFonts w:ascii="Times New Roman" w:hAnsi="Times New Roman" w:cs="Times New Roman"/>
                <w:b/>
                <w:bCs/>
              </w:rPr>
              <w:t>Адрес Интернет-сайта:</w:t>
            </w:r>
          </w:p>
        </w:tc>
      </w:tr>
      <w:tr w:rsidR="00D13581" w:rsidRPr="00375FC1" w14:paraId="5F2DF5B6" w14:textId="77777777" w:rsidTr="002074C8">
        <w:trPr>
          <w:trHeight w:val="315"/>
        </w:trPr>
        <w:tc>
          <w:tcPr>
            <w:tcW w:w="2501" w:type="pct"/>
            <w:tcBorders>
              <w:top w:val="single" w:sz="4" w:space="0" w:color="auto"/>
              <w:left w:val="single" w:sz="4" w:space="0" w:color="auto"/>
              <w:bottom w:val="single" w:sz="4" w:space="0" w:color="auto"/>
              <w:right w:val="single" w:sz="4" w:space="0" w:color="auto"/>
            </w:tcBorders>
          </w:tcPr>
          <w:p w14:paraId="5070CF8C" w14:textId="77777777" w:rsidR="00D13581" w:rsidRPr="00375FC1" w:rsidRDefault="00D13581" w:rsidP="00EB73FD">
            <w:pPr>
              <w:suppressAutoHyphens/>
              <w:jc w:val="both"/>
              <w:rPr>
                <w:rFonts w:ascii="Times New Roman" w:hAnsi="Times New Roman" w:cs="Times New Roman"/>
              </w:rPr>
            </w:pPr>
            <w:r w:rsidRPr="00375FC1">
              <w:rPr>
                <w:rFonts w:ascii="Times New Roman" w:hAnsi="Times New Roman" w:cs="Times New Roman"/>
                <w:b/>
                <w:bCs/>
              </w:rPr>
              <w:t>Тел. (с кодом):</w:t>
            </w:r>
            <w:r w:rsidRPr="00375FC1">
              <w:rPr>
                <w:rFonts w:ascii="Times New Roman" w:hAnsi="Times New Roman" w:cs="Times New Roman"/>
              </w:rPr>
              <w:t xml:space="preserve"> </w:t>
            </w:r>
          </w:p>
        </w:tc>
        <w:tc>
          <w:tcPr>
            <w:tcW w:w="2499" w:type="pct"/>
            <w:tcBorders>
              <w:top w:val="single" w:sz="4" w:space="0" w:color="auto"/>
              <w:left w:val="single" w:sz="4" w:space="0" w:color="auto"/>
              <w:bottom w:val="single" w:sz="4" w:space="0" w:color="auto"/>
              <w:right w:val="single" w:sz="4" w:space="0" w:color="auto"/>
            </w:tcBorders>
          </w:tcPr>
          <w:p w14:paraId="12D70D82" w14:textId="77777777" w:rsidR="00D13581" w:rsidRPr="00375FC1" w:rsidRDefault="00D13581" w:rsidP="00EB73FD">
            <w:pPr>
              <w:suppressAutoHyphens/>
              <w:jc w:val="both"/>
              <w:rPr>
                <w:rFonts w:ascii="Times New Roman" w:hAnsi="Times New Roman" w:cs="Times New Roman"/>
              </w:rPr>
            </w:pPr>
            <w:r w:rsidRPr="00375FC1">
              <w:rPr>
                <w:rFonts w:ascii="Times New Roman" w:hAnsi="Times New Roman" w:cs="Times New Roman"/>
                <w:b/>
                <w:bCs/>
              </w:rPr>
              <w:t xml:space="preserve">Тел. (с кодом):  </w:t>
            </w:r>
          </w:p>
        </w:tc>
      </w:tr>
      <w:tr w:rsidR="00D13581" w:rsidRPr="00375FC1" w14:paraId="6131F808" w14:textId="77777777" w:rsidTr="002074C8">
        <w:trPr>
          <w:trHeight w:val="241"/>
        </w:trPr>
        <w:tc>
          <w:tcPr>
            <w:tcW w:w="2501" w:type="pct"/>
            <w:tcBorders>
              <w:top w:val="single" w:sz="4" w:space="0" w:color="auto"/>
              <w:left w:val="single" w:sz="4" w:space="0" w:color="auto"/>
              <w:bottom w:val="single" w:sz="4" w:space="0" w:color="auto"/>
              <w:right w:val="single" w:sz="4" w:space="0" w:color="auto"/>
            </w:tcBorders>
          </w:tcPr>
          <w:p w14:paraId="01383DE2" w14:textId="77777777" w:rsidR="00D13581" w:rsidRPr="00375FC1" w:rsidRDefault="00D13581" w:rsidP="00EB73FD">
            <w:pPr>
              <w:suppressAutoHyphens/>
              <w:jc w:val="both"/>
              <w:rPr>
                <w:rFonts w:ascii="Times New Roman" w:hAnsi="Times New Roman" w:cs="Times New Roman"/>
                <w:b/>
                <w:bCs/>
              </w:rPr>
            </w:pPr>
            <w:r w:rsidRPr="00375FC1">
              <w:rPr>
                <w:rFonts w:ascii="Times New Roman" w:hAnsi="Times New Roman" w:cs="Times New Roman"/>
                <w:b/>
                <w:bCs/>
              </w:rPr>
              <w:t>Факс (с кодом):</w:t>
            </w:r>
          </w:p>
        </w:tc>
        <w:tc>
          <w:tcPr>
            <w:tcW w:w="2499" w:type="pct"/>
            <w:tcBorders>
              <w:top w:val="single" w:sz="4" w:space="0" w:color="auto"/>
              <w:left w:val="single" w:sz="4" w:space="0" w:color="auto"/>
              <w:bottom w:val="single" w:sz="4" w:space="0" w:color="auto"/>
              <w:right w:val="single" w:sz="4" w:space="0" w:color="auto"/>
            </w:tcBorders>
          </w:tcPr>
          <w:p w14:paraId="65AAB6C1" w14:textId="77777777" w:rsidR="00D13581" w:rsidRPr="00375FC1" w:rsidRDefault="00D13581" w:rsidP="00EB73FD">
            <w:pPr>
              <w:suppressAutoHyphens/>
              <w:jc w:val="both"/>
              <w:rPr>
                <w:rFonts w:ascii="Times New Roman" w:hAnsi="Times New Roman" w:cs="Times New Roman"/>
                <w:b/>
                <w:bCs/>
              </w:rPr>
            </w:pPr>
            <w:r w:rsidRPr="00375FC1">
              <w:rPr>
                <w:rFonts w:ascii="Times New Roman" w:hAnsi="Times New Roman" w:cs="Times New Roman"/>
                <w:b/>
                <w:bCs/>
              </w:rPr>
              <w:t>Факс (с кодом):</w:t>
            </w:r>
          </w:p>
        </w:tc>
      </w:tr>
      <w:tr w:rsidR="00D13581" w:rsidRPr="00375FC1" w14:paraId="7EA8F4BB" w14:textId="77777777" w:rsidTr="002074C8">
        <w:trPr>
          <w:cantSplit/>
          <w:trHeight w:val="1279"/>
        </w:trPr>
        <w:tc>
          <w:tcPr>
            <w:tcW w:w="2501" w:type="pct"/>
            <w:tcBorders>
              <w:top w:val="single" w:sz="4" w:space="0" w:color="auto"/>
              <w:left w:val="single" w:sz="4" w:space="0" w:color="auto"/>
              <w:bottom w:val="single" w:sz="4" w:space="0" w:color="auto"/>
              <w:right w:val="single" w:sz="4" w:space="0" w:color="auto"/>
            </w:tcBorders>
          </w:tcPr>
          <w:p w14:paraId="5505421E" w14:textId="77777777" w:rsidR="00D13581" w:rsidRPr="00375FC1" w:rsidRDefault="00D13581" w:rsidP="00EB73FD">
            <w:pPr>
              <w:suppressAutoHyphens/>
              <w:jc w:val="both"/>
              <w:rPr>
                <w:rFonts w:ascii="Times New Roman" w:hAnsi="Times New Roman" w:cs="Times New Roman"/>
              </w:rPr>
            </w:pPr>
            <w:r w:rsidRPr="00375FC1">
              <w:rPr>
                <w:rFonts w:ascii="Times New Roman" w:hAnsi="Times New Roman" w:cs="Times New Roman"/>
                <w:b/>
                <w:bCs/>
              </w:rPr>
              <w:t>Банковские реквизиты:</w:t>
            </w:r>
            <w:r w:rsidRPr="00375FC1">
              <w:rPr>
                <w:rFonts w:ascii="Times New Roman" w:hAnsi="Times New Roman" w:cs="Times New Roman"/>
              </w:rPr>
              <w:t xml:space="preserve"> </w:t>
            </w:r>
          </w:p>
          <w:p w14:paraId="45C6525D" w14:textId="77777777" w:rsidR="00D13581" w:rsidRPr="00375FC1" w:rsidRDefault="00D13581" w:rsidP="00EB73FD">
            <w:pPr>
              <w:suppressAutoHyphens/>
              <w:jc w:val="both"/>
              <w:rPr>
                <w:rFonts w:ascii="Times New Roman" w:hAnsi="Times New Roman" w:cs="Times New Roman"/>
                <w:color w:val="000000"/>
              </w:rPr>
            </w:pPr>
            <w:r w:rsidRPr="00375FC1">
              <w:rPr>
                <w:rFonts w:ascii="Times New Roman" w:hAnsi="Times New Roman" w:cs="Times New Roman"/>
                <w:color w:val="000000"/>
              </w:rPr>
              <w:t xml:space="preserve">Расчетный счет N </w:t>
            </w:r>
          </w:p>
          <w:p w14:paraId="64528EFA" w14:textId="77777777" w:rsidR="00D13581" w:rsidRPr="00375FC1" w:rsidRDefault="00D13581" w:rsidP="00EB73FD">
            <w:pPr>
              <w:suppressAutoHyphens/>
              <w:jc w:val="both"/>
              <w:rPr>
                <w:rFonts w:ascii="Times New Roman" w:hAnsi="Times New Roman" w:cs="Times New Roman"/>
                <w:color w:val="000000"/>
              </w:rPr>
            </w:pPr>
            <w:r w:rsidRPr="00375FC1">
              <w:rPr>
                <w:rFonts w:ascii="Times New Roman" w:hAnsi="Times New Roman" w:cs="Times New Roman"/>
                <w:color w:val="000000"/>
              </w:rPr>
              <w:t xml:space="preserve">в банке __________ в г.______________ </w:t>
            </w:r>
          </w:p>
          <w:p w14:paraId="4E43FAD1" w14:textId="77777777" w:rsidR="00D13581" w:rsidRPr="00375FC1" w:rsidRDefault="00D13581" w:rsidP="00EB73FD">
            <w:pPr>
              <w:suppressAutoHyphens/>
              <w:jc w:val="both"/>
              <w:rPr>
                <w:rFonts w:ascii="Times New Roman" w:hAnsi="Times New Roman" w:cs="Times New Roman"/>
                <w:color w:val="000000"/>
              </w:rPr>
            </w:pPr>
            <w:proofErr w:type="spellStart"/>
            <w:proofErr w:type="gramStart"/>
            <w:r w:rsidRPr="00375FC1">
              <w:rPr>
                <w:rFonts w:ascii="Times New Roman" w:hAnsi="Times New Roman" w:cs="Times New Roman"/>
                <w:color w:val="000000"/>
              </w:rPr>
              <w:t>кор.счет</w:t>
            </w:r>
            <w:proofErr w:type="spellEnd"/>
            <w:proofErr w:type="gramEnd"/>
            <w:r w:rsidRPr="00375FC1">
              <w:rPr>
                <w:rFonts w:ascii="Times New Roman" w:hAnsi="Times New Roman" w:cs="Times New Roman"/>
                <w:color w:val="000000"/>
              </w:rPr>
              <w:t xml:space="preserve"> N </w:t>
            </w:r>
          </w:p>
          <w:p w14:paraId="20F9F048" w14:textId="77777777" w:rsidR="00D13581" w:rsidRPr="00375FC1" w:rsidRDefault="00D13581" w:rsidP="00EB73FD">
            <w:pPr>
              <w:suppressAutoHyphens/>
              <w:jc w:val="both"/>
              <w:rPr>
                <w:rFonts w:ascii="Times New Roman" w:hAnsi="Times New Roman" w:cs="Times New Roman"/>
              </w:rPr>
            </w:pPr>
            <w:r w:rsidRPr="00375FC1">
              <w:rPr>
                <w:rFonts w:ascii="Times New Roman" w:hAnsi="Times New Roman" w:cs="Times New Roman"/>
                <w:color w:val="000000"/>
              </w:rPr>
              <w:t>БИК:</w:t>
            </w:r>
          </w:p>
        </w:tc>
        <w:tc>
          <w:tcPr>
            <w:tcW w:w="2499" w:type="pct"/>
            <w:tcBorders>
              <w:top w:val="single" w:sz="4" w:space="0" w:color="auto"/>
              <w:left w:val="single" w:sz="4" w:space="0" w:color="auto"/>
              <w:bottom w:val="single" w:sz="4" w:space="0" w:color="auto"/>
              <w:right w:val="single" w:sz="4" w:space="0" w:color="auto"/>
            </w:tcBorders>
          </w:tcPr>
          <w:p w14:paraId="2F83B128" w14:textId="77777777" w:rsidR="00D13581" w:rsidRPr="00375FC1" w:rsidRDefault="00D13581" w:rsidP="00EB73FD">
            <w:pPr>
              <w:suppressAutoHyphens/>
              <w:jc w:val="both"/>
              <w:rPr>
                <w:rFonts w:ascii="Times New Roman" w:hAnsi="Times New Roman" w:cs="Times New Roman"/>
              </w:rPr>
            </w:pPr>
            <w:r w:rsidRPr="00375FC1">
              <w:rPr>
                <w:rFonts w:ascii="Times New Roman" w:hAnsi="Times New Roman" w:cs="Times New Roman"/>
                <w:b/>
                <w:bCs/>
              </w:rPr>
              <w:t>Банковские реквизиты:</w:t>
            </w:r>
            <w:r w:rsidRPr="00375FC1">
              <w:rPr>
                <w:rFonts w:ascii="Times New Roman" w:hAnsi="Times New Roman" w:cs="Times New Roman"/>
              </w:rPr>
              <w:t xml:space="preserve"> </w:t>
            </w:r>
          </w:p>
          <w:p w14:paraId="6A300B71" w14:textId="77777777" w:rsidR="00D13581" w:rsidRPr="00375FC1" w:rsidRDefault="00D13581" w:rsidP="00EB73FD">
            <w:pPr>
              <w:suppressAutoHyphens/>
              <w:jc w:val="both"/>
              <w:rPr>
                <w:rFonts w:ascii="Times New Roman" w:hAnsi="Times New Roman" w:cs="Times New Roman"/>
                <w:color w:val="000000"/>
              </w:rPr>
            </w:pPr>
            <w:r w:rsidRPr="00375FC1">
              <w:rPr>
                <w:rFonts w:ascii="Times New Roman" w:hAnsi="Times New Roman" w:cs="Times New Roman"/>
                <w:color w:val="000000"/>
              </w:rPr>
              <w:t xml:space="preserve">Расчетный счет N </w:t>
            </w:r>
          </w:p>
          <w:p w14:paraId="5033EBEE" w14:textId="77777777" w:rsidR="00D13581" w:rsidRPr="00375FC1" w:rsidRDefault="00D13581" w:rsidP="00EB73FD">
            <w:pPr>
              <w:suppressAutoHyphens/>
              <w:jc w:val="both"/>
              <w:rPr>
                <w:rFonts w:ascii="Times New Roman" w:hAnsi="Times New Roman" w:cs="Times New Roman"/>
                <w:color w:val="000000"/>
              </w:rPr>
            </w:pPr>
            <w:r w:rsidRPr="00375FC1">
              <w:rPr>
                <w:rFonts w:ascii="Times New Roman" w:hAnsi="Times New Roman" w:cs="Times New Roman"/>
                <w:color w:val="000000"/>
              </w:rPr>
              <w:t xml:space="preserve">в банке __________ в г.______________ </w:t>
            </w:r>
          </w:p>
          <w:p w14:paraId="72EEE94B" w14:textId="77777777" w:rsidR="00D13581" w:rsidRPr="00375FC1" w:rsidRDefault="00D13581" w:rsidP="00EB73FD">
            <w:pPr>
              <w:suppressAutoHyphens/>
              <w:jc w:val="both"/>
              <w:rPr>
                <w:rFonts w:ascii="Times New Roman" w:hAnsi="Times New Roman" w:cs="Times New Roman"/>
                <w:color w:val="000000"/>
              </w:rPr>
            </w:pPr>
            <w:proofErr w:type="spellStart"/>
            <w:proofErr w:type="gramStart"/>
            <w:r w:rsidRPr="00375FC1">
              <w:rPr>
                <w:rFonts w:ascii="Times New Roman" w:hAnsi="Times New Roman" w:cs="Times New Roman"/>
                <w:color w:val="000000"/>
              </w:rPr>
              <w:t>кор.счет</w:t>
            </w:r>
            <w:proofErr w:type="spellEnd"/>
            <w:proofErr w:type="gramEnd"/>
            <w:r w:rsidRPr="00375FC1">
              <w:rPr>
                <w:rFonts w:ascii="Times New Roman" w:hAnsi="Times New Roman" w:cs="Times New Roman"/>
                <w:color w:val="000000"/>
              </w:rPr>
              <w:t xml:space="preserve"> N </w:t>
            </w:r>
          </w:p>
          <w:p w14:paraId="5278C84C" w14:textId="77777777" w:rsidR="00D13581" w:rsidRPr="00375FC1" w:rsidRDefault="00D13581" w:rsidP="00EB73FD">
            <w:pPr>
              <w:suppressAutoHyphens/>
              <w:jc w:val="both"/>
              <w:rPr>
                <w:rFonts w:ascii="Times New Roman" w:hAnsi="Times New Roman" w:cs="Times New Roman"/>
                <w:b/>
                <w:bCs/>
              </w:rPr>
            </w:pPr>
            <w:r w:rsidRPr="00375FC1">
              <w:rPr>
                <w:rFonts w:ascii="Times New Roman" w:hAnsi="Times New Roman" w:cs="Times New Roman"/>
                <w:color w:val="000000"/>
              </w:rPr>
              <w:t xml:space="preserve">БИК:  </w:t>
            </w:r>
          </w:p>
        </w:tc>
      </w:tr>
      <w:tr w:rsidR="00D13581" w:rsidRPr="002074C8" w14:paraId="6CD1BBA5" w14:textId="77777777" w:rsidTr="002074C8">
        <w:trPr>
          <w:cantSplit/>
          <w:trHeight w:val="698"/>
        </w:trPr>
        <w:tc>
          <w:tcPr>
            <w:tcW w:w="2501" w:type="pct"/>
            <w:tcBorders>
              <w:top w:val="single" w:sz="4" w:space="0" w:color="auto"/>
              <w:left w:val="single" w:sz="4" w:space="0" w:color="auto"/>
              <w:bottom w:val="single" w:sz="4" w:space="0" w:color="auto"/>
              <w:right w:val="single" w:sz="4" w:space="0" w:color="auto"/>
            </w:tcBorders>
          </w:tcPr>
          <w:p w14:paraId="32C1A411" w14:textId="77777777" w:rsidR="002074C8" w:rsidRPr="00375FC1" w:rsidRDefault="002074C8" w:rsidP="00EB73FD">
            <w:pPr>
              <w:suppressAutoHyphens/>
              <w:jc w:val="both"/>
              <w:rPr>
                <w:rFonts w:ascii="Times New Roman" w:hAnsi="Times New Roman" w:cs="Times New Roman"/>
              </w:rPr>
            </w:pPr>
          </w:p>
          <w:p w14:paraId="49BFFD03" w14:textId="77777777" w:rsidR="00D13581" w:rsidRPr="00375FC1" w:rsidRDefault="00D13581" w:rsidP="00EB73FD">
            <w:pPr>
              <w:suppressAutoHyphens/>
              <w:jc w:val="both"/>
              <w:rPr>
                <w:rFonts w:ascii="Times New Roman" w:hAnsi="Times New Roman" w:cs="Times New Roman"/>
              </w:rPr>
            </w:pPr>
            <w:r w:rsidRPr="00375FC1">
              <w:rPr>
                <w:rFonts w:ascii="Times New Roman" w:hAnsi="Times New Roman" w:cs="Times New Roman"/>
              </w:rPr>
              <w:t>Дата подписания «____» ______________ 20__ года</w:t>
            </w:r>
          </w:p>
          <w:p w14:paraId="655A37F3" w14:textId="77777777" w:rsidR="002074C8" w:rsidRPr="00375FC1" w:rsidRDefault="002074C8" w:rsidP="00EB73FD">
            <w:pPr>
              <w:suppressAutoHyphens/>
              <w:jc w:val="both"/>
              <w:rPr>
                <w:rFonts w:ascii="Times New Roman" w:hAnsi="Times New Roman" w:cs="Times New Roman"/>
              </w:rPr>
            </w:pPr>
          </w:p>
          <w:p w14:paraId="512159A4" w14:textId="77777777" w:rsidR="002074C8" w:rsidRPr="00375FC1" w:rsidRDefault="002074C8" w:rsidP="00EB73FD">
            <w:pPr>
              <w:suppressAutoHyphens/>
              <w:jc w:val="both"/>
              <w:rPr>
                <w:rFonts w:ascii="Times New Roman" w:hAnsi="Times New Roman" w:cs="Times New Roman"/>
              </w:rPr>
            </w:pPr>
          </w:p>
          <w:p w14:paraId="0778C5CB" w14:textId="77777777" w:rsidR="00D13581" w:rsidRPr="00375FC1" w:rsidRDefault="00D13581" w:rsidP="00EB73FD">
            <w:pPr>
              <w:suppressAutoHyphens/>
              <w:jc w:val="both"/>
              <w:rPr>
                <w:rFonts w:ascii="Times New Roman" w:hAnsi="Times New Roman" w:cs="Times New Roman"/>
              </w:rPr>
            </w:pPr>
            <w:r w:rsidRPr="00375FC1">
              <w:rPr>
                <w:rFonts w:ascii="Times New Roman" w:hAnsi="Times New Roman" w:cs="Times New Roman"/>
              </w:rPr>
              <w:t>__________________/</w:t>
            </w:r>
            <w:r w:rsidRPr="00375FC1">
              <w:rPr>
                <w:rFonts w:ascii="Times New Roman" w:hAnsi="Times New Roman" w:cs="Times New Roman"/>
                <w:bCs/>
              </w:rPr>
              <w:t>____________________</w:t>
            </w:r>
            <w:r w:rsidRPr="00375FC1">
              <w:rPr>
                <w:rFonts w:ascii="Times New Roman" w:hAnsi="Times New Roman" w:cs="Times New Roman"/>
              </w:rPr>
              <w:t>/</w:t>
            </w:r>
          </w:p>
        </w:tc>
        <w:tc>
          <w:tcPr>
            <w:tcW w:w="2499" w:type="pct"/>
            <w:tcBorders>
              <w:top w:val="single" w:sz="4" w:space="0" w:color="auto"/>
              <w:left w:val="single" w:sz="4" w:space="0" w:color="auto"/>
              <w:bottom w:val="single" w:sz="4" w:space="0" w:color="auto"/>
              <w:right w:val="single" w:sz="4" w:space="0" w:color="auto"/>
            </w:tcBorders>
          </w:tcPr>
          <w:p w14:paraId="3F48AEB9" w14:textId="77777777" w:rsidR="002074C8" w:rsidRPr="00375FC1" w:rsidRDefault="002074C8" w:rsidP="00EB73FD">
            <w:pPr>
              <w:suppressAutoHyphens/>
              <w:jc w:val="both"/>
              <w:rPr>
                <w:rFonts w:ascii="Times New Roman" w:hAnsi="Times New Roman" w:cs="Times New Roman"/>
              </w:rPr>
            </w:pPr>
          </w:p>
          <w:p w14:paraId="6263CEF7" w14:textId="77777777" w:rsidR="002074C8" w:rsidRPr="00375FC1" w:rsidRDefault="002074C8" w:rsidP="002074C8">
            <w:pPr>
              <w:suppressAutoHyphens/>
              <w:jc w:val="both"/>
              <w:rPr>
                <w:rFonts w:ascii="Times New Roman" w:hAnsi="Times New Roman" w:cs="Times New Roman"/>
              </w:rPr>
            </w:pPr>
            <w:r w:rsidRPr="00375FC1">
              <w:rPr>
                <w:rFonts w:ascii="Times New Roman" w:hAnsi="Times New Roman" w:cs="Times New Roman"/>
              </w:rPr>
              <w:t>Дата подписания «____» ______________ 20__ года</w:t>
            </w:r>
          </w:p>
          <w:p w14:paraId="2A07B8D1" w14:textId="77777777" w:rsidR="002074C8" w:rsidRPr="00375FC1" w:rsidRDefault="002074C8" w:rsidP="002074C8">
            <w:pPr>
              <w:suppressAutoHyphens/>
              <w:jc w:val="both"/>
              <w:rPr>
                <w:rFonts w:ascii="Times New Roman" w:hAnsi="Times New Roman" w:cs="Times New Roman"/>
              </w:rPr>
            </w:pPr>
          </w:p>
          <w:p w14:paraId="0549F0A9" w14:textId="77777777" w:rsidR="002074C8" w:rsidRPr="00375FC1" w:rsidRDefault="002074C8" w:rsidP="002074C8">
            <w:pPr>
              <w:suppressAutoHyphens/>
              <w:jc w:val="both"/>
              <w:rPr>
                <w:rFonts w:ascii="Times New Roman" w:hAnsi="Times New Roman" w:cs="Times New Roman"/>
              </w:rPr>
            </w:pPr>
          </w:p>
          <w:p w14:paraId="00A248DB" w14:textId="77777777" w:rsidR="00D13581" w:rsidRPr="002074C8" w:rsidRDefault="002074C8" w:rsidP="002074C8">
            <w:pPr>
              <w:suppressAutoHyphens/>
              <w:spacing w:line="360" w:lineRule="auto"/>
              <w:jc w:val="both"/>
              <w:rPr>
                <w:rFonts w:ascii="Times New Roman" w:hAnsi="Times New Roman" w:cs="Times New Roman"/>
                <w:bCs/>
              </w:rPr>
            </w:pPr>
            <w:r w:rsidRPr="00375FC1">
              <w:rPr>
                <w:rFonts w:ascii="Times New Roman" w:hAnsi="Times New Roman" w:cs="Times New Roman"/>
              </w:rPr>
              <w:t>__________________/</w:t>
            </w:r>
            <w:r w:rsidRPr="00375FC1">
              <w:rPr>
                <w:rFonts w:ascii="Times New Roman" w:hAnsi="Times New Roman" w:cs="Times New Roman"/>
                <w:bCs/>
              </w:rPr>
              <w:t>____________________</w:t>
            </w:r>
            <w:r w:rsidRPr="00375FC1">
              <w:rPr>
                <w:rFonts w:ascii="Times New Roman" w:hAnsi="Times New Roman" w:cs="Times New Roman"/>
              </w:rPr>
              <w:t>/</w:t>
            </w:r>
          </w:p>
        </w:tc>
      </w:tr>
    </w:tbl>
    <w:p w14:paraId="45188AB9" w14:textId="77777777" w:rsidR="00D13581" w:rsidRPr="007F5D7A" w:rsidRDefault="00D13581" w:rsidP="00D13581">
      <w:pPr>
        <w:suppressAutoHyphens/>
        <w:jc w:val="both"/>
        <w:rPr>
          <w:rFonts w:ascii="Times New Roman" w:hAnsi="Times New Roman" w:cs="Times New Roman"/>
        </w:rPr>
      </w:pPr>
    </w:p>
    <w:p w14:paraId="598EC23B" w14:textId="77777777" w:rsidR="00EB73FD" w:rsidRDefault="00EB73FD"/>
    <w:sectPr w:rsidR="00EB73FD" w:rsidSect="00EB73FD">
      <w:headerReference w:type="even" r:id="rId19"/>
      <w:footerReference w:type="even" r:id="rId20"/>
      <w:footerReference w:type="default" r:id="rId21"/>
      <w:footerReference w:type="first" r:id="rId22"/>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13AE90" w14:textId="77777777" w:rsidR="002F18FC" w:rsidRDefault="002F18FC" w:rsidP="00D13581">
      <w:r>
        <w:separator/>
      </w:r>
    </w:p>
  </w:endnote>
  <w:endnote w:type="continuationSeparator" w:id="0">
    <w:p w14:paraId="5CEBF12A" w14:textId="77777777" w:rsidR="002F18FC" w:rsidRDefault="002F18FC" w:rsidP="00D13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CC772" w14:textId="77777777" w:rsidR="00E23F9F" w:rsidRDefault="00E23F9F" w:rsidP="00EB73FD">
    <w:pPr>
      <w:pStyle w:val="a5"/>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EBC4231" w14:textId="77777777" w:rsidR="00E23F9F" w:rsidRDefault="00E23F9F" w:rsidP="00EB73FD">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71F52" w14:textId="77777777" w:rsidR="00E23F9F" w:rsidRDefault="00E23F9F" w:rsidP="00EB73FD">
    <w:pPr>
      <w:pStyle w:val="a5"/>
      <w:tabs>
        <w:tab w:val="clear" w:pos="4677"/>
        <w:tab w:val="left" w:pos="5580"/>
      </w:tabs>
      <w:ind w:right="360"/>
    </w:pPr>
  </w:p>
  <w:p w14:paraId="4A895C5D" w14:textId="77777777" w:rsidR="00E23F9F" w:rsidRDefault="00E23F9F" w:rsidP="00EB73FD">
    <w:pPr>
      <w:pStyle w:val="a5"/>
      <w:tabs>
        <w:tab w:val="clear" w:pos="4677"/>
        <w:tab w:val="left" w:pos="5580"/>
      </w:tabs>
      <w:ind w:right="360"/>
    </w:pPr>
  </w:p>
  <w:p w14:paraId="12A931E1" w14:textId="77777777" w:rsidR="00E23F9F" w:rsidRPr="00AB4741" w:rsidRDefault="00E23F9F" w:rsidP="00EB73FD">
    <w:pPr>
      <w:pStyle w:val="a5"/>
      <w:tabs>
        <w:tab w:val="clear" w:pos="4677"/>
        <w:tab w:val="left" w:pos="5580"/>
      </w:tabs>
      <w:ind w:right="360"/>
      <w:rPr>
        <w:rFonts w:ascii="Times New Roman" w:hAnsi="Times New Roman" w:cs="Times New Roman"/>
      </w:rPr>
    </w:pPr>
    <w:r>
      <w:rPr>
        <w:rFonts w:ascii="Times New Roman" w:hAnsi="Times New Roman" w:cs="Times New Roman"/>
      </w:rPr>
      <w:t xml:space="preserve">            Поставщик</w:t>
    </w:r>
    <w:r w:rsidRPr="00AB4741">
      <w:rPr>
        <w:rFonts w:ascii="Times New Roman" w:hAnsi="Times New Roman" w:cs="Times New Roman"/>
      </w:rPr>
      <w:t>: ____________</w:t>
    </w:r>
    <w:r>
      <w:rPr>
        <w:rFonts w:ascii="Times New Roman" w:hAnsi="Times New Roman" w:cs="Times New Roman"/>
      </w:rPr>
      <w:t>__</w:t>
    </w:r>
    <w:r w:rsidRPr="00AB4741">
      <w:rPr>
        <w:rFonts w:ascii="Times New Roman" w:hAnsi="Times New Roman" w:cs="Times New Roman"/>
      </w:rPr>
      <w:t xml:space="preserve">____               </w:t>
    </w:r>
    <w:r>
      <w:rPr>
        <w:rFonts w:ascii="Times New Roman" w:hAnsi="Times New Roman" w:cs="Times New Roman"/>
      </w:rPr>
      <w:t xml:space="preserve">                                     </w:t>
    </w:r>
    <w:r w:rsidRPr="00AB4741">
      <w:rPr>
        <w:rFonts w:ascii="Times New Roman" w:hAnsi="Times New Roman" w:cs="Times New Roman"/>
      </w:rPr>
      <w:t>По</w:t>
    </w:r>
    <w:r>
      <w:rPr>
        <w:rFonts w:ascii="Times New Roman" w:hAnsi="Times New Roman" w:cs="Times New Roman"/>
      </w:rPr>
      <w:t>купатель</w:t>
    </w:r>
    <w:r w:rsidRPr="00AB4741">
      <w:rPr>
        <w:rFonts w:ascii="Times New Roman" w:hAnsi="Times New Roman" w:cs="Times New Roman"/>
      </w:rPr>
      <w:t>: ___________</w:t>
    </w:r>
    <w:r>
      <w:rPr>
        <w:rFonts w:ascii="Times New Roman" w:hAnsi="Times New Roman" w:cs="Times New Roman"/>
      </w:rPr>
      <w:t>__</w:t>
    </w:r>
    <w:r w:rsidRPr="00AB4741">
      <w:rPr>
        <w:rFonts w:ascii="Times New Roman" w:hAnsi="Times New Roman" w:cs="Times New Roman"/>
      </w:rPr>
      <w:t>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618F8" w14:textId="77777777" w:rsidR="00E23F9F" w:rsidRDefault="00E23F9F" w:rsidP="00EB73FD">
    <w:pPr>
      <w:pStyle w:val="a5"/>
      <w:ind w:right="360"/>
    </w:pPr>
  </w:p>
  <w:p w14:paraId="73589DA9" w14:textId="77777777" w:rsidR="00E23F9F" w:rsidRDefault="00E23F9F" w:rsidP="00EB73FD">
    <w:pPr>
      <w:pStyle w:val="a5"/>
      <w:ind w:right="360"/>
    </w:pPr>
  </w:p>
  <w:p w14:paraId="29A545BF" w14:textId="77777777" w:rsidR="00E23F9F" w:rsidRPr="00E049CA" w:rsidRDefault="00E23F9F" w:rsidP="00EB73FD">
    <w:pPr>
      <w:pStyle w:val="a5"/>
      <w:ind w:right="360"/>
      <w:rPr>
        <w:rFonts w:ascii="Times New Roman" w:hAnsi="Times New Roman" w:cs="Times New Roman"/>
      </w:rPr>
    </w:pPr>
    <w:r w:rsidRPr="00E049CA">
      <w:rPr>
        <w:rFonts w:ascii="Times New Roman" w:hAnsi="Times New Roman" w:cs="Times New Roman"/>
      </w:rPr>
      <w:t xml:space="preserve">Теплоснабжающая организация: ________________                 </w:t>
    </w:r>
    <w:r>
      <w:rPr>
        <w:rFonts w:ascii="Times New Roman" w:hAnsi="Times New Roman" w:cs="Times New Roman"/>
      </w:rPr>
      <w:t xml:space="preserve">                  </w:t>
    </w:r>
    <w:r w:rsidRPr="00E049CA">
      <w:rPr>
        <w:rFonts w:ascii="Times New Roman" w:hAnsi="Times New Roman" w:cs="Times New Roman"/>
      </w:rPr>
      <w:t>Потребитель: ________________</w:t>
    </w:r>
  </w:p>
  <w:p w14:paraId="447189C7" w14:textId="77777777" w:rsidR="00E23F9F" w:rsidRDefault="00E23F9F">
    <w:pPr>
      <w:pStyle w:val="a5"/>
    </w:pPr>
  </w:p>
  <w:p w14:paraId="52BF6584" w14:textId="77777777" w:rsidR="00E23F9F" w:rsidRPr="00C47276" w:rsidRDefault="00E23F9F" w:rsidP="00EB73FD">
    <w:pPr>
      <w:pStyle w:val="a5"/>
      <w:tabs>
        <w:tab w:val="clear" w:pos="4677"/>
        <w:tab w:val="left" w:pos="5580"/>
      </w:tabs>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9C9BAE" w14:textId="77777777" w:rsidR="002F18FC" w:rsidRDefault="002F18FC" w:rsidP="00D13581">
      <w:r>
        <w:separator/>
      </w:r>
    </w:p>
  </w:footnote>
  <w:footnote w:type="continuationSeparator" w:id="0">
    <w:p w14:paraId="6127FA09" w14:textId="77777777" w:rsidR="002F18FC" w:rsidRDefault="002F18FC" w:rsidP="00D13581">
      <w:r>
        <w:continuationSeparator/>
      </w:r>
    </w:p>
  </w:footnote>
  <w:footnote w:id="1">
    <w:p w14:paraId="5C1E71D6" w14:textId="77777777" w:rsidR="00E23F9F" w:rsidRPr="00686FED" w:rsidRDefault="00E23F9F" w:rsidP="00D13581">
      <w:pPr>
        <w:pStyle w:val="af2"/>
        <w:rPr>
          <w:rFonts w:ascii="Times New Roman" w:hAnsi="Times New Roman" w:cs="Times New Roman"/>
        </w:rPr>
      </w:pPr>
      <w:r w:rsidRPr="00686FED">
        <w:rPr>
          <w:rStyle w:val="af4"/>
          <w:rFonts w:ascii="Times New Roman" w:hAnsi="Times New Roman" w:cs="Times New Roman"/>
        </w:rPr>
        <w:footnoteRef/>
      </w:r>
      <w:r w:rsidRPr="00686FED">
        <w:rPr>
          <w:rFonts w:ascii="Times New Roman" w:hAnsi="Times New Roman" w:cs="Times New Roman"/>
        </w:rPr>
        <w:t xml:space="preserve"> </w:t>
      </w:r>
      <w:r w:rsidRPr="00686FED">
        <w:rPr>
          <w:rFonts w:ascii="Times New Roman" w:hAnsi="Times New Roman" w:cs="Times New Roman"/>
          <w:sz w:val="16"/>
          <w:szCs w:val="16"/>
        </w:rPr>
        <w:t>Необходимо выбрать вид теплоносителя.</w:t>
      </w:r>
    </w:p>
  </w:footnote>
  <w:footnote w:id="2">
    <w:p w14:paraId="7AD259F5" w14:textId="73AF42F6" w:rsidR="00E23F9F" w:rsidRDefault="00E23F9F">
      <w:pPr>
        <w:pStyle w:val="af2"/>
      </w:pPr>
      <w:r>
        <w:rPr>
          <w:rStyle w:val="af4"/>
        </w:rPr>
        <w:footnoteRef/>
      </w:r>
      <w:r>
        <w:t xml:space="preserve"> </w:t>
      </w:r>
      <w:r w:rsidRPr="00F868A8">
        <w:rPr>
          <w:rFonts w:ascii="Times New Roman" w:hAnsi="Times New Roman" w:cs="Times New Roman"/>
          <w:spacing w:val="-2"/>
          <w:sz w:val="16"/>
          <w:szCs w:val="16"/>
        </w:rPr>
        <w:t>далее по тексту – Инвестиционная программа</w:t>
      </w:r>
    </w:p>
  </w:footnote>
  <w:footnote w:id="3">
    <w:p w14:paraId="1701F357" w14:textId="77777777" w:rsidR="00E23F9F" w:rsidRPr="00686FED" w:rsidRDefault="00E23F9F" w:rsidP="00D13581">
      <w:pPr>
        <w:pStyle w:val="af2"/>
        <w:rPr>
          <w:rFonts w:ascii="Times New Roman" w:hAnsi="Times New Roman" w:cs="Times New Roman"/>
          <w:sz w:val="16"/>
          <w:szCs w:val="16"/>
        </w:rPr>
      </w:pPr>
      <w:r w:rsidRPr="00686FED">
        <w:rPr>
          <w:rStyle w:val="af4"/>
          <w:rFonts w:ascii="Times New Roman" w:hAnsi="Times New Roman" w:cs="Times New Roman"/>
          <w:sz w:val="16"/>
          <w:szCs w:val="16"/>
        </w:rPr>
        <w:footnoteRef/>
      </w:r>
      <w:r w:rsidRPr="00686FED">
        <w:rPr>
          <w:rFonts w:ascii="Times New Roman" w:hAnsi="Times New Roman" w:cs="Times New Roman"/>
          <w:sz w:val="16"/>
          <w:szCs w:val="16"/>
        </w:rPr>
        <w:t xml:space="preserve"> </w:t>
      </w:r>
      <w:r>
        <w:rPr>
          <w:rFonts w:ascii="Times New Roman" w:hAnsi="Times New Roman" w:cs="Times New Roman"/>
          <w:sz w:val="16"/>
          <w:szCs w:val="16"/>
        </w:rPr>
        <w:t>Пункт подлежит включению в текст договора в случае заключения договора поставки тепловой энергии в паре.</w:t>
      </w:r>
    </w:p>
  </w:footnote>
  <w:footnote w:id="4">
    <w:p w14:paraId="40E106DB" w14:textId="77777777" w:rsidR="00E23F9F" w:rsidRPr="00686FED" w:rsidRDefault="00E23F9F" w:rsidP="00D13581">
      <w:pPr>
        <w:pStyle w:val="af2"/>
        <w:rPr>
          <w:rFonts w:ascii="Times New Roman" w:hAnsi="Times New Roman" w:cs="Times New Roman"/>
          <w:sz w:val="16"/>
          <w:szCs w:val="16"/>
        </w:rPr>
      </w:pPr>
      <w:r w:rsidRPr="00686FED">
        <w:rPr>
          <w:rStyle w:val="af4"/>
          <w:rFonts w:ascii="Times New Roman" w:hAnsi="Times New Roman" w:cs="Times New Roman"/>
          <w:sz w:val="16"/>
          <w:szCs w:val="16"/>
        </w:rPr>
        <w:footnoteRef/>
      </w:r>
      <w:r w:rsidRPr="00686FED">
        <w:rPr>
          <w:rFonts w:ascii="Times New Roman" w:hAnsi="Times New Roman" w:cs="Times New Roman"/>
          <w:sz w:val="16"/>
          <w:szCs w:val="16"/>
        </w:rPr>
        <w:t xml:space="preserve"> </w:t>
      </w:r>
      <w:r w:rsidRPr="00BA418F">
        <w:rPr>
          <w:rFonts w:ascii="Times New Roman" w:hAnsi="Times New Roman" w:cs="Times New Roman"/>
          <w:sz w:val="16"/>
          <w:szCs w:val="16"/>
        </w:rPr>
        <w:t xml:space="preserve">Условие </w:t>
      </w:r>
      <w:r>
        <w:rPr>
          <w:rFonts w:ascii="Times New Roman" w:hAnsi="Times New Roman" w:cs="Times New Roman"/>
          <w:sz w:val="16"/>
          <w:szCs w:val="16"/>
        </w:rPr>
        <w:t>подлежит включ</w:t>
      </w:r>
      <w:r w:rsidRPr="00BA418F">
        <w:rPr>
          <w:rFonts w:ascii="Times New Roman" w:hAnsi="Times New Roman" w:cs="Times New Roman"/>
          <w:sz w:val="16"/>
          <w:szCs w:val="16"/>
        </w:rPr>
        <w:t>ению в договор в случае заключения договора поставки тепловой энергии в паре.</w:t>
      </w:r>
    </w:p>
  </w:footnote>
  <w:footnote w:id="5">
    <w:p w14:paraId="5DFADD6A" w14:textId="77777777" w:rsidR="00205F29" w:rsidRDefault="00205F29" w:rsidP="00205F29">
      <w:pPr>
        <w:pStyle w:val="af2"/>
        <w:jc w:val="both"/>
        <w:rPr>
          <w:ins w:id="66" w:author="Ворошков Константин Викторович" w:date="2021-11-02T15:52:00Z"/>
        </w:rPr>
      </w:pPr>
      <w:ins w:id="67" w:author="Ворошков Константин Викторович" w:date="2021-11-02T15:52:00Z">
        <w:r w:rsidRPr="00E23F9F">
          <w:rPr>
            <w:rStyle w:val="af4"/>
            <w:rFonts w:ascii="Times New Roman" w:hAnsi="Times New Roman" w:cs="Times New Roman"/>
          </w:rPr>
          <w:footnoteRef/>
        </w:r>
        <w:r w:rsidRPr="00E23F9F">
          <w:rPr>
            <w:rFonts w:ascii="Times New Roman" w:hAnsi="Times New Roman" w:cs="Times New Roman"/>
          </w:rPr>
          <w:t xml:space="preserve"> </w:t>
        </w:r>
        <w:r w:rsidRPr="00E23F9F">
          <w:rPr>
            <w:rFonts w:ascii="Times New Roman" w:hAnsi="Times New Roman" w:cs="Times New Roman"/>
            <w:sz w:val="16"/>
            <w:szCs w:val="16"/>
          </w:rPr>
          <w:t xml:space="preserve">Здесь и далее в настоящем пункте под величиной "изменения (роста)" понимается </w:t>
        </w:r>
        <w:r w:rsidRPr="005B63A4">
          <w:rPr>
            <w:rFonts w:ascii="Times New Roman" w:hAnsi="Times New Roman" w:cs="Times New Roman"/>
            <w:sz w:val="16"/>
            <w:szCs w:val="16"/>
          </w:rPr>
          <w:t>максимальное значение из 1 (единицы) и отношения</w:t>
        </w:r>
        <w:r w:rsidRPr="00E23F9F">
          <w:rPr>
            <w:rFonts w:ascii="Times New Roman" w:hAnsi="Times New Roman" w:cs="Times New Roman"/>
            <w:sz w:val="16"/>
            <w:szCs w:val="16"/>
          </w:rPr>
          <w:t xml:space="preserve"> двух величин: уровня цены, утвержденного на второе полугодие календарного года к уровню цены, утвержденному на первое полугодие того же календарного года</w:t>
        </w:r>
      </w:ins>
    </w:p>
  </w:footnote>
  <w:footnote w:id="6">
    <w:p w14:paraId="3067BBAE" w14:textId="2344EE6D" w:rsidR="00E23F9F" w:rsidDel="00205F29" w:rsidRDefault="00E23F9F" w:rsidP="004D6253">
      <w:pPr>
        <w:pStyle w:val="af2"/>
        <w:jc w:val="both"/>
        <w:rPr>
          <w:del w:id="71" w:author="Ворошков Константин Викторович" w:date="2021-11-02T15:51:00Z"/>
        </w:rPr>
      </w:pPr>
      <w:del w:id="72" w:author="Ворошков Константин Викторович" w:date="2021-11-02T15:51:00Z">
        <w:r w:rsidRPr="00E23F9F" w:rsidDel="00205F29">
          <w:rPr>
            <w:rStyle w:val="af4"/>
            <w:rFonts w:ascii="Times New Roman" w:hAnsi="Times New Roman" w:cs="Times New Roman"/>
          </w:rPr>
          <w:footnoteRef/>
        </w:r>
        <w:r w:rsidRPr="00E23F9F" w:rsidDel="00205F29">
          <w:rPr>
            <w:rFonts w:ascii="Times New Roman" w:hAnsi="Times New Roman" w:cs="Times New Roman"/>
          </w:rPr>
          <w:delText xml:space="preserve"> </w:delText>
        </w:r>
        <w:r w:rsidRPr="00E23F9F" w:rsidDel="00205F29">
          <w:rPr>
            <w:rFonts w:ascii="Times New Roman" w:hAnsi="Times New Roman" w:cs="Times New Roman"/>
            <w:sz w:val="16"/>
            <w:szCs w:val="16"/>
          </w:rPr>
          <w:delText>Здесь и далее в настоящем пункте под величиной "изменения (роста)" понимается отношение двух величин: уровня цены, утвержденного на второе полугодие календарного года к уровню цены, утвержденному на первое полугодие того же календарного года, но не менее 1 (одного)</w:delText>
        </w:r>
      </w:del>
    </w:p>
  </w:footnote>
  <w:footnote w:id="7">
    <w:p w14:paraId="7836B117" w14:textId="24677295" w:rsidR="00E23F9F" w:rsidRDefault="00E23F9F" w:rsidP="00BE46EB">
      <w:pPr>
        <w:pStyle w:val="af2"/>
        <w:jc w:val="both"/>
      </w:pPr>
      <w:r w:rsidRPr="00686FED">
        <w:rPr>
          <w:rStyle w:val="af4"/>
          <w:sz w:val="16"/>
          <w:szCs w:val="16"/>
        </w:rPr>
        <w:footnoteRef/>
      </w:r>
      <w:r>
        <w:t xml:space="preserve"> </w:t>
      </w:r>
      <w:r w:rsidRPr="00686FED">
        <w:rPr>
          <w:sz w:val="16"/>
          <w:szCs w:val="16"/>
        </w:rPr>
        <w:t>Условие подлежит включению в договор в случае заключения договора п</w:t>
      </w:r>
      <w:r>
        <w:rPr>
          <w:sz w:val="16"/>
          <w:szCs w:val="16"/>
        </w:rPr>
        <w:t>оставки тепловой энергии в паре</w:t>
      </w:r>
    </w:p>
  </w:footnote>
  <w:footnote w:id="8">
    <w:p w14:paraId="02C67C9D" w14:textId="51FD05EF" w:rsidR="00E23F9F" w:rsidRDefault="00E23F9F" w:rsidP="00BE46EB">
      <w:pPr>
        <w:pStyle w:val="af2"/>
        <w:jc w:val="both"/>
      </w:pPr>
      <w:r w:rsidRPr="00BE46EB">
        <w:rPr>
          <w:rStyle w:val="af4"/>
          <w:sz w:val="16"/>
        </w:rPr>
        <w:footnoteRef/>
      </w:r>
      <w:r w:rsidRPr="00BE46EB">
        <w:rPr>
          <w:sz w:val="16"/>
        </w:rPr>
        <w:t xml:space="preserve"> </w:t>
      </w:r>
      <w:r>
        <w:rPr>
          <w:sz w:val="16"/>
        </w:rPr>
        <w:t>Указанный в пункте 4.5 порядок п</w:t>
      </w:r>
      <w:r w:rsidRPr="00BE46EB">
        <w:rPr>
          <w:sz w:val="16"/>
        </w:rPr>
        <w:t>рименяется при закрытой схеме теплоснабжения (горячего водоснабжения)</w:t>
      </w:r>
      <w:r>
        <w:rPr>
          <w:sz w:val="16"/>
        </w:rPr>
        <w:t xml:space="preserve">; для открытой схемы </w:t>
      </w:r>
      <w:r w:rsidRPr="00BE46EB">
        <w:rPr>
          <w:sz w:val="16"/>
        </w:rPr>
        <w:t>теплоснабжения (</w:t>
      </w:r>
      <w:r w:rsidRPr="00C42633">
        <w:rPr>
          <w:sz w:val="16"/>
          <w:szCs w:val="16"/>
        </w:rPr>
        <w:t>горячего водоснабжения) применяется тариф на теплоноситель</w:t>
      </w:r>
      <w:r>
        <w:rPr>
          <w:sz w:val="16"/>
          <w:szCs w:val="16"/>
        </w:rPr>
        <w:t xml:space="preserve"> </w:t>
      </w:r>
      <w:r w:rsidRPr="00C42633">
        <w:rPr>
          <w:sz w:val="16"/>
          <w:szCs w:val="16"/>
        </w:rPr>
        <w:t>(или невозвращенный конденсат), утвержденный органом исполнительной власти субъекта Российской Федерации в области государственного регулирования цен (тарифов)</w:t>
      </w:r>
      <w:r>
        <w:rPr>
          <w:sz w:val="16"/>
        </w:rPr>
        <w:t xml:space="preserve"> </w:t>
      </w:r>
    </w:p>
  </w:footnote>
  <w:footnote w:id="9">
    <w:p w14:paraId="4B5C9051" w14:textId="77777777" w:rsidR="00E23F9F" w:rsidRDefault="00E23F9F" w:rsidP="00D13581">
      <w:pPr>
        <w:pStyle w:val="af2"/>
      </w:pPr>
      <w:r>
        <w:rPr>
          <w:rStyle w:val="af4"/>
        </w:rPr>
        <w:footnoteRef/>
      </w:r>
      <w:r>
        <w:t xml:space="preserve"> </w:t>
      </w:r>
      <w:r w:rsidRPr="003603F1">
        <w:rPr>
          <w:rFonts w:ascii="Times New Roman" w:hAnsi="Times New Roman" w:cs="Times New Roman"/>
          <w:sz w:val="16"/>
          <w:szCs w:val="16"/>
        </w:rPr>
        <w:t>Указывается подсудность по месту нахождения филиала (компании), заключающего и исполняющего договор.</w:t>
      </w:r>
    </w:p>
  </w:footnote>
  <w:footnote w:id="10">
    <w:p w14:paraId="39194F83" w14:textId="77777777" w:rsidR="00E23F9F" w:rsidRPr="00384205" w:rsidRDefault="00E23F9F" w:rsidP="00D22147">
      <w:pPr>
        <w:pStyle w:val="af2"/>
        <w:rPr>
          <w:rFonts w:ascii="Times New Roman" w:hAnsi="Times New Roman" w:cs="Times New Roman"/>
          <w:sz w:val="16"/>
          <w:szCs w:val="16"/>
        </w:rPr>
      </w:pPr>
      <w:r>
        <w:rPr>
          <w:rStyle w:val="af4"/>
        </w:rPr>
        <w:footnoteRef/>
      </w:r>
      <w:r>
        <w:t xml:space="preserve"> </w:t>
      </w:r>
      <w:r w:rsidRPr="00384205">
        <w:rPr>
          <w:rFonts w:ascii="Times New Roman" w:hAnsi="Times New Roman" w:cs="Times New Roman"/>
          <w:sz w:val="16"/>
          <w:szCs w:val="16"/>
        </w:rPr>
        <w:t>Фраза «</w:t>
      </w:r>
      <w:r w:rsidRPr="009A41CA">
        <w:rPr>
          <w:rFonts w:ascii="Times New Roman" w:hAnsi="Times New Roman" w:cs="Times New Roman"/>
          <w:sz w:val="16"/>
          <w:szCs w:val="16"/>
        </w:rPr>
        <w:t>с</w:t>
      </w:r>
      <w:r w:rsidRPr="00384205">
        <w:rPr>
          <w:rFonts w:ascii="Times New Roman" w:hAnsi="Times New Roman" w:cs="Times New Roman"/>
          <w:sz w:val="16"/>
          <w:szCs w:val="16"/>
        </w:rPr>
        <w:t>о дн</w:t>
      </w:r>
      <w:r>
        <w:rPr>
          <w:rFonts w:ascii="Times New Roman" w:hAnsi="Times New Roman" w:cs="Times New Roman"/>
          <w:sz w:val="16"/>
          <w:szCs w:val="16"/>
        </w:rPr>
        <w:t>я</w:t>
      </w:r>
      <w:r w:rsidRPr="00384205">
        <w:rPr>
          <w:rFonts w:ascii="Times New Roman" w:hAnsi="Times New Roman" w:cs="Times New Roman"/>
          <w:sz w:val="16"/>
          <w:szCs w:val="16"/>
        </w:rPr>
        <w:t xml:space="preserve"> со дня окончания переходного периода в ценовых зонах теплоснабжения</w:t>
      </w:r>
      <w:r>
        <w:rPr>
          <w:rFonts w:ascii="Times New Roman" w:hAnsi="Times New Roman" w:cs="Times New Roman"/>
          <w:sz w:val="16"/>
          <w:szCs w:val="16"/>
        </w:rPr>
        <w:t>» подлежит включению при направлении договора в переходный период</w:t>
      </w:r>
    </w:p>
  </w:footnote>
  <w:footnote w:id="11">
    <w:p w14:paraId="1B0C377F" w14:textId="77777777" w:rsidR="00E23F9F" w:rsidRDefault="00E23F9F" w:rsidP="00D13581">
      <w:pPr>
        <w:pStyle w:val="af2"/>
      </w:pPr>
      <w:r>
        <w:rPr>
          <w:rStyle w:val="af4"/>
        </w:rPr>
        <w:footnoteRef/>
      </w:r>
      <w:r>
        <w:t xml:space="preserve"> </w:t>
      </w:r>
      <w:r w:rsidRPr="00CD4440">
        <w:rPr>
          <w:rFonts w:ascii="Times New Roman" w:hAnsi="Times New Roman" w:cs="Times New Roman"/>
          <w:sz w:val="16"/>
          <w:szCs w:val="16"/>
        </w:rPr>
        <w:t>Условие подлежит включению в договор только при наличии согласия Потребителя.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C2F0A" w14:textId="77777777" w:rsidR="00E23F9F" w:rsidRDefault="00E23F9F" w:rsidP="00EB73FD">
    <w:pPr>
      <w:pStyle w:val="a3"/>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1795808E" w14:textId="77777777" w:rsidR="00E23F9F" w:rsidRDefault="00E23F9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56977"/>
    <w:multiLevelType w:val="hybridMultilevel"/>
    <w:tmpl w:val="F2C4E740"/>
    <w:lvl w:ilvl="0" w:tplc="B83C6B34">
      <w:start w:val="1"/>
      <w:numFmt w:val="decimal"/>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DC7CBB"/>
    <w:multiLevelType w:val="hybridMultilevel"/>
    <w:tmpl w:val="DBF4C5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CC3BC6"/>
    <w:multiLevelType w:val="hybridMultilevel"/>
    <w:tmpl w:val="AD2615B0"/>
    <w:lvl w:ilvl="0" w:tplc="137256B0">
      <w:start w:val="1"/>
      <w:numFmt w:val="russianLower"/>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5E086C"/>
    <w:multiLevelType w:val="hybridMultilevel"/>
    <w:tmpl w:val="9F82B85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2BA1169"/>
    <w:multiLevelType w:val="hybridMultilevel"/>
    <w:tmpl w:val="B894B292"/>
    <w:lvl w:ilvl="0" w:tplc="137256B0">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B1412AE"/>
    <w:multiLevelType w:val="hybridMultilevel"/>
    <w:tmpl w:val="F2927612"/>
    <w:lvl w:ilvl="0" w:tplc="137256B0">
      <w:start w:val="1"/>
      <w:numFmt w:val="russianLower"/>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C6088D"/>
    <w:multiLevelType w:val="hybridMultilevel"/>
    <w:tmpl w:val="FEB06E90"/>
    <w:lvl w:ilvl="0" w:tplc="137256B0">
      <w:start w:val="1"/>
      <w:numFmt w:val="russianLower"/>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D84143B"/>
    <w:multiLevelType w:val="hybridMultilevel"/>
    <w:tmpl w:val="377AA5FE"/>
    <w:lvl w:ilvl="0" w:tplc="AC84DDBC">
      <w:start w:val="1"/>
      <w:numFmt w:val="decimal"/>
      <w:lvlText w:val="4.2.%1."/>
      <w:lvlJc w:val="left"/>
      <w:pPr>
        <w:ind w:left="1287" w:hanging="360"/>
      </w:pPr>
      <w:rPr>
        <w:rFonts w:ascii="Times New Roman" w:hAnsi="Times New Roman"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B33214"/>
    <w:multiLevelType w:val="hybridMultilevel"/>
    <w:tmpl w:val="E8DE4342"/>
    <w:lvl w:ilvl="0" w:tplc="7EF29A28">
      <w:start w:val="1"/>
      <w:numFmt w:val="russianLower"/>
      <w:lvlText w:val="4.3.2.%1."/>
      <w:lvlJc w:val="left"/>
      <w:pPr>
        <w:ind w:left="1647" w:hanging="360"/>
      </w:pPr>
      <w:rPr>
        <w:rFonts w:hint="default"/>
      </w:rPr>
    </w:lvl>
    <w:lvl w:ilvl="1" w:tplc="137256B0">
      <w:start w:val="1"/>
      <w:numFmt w:val="russianLower"/>
      <w:lvlText w:val="%2."/>
      <w:lvlJc w:val="left"/>
      <w:pPr>
        <w:ind w:left="1440" w:hanging="360"/>
      </w:pPr>
      <w:rPr>
        <w:rFonts w:hint="default"/>
      </w:rPr>
    </w:lvl>
    <w:lvl w:ilvl="2" w:tplc="B83C6B34">
      <w:start w:val="1"/>
      <w:numFmt w:val="decimal"/>
      <w:lvlText w:val="(%3)"/>
      <w:lvlJc w:val="left"/>
      <w:pPr>
        <w:ind w:left="2340" w:hanging="360"/>
      </w:pPr>
      <w:rPr>
        <w:rFonts w:hint="default"/>
        <w:b w:val="0"/>
        <w:i w:val="0"/>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8E4DF9"/>
    <w:multiLevelType w:val="hybridMultilevel"/>
    <w:tmpl w:val="04E046AE"/>
    <w:lvl w:ilvl="0" w:tplc="137256B0">
      <w:start w:val="1"/>
      <w:numFmt w:val="russianLower"/>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3125D9"/>
    <w:multiLevelType w:val="hybridMultilevel"/>
    <w:tmpl w:val="80CA3C3C"/>
    <w:lvl w:ilvl="0" w:tplc="137256B0">
      <w:start w:val="1"/>
      <w:numFmt w:val="russianLower"/>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19140CB"/>
    <w:multiLevelType w:val="hybridMultilevel"/>
    <w:tmpl w:val="E1AE6EAA"/>
    <w:lvl w:ilvl="0" w:tplc="7222F312">
      <w:start w:val="1"/>
      <w:numFmt w:val="decimal"/>
      <w:lvlText w:val="4.3.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9BB7043"/>
    <w:multiLevelType w:val="hybridMultilevel"/>
    <w:tmpl w:val="2496F2CA"/>
    <w:lvl w:ilvl="0" w:tplc="8522EAB2">
      <w:start w:val="1"/>
      <w:numFmt w:val="decimal"/>
      <w:lvlText w:val="4.%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3BCE1559"/>
    <w:multiLevelType w:val="hybridMultilevel"/>
    <w:tmpl w:val="AD2615B0"/>
    <w:lvl w:ilvl="0" w:tplc="137256B0">
      <w:start w:val="1"/>
      <w:numFmt w:val="russianLower"/>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3162EE"/>
    <w:multiLevelType w:val="hybridMultilevel"/>
    <w:tmpl w:val="AD2615B0"/>
    <w:lvl w:ilvl="0" w:tplc="137256B0">
      <w:start w:val="1"/>
      <w:numFmt w:val="russianLower"/>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F86BBF"/>
    <w:multiLevelType w:val="hybridMultilevel"/>
    <w:tmpl w:val="80CA3C3C"/>
    <w:lvl w:ilvl="0" w:tplc="137256B0">
      <w:start w:val="1"/>
      <w:numFmt w:val="russianLower"/>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01D4FDC"/>
    <w:multiLevelType w:val="hybridMultilevel"/>
    <w:tmpl w:val="F6582AE2"/>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7" w15:restartNumberingAfterBreak="0">
    <w:nsid w:val="42F854FA"/>
    <w:multiLevelType w:val="hybridMultilevel"/>
    <w:tmpl w:val="A66C1466"/>
    <w:lvl w:ilvl="0" w:tplc="B83C6B34">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434C0EDA"/>
    <w:multiLevelType w:val="hybridMultilevel"/>
    <w:tmpl w:val="F2C4E740"/>
    <w:lvl w:ilvl="0" w:tplc="B83C6B34">
      <w:start w:val="1"/>
      <w:numFmt w:val="decimal"/>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4470F5E"/>
    <w:multiLevelType w:val="hybridMultilevel"/>
    <w:tmpl w:val="F2927612"/>
    <w:lvl w:ilvl="0" w:tplc="137256B0">
      <w:start w:val="1"/>
      <w:numFmt w:val="russianLower"/>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00B09DD"/>
    <w:multiLevelType w:val="hybridMultilevel"/>
    <w:tmpl w:val="31E202E0"/>
    <w:lvl w:ilvl="0" w:tplc="CD3E8062">
      <w:start w:val="1"/>
      <w:numFmt w:val="decimal"/>
      <w:lvlText w:val="4.3.%1."/>
      <w:lvlJc w:val="left"/>
      <w:pPr>
        <w:ind w:left="125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2D15389"/>
    <w:multiLevelType w:val="hybridMultilevel"/>
    <w:tmpl w:val="CA3046E4"/>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2" w15:restartNumberingAfterBreak="0">
    <w:nsid w:val="582604D3"/>
    <w:multiLevelType w:val="hybridMultilevel"/>
    <w:tmpl w:val="981CE152"/>
    <w:lvl w:ilvl="0" w:tplc="137256B0">
      <w:start w:val="1"/>
      <w:numFmt w:val="russianLower"/>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BA21B62"/>
    <w:multiLevelType w:val="hybridMultilevel"/>
    <w:tmpl w:val="B894B292"/>
    <w:lvl w:ilvl="0" w:tplc="137256B0">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C876D3B"/>
    <w:multiLevelType w:val="hybridMultilevel"/>
    <w:tmpl w:val="895CFDE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15:restartNumberingAfterBreak="0">
    <w:nsid w:val="5E4E2EF7"/>
    <w:multiLevelType w:val="hybridMultilevel"/>
    <w:tmpl w:val="5F72FCB2"/>
    <w:lvl w:ilvl="0" w:tplc="2E166A46">
      <w:start w:val="1"/>
      <w:numFmt w:val="decimal"/>
      <w:lvlText w:val="4.3.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6657B48"/>
    <w:multiLevelType w:val="hybridMultilevel"/>
    <w:tmpl w:val="9E329638"/>
    <w:lvl w:ilvl="0" w:tplc="B83C6B3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6D523AF0"/>
    <w:multiLevelType w:val="hybridMultilevel"/>
    <w:tmpl w:val="9208AFB0"/>
    <w:lvl w:ilvl="0" w:tplc="E9A4C7A8">
      <w:start w:val="1"/>
      <w:numFmt w:val="bullet"/>
      <w:lvlText w:val="–"/>
      <w:lvlJc w:val="left"/>
      <w:pPr>
        <w:ind w:left="1287" w:hanging="360"/>
      </w:pPr>
      <w:rPr>
        <w:rFonts w:ascii="Times New Roman" w:hAnsi="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6FB55553"/>
    <w:multiLevelType w:val="hybridMultilevel"/>
    <w:tmpl w:val="1F6E2FEA"/>
    <w:lvl w:ilvl="0" w:tplc="04190001">
      <w:start w:val="1"/>
      <w:numFmt w:val="bullet"/>
      <w:lvlText w:val=""/>
      <w:lvlJc w:val="left"/>
      <w:pPr>
        <w:ind w:left="1619" w:hanging="360"/>
      </w:pPr>
      <w:rPr>
        <w:rFonts w:ascii="Symbol" w:hAnsi="Symbol" w:hint="default"/>
      </w:rPr>
    </w:lvl>
    <w:lvl w:ilvl="1" w:tplc="04190003" w:tentative="1">
      <w:start w:val="1"/>
      <w:numFmt w:val="bullet"/>
      <w:lvlText w:val="o"/>
      <w:lvlJc w:val="left"/>
      <w:pPr>
        <w:ind w:left="2339" w:hanging="360"/>
      </w:pPr>
      <w:rPr>
        <w:rFonts w:ascii="Courier New" w:hAnsi="Courier New" w:cs="Courier New" w:hint="default"/>
      </w:rPr>
    </w:lvl>
    <w:lvl w:ilvl="2" w:tplc="04190005" w:tentative="1">
      <w:start w:val="1"/>
      <w:numFmt w:val="bullet"/>
      <w:lvlText w:val=""/>
      <w:lvlJc w:val="left"/>
      <w:pPr>
        <w:ind w:left="3059" w:hanging="360"/>
      </w:pPr>
      <w:rPr>
        <w:rFonts w:ascii="Wingdings" w:hAnsi="Wingdings" w:hint="default"/>
      </w:rPr>
    </w:lvl>
    <w:lvl w:ilvl="3" w:tplc="04190001" w:tentative="1">
      <w:start w:val="1"/>
      <w:numFmt w:val="bullet"/>
      <w:lvlText w:val=""/>
      <w:lvlJc w:val="left"/>
      <w:pPr>
        <w:ind w:left="3779" w:hanging="360"/>
      </w:pPr>
      <w:rPr>
        <w:rFonts w:ascii="Symbol" w:hAnsi="Symbol" w:hint="default"/>
      </w:rPr>
    </w:lvl>
    <w:lvl w:ilvl="4" w:tplc="04190003" w:tentative="1">
      <w:start w:val="1"/>
      <w:numFmt w:val="bullet"/>
      <w:lvlText w:val="o"/>
      <w:lvlJc w:val="left"/>
      <w:pPr>
        <w:ind w:left="4499" w:hanging="360"/>
      </w:pPr>
      <w:rPr>
        <w:rFonts w:ascii="Courier New" w:hAnsi="Courier New" w:cs="Courier New" w:hint="default"/>
      </w:rPr>
    </w:lvl>
    <w:lvl w:ilvl="5" w:tplc="04190005" w:tentative="1">
      <w:start w:val="1"/>
      <w:numFmt w:val="bullet"/>
      <w:lvlText w:val=""/>
      <w:lvlJc w:val="left"/>
      <w:pPr>
        <w:ind w:left="5219" w:hanging="360"/>
      </w:pPr>
      <w:rPr>
        <w:rFonts w:ascii="Wingdings" w:hAnsi="Wingdings" w:hint="default"/>
      </w:rPr>
    </w:lvl>
    <w:lvl w:ilvl="6" w:tplc="04190001" w:tentative="1">
      <w:start w:val="1"/>
      <w:numFmt w:val="bullet"/>
      <w:lvlText w:val=""/>
      <w:lvlJc w:val="left"/>
      <w:pPr>
        <w:ind w:left="5939" w:hanging="360"/>
      </w:pPr>
      <w:rPr>
        <w:rFonts w:ascii="Symbol" w:hAnsi="Symbol" w:hint="default"/>
      </w:rPr>
    </w:lvl>
    <w:lvl w:ilvl="7" w:tplc="04190003" w:tentative="1">
      <w:start w:val="1"/>
      <w:numFmt w:val="bullet"/>
      <w:lvlText w:val="o"/>
      <w:lvlJc w:val="left"/>
      <w:pPr>
        <w:ind w:left="6659" w:hanging="360"/>
      </w:pPr>
      <w:rPr>
        <w:rFonts w:ascii="Courier New" w:hAnsi="Courier New" w:cs="Courier New" w:hint="default"/>
      </w:rPr>
    </w:lvl>
    <w:lvl w:ilvl="8" w:tplc="04190005" w:tentative="1">
      <w:start w:val="1"/>
      <w:numFmt w:val="bullet"/>
      <w:lvlText w:val=""/>
      <w:lvlJc w:val="left"/>
      <w:pPr>
        <w:ind w:left="7379" w:hanging="360"/>
      </w:pPr>
      <w:rPr>
        <w:rFonts w:ascii="Wingdings" w:hAnsi="Wingdings" w:hint="default"/>
      </w:rPr>
    </w:lvl>
  </w:abstractNum>
  <w:abstractNum w:abstractNumId="29" w15:restartNumberingAfterBreak="0">
    <w:nsid w:val="71B20152"/>
    <w:multiLevelType w:val="hybridMultilevel"/>
    <w:tmpl w:val="9AC4C6D2"/>
    <w:lvl w:ilvl="0" w:tplc="B83C6B34">
      <w:start w:val="1"/>
      <w:numFmt w:val="decimal"/>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4861302"/>
    <w:multiLevelType w:val="hybridMultilevel"/>
    <w:tmpl w:val="ED3CC3A2"/>
    <w:lvl w:ilvl="0" w:tplc="04190003">
      <w:start w:val="1"/>
      <w:numFmt w:val="bullet"/>
      <w:lvlText w:val="o"/>
      <w:lvlJc w:val="left"/>
      <w:pPr>
        <w:ind w:left="1979" w:hanging="360"/>
      </w:pPr>
      <w:rPr>
        <w:rFonts w:ascii="Courier New" w:hAnsi="Courier New" w:cs="Courier New" w:hint="default"/>
      </w:rPr>
    </w:lvl>
    <w:lvl w:ilvl="1" w:tplc="04190003" w:tentative="1">
      <w:start w:val="1"/>
      <w:numFmt w:val="bullet"/>
      <w:lvlText w:val="o"/>
      <w:lvlJc w:val="left"/>
      <w:pPr>
        <w:ind w:left="2699" w:hanging="360"/>
      </w:pPr>
      <w:rPr>
        <w:rFonts w:ascii="Courier New" w:hAnsi="Courier New" w:cs="Courier New" w:hint="default"/>
      </w:rPr>
    </w:lvl>
    <w:lvl w:ilvl="2" w:tplc="04190005" w:tentative="1">
      <w:start w:val="1"/>
      <w:numFmt w:val="bullet"/>
      <w:lvlText w:val=""/>
      <w:lvlJc w:val="left"/>
      <w:pPr>
        <w:ind w:left="3419" w:hanging="360"/>
      </w:pPr>
      <w:rPr>
        <w:rFonts w:ascii="Wingdings" w:hAnsi="Wingdings" w:hint="default"/>
      </w:rPr>
    </w:lvl>
    <w:lvl w:ilvl="3" w:tplc="04190001" w:tentative="1">
      <w:start w:val="1"/>
      <w:numFmt w:val="bullet"/>
      <w:lvlText w:val=""/>
      <w:lvlJc w:val="left"/>
      <w:pPr>
        <w:ind w:left="4139" w:hanging="360"/>
      </w:pPr>
      <w:rPr>
        <w:rFonts w:ascii="Symbol" w:hAnsi="Symbol" w:hint="default"/>
      </w:rPr>
    </w:lvl>
    <w:lvl w:ilvl="4" w:tplc="04190003" w:tentative="1">
      <w:start w:val="1"/>
      <w:numFmt w:val="bullet"/>
      <w:lvlText w:val="o"/>
      <w:lvlJc w:val="left"/>
      <w:pPr>
        <w:ind w:left="4859" w:hanging="360"/>
      </w:pPr>
      <w:rPr>
        <w:rFonts w:ascii="Courier New" w:hAnsi="Courier New" w:cs="Courier New" w:hint="default"/>
      </w:rPr>
    </w:lvl>
    <w:lvl w:ilvl="5" w:tplc="04190005" w:tentative="1">
      <w:start w:val="1"/>
      <w:numFmt w:val="bullet"/>
      <w:lvlText w:val=""/>
      <w:lvlJc w:val="left"/>
      <w:pPr>
        <w:ind w:left="5579" w:hanging="360"/>
      </w:pPr>
      <w:rPr>
        <w:rFonts w:ascii="Wingdings" w:hAnsi="Wingdings" w:hint="default"/>
      </w:rPr>
    </w:lvl>
    <w:lvl w:ilvl="6" w:tplc="04190001" w:tentative="1">
      <w:start w:val="1"/>
      <w:numFmt w:val="bullet"/>
      <w:lvlText w:val=""/>
      <w:lvlJc w:val="left"/>
      <w:pPr>
        <w:ind w:left="6299" w:hanging="360"/>
      </w:pPr>
      <w:rPr>
        <w:rFonts w:ascii="Symbol" w:hAnsi="Symbol" w:hint="default"/>
      </w:rPr>
    </w:lvl>
    <w:lvl w:ilvl="7" w:tplc="04190003" w:tentative="1">
      <w:start w:val="1"/>
      <w:numFmt w:val="bullet"/>
      <w:lvlText w:val="o"/>
      <w:lvlJc w:val="left"/>
      <w:pPr>
        <w:ind w:left="7019" w:hanging="360"/>
      </w:pPr>
      <w:rPr>
        <w:rFonts w:ascii="Courier New" w:hAnsi="Courier New" w:cs="Courier New" w:hint="default"/>
      </w:rPr>
    </w:lvl>
    <w:lvl w:ilvl="8" w:tplc="04190005" w:tentative="1">
      <w:start w:val="1"/>
      <w:numFmt w:val="bullet"/>
      <w:lvlText w:val=""/>
      <w:lvlJc w:val="left"/>
      <w:pPr>
        <w:ind w:left="7739" w:hanging="360"/>
      </w:pPr>
      <w:rPr>
        <w:rFonts w:ascii="Wingdings" w:hAnsi="Wingdings" w:hint="default"/>
      </w:rPr>
    </w:lvl>
  </w:abstractNum>
  <w:abstractNum w:abstractNumId="31" w15:restartNumberingAfterBreak="0">
    <w:nsid w:val="784D67AF"/>
    <w:multiLevelType w:val="hybridMultilevel"/>
    <w:tmpl w:val="FEB06E90"/>
    <w:lvl w:ilvl="0" w:tplc="137256B0">
      <w:start w:val="1"/>
      <w:numFmt w:val="russianLower"/>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8D250C1"/>
    <w:multiLevelType w:val="hybridMultilevel"/>
    <w:tmpl w:val="6F300CB2"/>
    <w:lvl w:ilvl="0" w:tplc="205CF18A">
      <w:start w:val="1"/>
      <w:numFmt w:val="decimal"/>
      <w:lvlText w:val="4.1.%1."/>
      <w:lvlJc w:val="left"/>
      <w:pPr>
        <w:ind w:left="185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30"/>
  </w:num>
  <w:num w:numId="3">
    <w:abstractNumId w:val="27"/>
  </w:num>
  <w:num w:numId="4">
    <w:abstractNumId w:val="32"/>
  </w:num>
  <w:num w:numId="5">
    <w:abstractNumId w:val="7"/>
  </w:num>
  <w:num w:numId="6">
    <w:abstractNumId w:val="20"/>
  </w:num>
  <w:num w:numId="7">
    <w:abstractNumId w:val="25"/>
  </w:num>
  <w:num w:numId="8">
    <w:abstractNumId w:val="0"/>
  </w:num>
  <w:num w:numId="9">
    <w:abstractNumId w:val="9"/>
  </w:num>
  <w:num w:numId="10">
    <w:abstractNumId w:val="6"/>
  </w:num>
  <w:num w:numId="11">
    <w:abstractNumId w:val="24"/>
  </w:num>
  <w:num w:numId="12">
    <w:abstractNumId w:val="15"/>
  </w:num>
  <w:num w:numId="13">
    <w:abstractNumId w:val="31"/>
  </w:num>
  <w:num w:numId="14">
    <w:abstractNumId w:val="13"/>
  </w:num>
  <w:num w:numId="15">
    <w:abstractNumId w:val="14"/>
  </w:num>
  <w:num w:numId="16">
    <w:abstractNumId w:val="19"/>
  </w:num>
  <w:num w:numId="17">
    <w:abstractNumId w:val="5"/>
  </w:num>
  <w:num w:numId="18">
    <w:abstractNumId w:val="3"/>
  </w:num>
  <w:num w:numId="19">
    <w:abstractNumId w:val="12"/>
  </w:num>
  <w:num w:numId="20">
    <w:abstractNumId w:val="11"/>
  </w:num>
  <w:num w:numId="21">
    <w:abstractNumId w:val="23"/>
  </w:num>
  <w:num w:numId="22">
    <w:abstractNumId w:val="4"/>
  </w:num>
  <w:num w:numId="23">
    <w:abstractNumId w:val="26"/>
  </w:num>
  <w:num w:numId="24">
    <w:abstractNumId w:val="29"/>
  </w:num>
  <w:num w:numId="25">
    <w:abstractNumId w:val="8"/>
  </w:num>
  <w:num w:numId="26">
    <w:abstractNumId w:val="17"/>
  </w:num>
  <w:num w:numId="27">
    <w:abstractNumId w:val="2"/>
  </w:num>
  <w:num w:numId="28">
    <w:abstractNumId w:val="10"/>
  </w:num>
  <w:num w:numId="29">
    <w:abstractNumId w:val="18"/>
  </w:num>
  <w:num w:numId="30">
    <w:abstractNumId w:val="22"/>
  </w:num>
  <w:num w:numId="31">
    <w:abstractNumId w:val="28"/>
  </w:num>
  <w:num w:numId="32">
    <w:abstractNumId w:val="1"/>
  </w:num>
  <w:num w:numId="33">
    <w:abstractNumId w:val="21"/>
  </w:num>
  <w:numIdMacAtCleanup w:val="3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Ворошков Константин Викторович">
    <w15:presenceInfo w15:providerId="AD" w15:userId="S-1-5-21-2955499624-3617334754-1486548448-233525"/>
  </w15:person>
  <w15:person w15:author="Ворошков Константин Викторович [2]">
    <w15:presenceInfo w15:providerId="Windows Live" w15:userId="f459be61534a92f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581"/>
    <w:rsid w:val="00012961"/>
    <w:rsid w:val="00024F69"/>
    <w:rsid w:val="00042095"/>
    <w:rsid w:val="00044CD5"/>
    <w:rsid w:val="00074156"/>
    <w:rsid w:val="00080A16"/>
    <w:rsid w:val="00087F68"/>
    <w:rsid w:val="000A2E02"/>
    <w:rsid w:val="000C72C1"/>
    <w:rsid w:val="000F1E38"/>
    <w:rsid w:val="000F4A27"/>
    <w:rsid w:val="00100DD0"/>
    <w:rsid w:val="00115B2D"/>
    <w:rsid w:val="001227B0"/>
    <w:rsid w:val="00130597"/>
    <w:rsid w:val="00154A22"/>
    <w:rsid w:val="00162B03"/>
    <w:rsid w:val="00163B62"/>
    <w:rsid w:val="00176547"/>
    <w:rsid w:val="00183031"/>
    <w:rsid w:val="001D39EE"/>
    <w:rsid w:val="001D6C20"/>
    <w:rsid w:val="00205F29"/>
    <w:rsid w:val="002074C8"/>
    <w:rsid w:val="002268B0"/>
    <w:rsid w:val="002268D8"/>
    <w:rsid w:val="00237AC8"/>
    <w:rsid w:val="002657C1"/>
    <w:rsid w:val="002928F6"/>
    <w:rsid w:val="002A0EE3"/>
    <w:rsid w:val="002C5E6F"/>
    <w:rsid w:val="002E0BE8"/>
    <w:rsid w:val="002F0792"/>
    <w:rsid w:val="002F18FC"/>
    <w:rsid w:val="002F46A1"/>
    <w:rsid w:val="003043C5"/>
    <w:rsid w:val="00305F83"/>
    <w:rsid w:val="0031716F"/>
    <w:rsid w:val="003354FC"/>
    <w:rsid w:val="0034136E"/>
    <w:rsid w:val="003621ED"/>
    <w:rsid w:val="0036656B"/>
    <w:rsid w:val="00366E8B"/>
    <w:rsid w:val="00375FC1"/>
    <w:rsid w:val="00397EA8"/>
    <w:rsid w:val="003A7A00"/>
    <w:rsid w:val="003D503C"/>
    <w:rsid w:val="003E1EBE"/>
    <w:rsid w:val="00414F07"/>
    <w:rsid w:val="0043220A"/>
    <w:rsid w:val="0044295E"/>
    <w:rsid w:val="00452F2E"/>
    <w:rsid w:val="00463CD2"/>
    <w:rsid w:val="00481EB0"/>
    <w:rsid w:val="00482C87"/>
    <w:rsid w:val="00483165"/>
    <w:rsid w:val="00484D63"/>
    <w:rsid w:val="004A0992"/>
    <w:rsid w:val="004C1578"/>
    <w:rsid w:val="004D6253"/>
    <w:rsid w:val="00506A1B"/>
    <w:rsid w:val="005129DA"/>
    <w:rsid w:val="0052095A"/>
    <w:rsid w:val="0053671F"/>
    <w:rsid w:val="00551691"/>
    <w:rsid w:val="0056268F"/>
    <w:rsid w:val="005629B7"/>
    <w:rsid w:val="00591FF1"/>
    <w:rsid w:val="005A5BEC"/>
    <w:rsid w:val="005B63A4"/>
    <w:rsid w:val="005C7D63"/>
    <w:rsid w:val="005D1388"/>
    <w:rsid w:val="005D7F28"/>
    <w:rsid w:val="00654F28"/>
    <w:rsid w:val="00670DCE"/>
    <w:rsid w:val="006A3E7C"/>
    <w:rsid w:val="006C1D9F"/>
    <w:rsid w:val="0070308A"/>
    <w:rsid w:val="00764223"/>
    <w:rsid w:val="00773CA7"/>
    <w:rsid w:val="00784CD8"/>
    <w:rsid w:val="00785029"/>
    <w:rsid w:val="00796392"/>
    <w:rsid w:val="007B2A54"/>
    <w:rsid w:val="007B2AD2"/>
    <w:rsid w:val="007B570A"/>
    <w:rsid w:val="007E515D"/>
    <w:rsid w:val="00800940"/>
    <w:rsid w:val="0086626B"/>
    <w:rsid w:val="00886B33"/>
    <w:rsid w:val="00905F8A"/>
    <w:rsid w:val="00912C0C"/>
    <w:rsid w:val="00934BB7"/>
    <w:rsid w:val="0095414C"/>
    <w:rsid w:val="009B1A44"/>
    <w:rsid w:val="009C35F3"/>
    <w:rsid w:val="009C3B9A"/>
    <w:rsid w:val="009C6CD4"/>
    <w:rsid w:val="009D4973"/>
    <w:rsid w:val="009E72F3"/>
    <w:rsid w:val="009F36AB"/>
    <w:rsid w:val="00A15EE9"/>
    <w:rsid w:val="00A2430B"/>
    <w:rsid w:val="00A35062"/>
    <w:rsid w:val="00A46BC3"/>
    <w:rsid w:val="00A73327"/>
    <w:rsid w:val="00A852DD"/>
    <w:rsid w:val="00A85FA4"/>
    <w:rsid w:val="00A911DF"/>
    <w:rsid w:val="00AE00DC"/>
    <w:rsid w:val="00AE587A"/>
    <w:rsid w:val="00AF221A"/>
    <w:rsid w:val="00B15BE3"/>
    <w:rsid w:val="00B745A3"/>
    <w:rsid w:val="00B8005D"/>
    <w:rsid w:val="00B975EB"/>
    <w:rsid w:val="00BA032E"/>
    <w:rsid w:val="00BB67CB"/>
    <w:rsid w:val="00BE46EB"/>
    <w:rsid w:val="00BF2CFD"/>
    <w:rsid w:val="00C04D6E"/>
    <w:rsid w:val="00C27B55"/>
    <w:rsid w:val="00C404C2"/>
    <w:rsid w:val="00C42633"/>
    <w:rsid w:val="00C503F2"/>
    <w:rsid w:val="00C509B2"/>
    <w:rsid w:val="00C73279"/>
    <w:rsid w:val="00C8625D"/>
    <w:rsid w:val="00CA26D0"/>
    <w:rsid w:val="00CB4B3D"/>
    <w:rsid w:val="00CD47D8"/>
    <w:rsid w:val="00CD4A1F"/>
    <w:rsid w:val="00CE622C"/>
    <w:rsid w:val="00D13581"/>
    <w:rsid w:val="00D22147"/>
    <w:rsid w:val="00D62CC8"/>
    <w:rsid w:val="00D76689"/>
    <w:rsid w:val="00D82DDB"/>
    <w:rsid w:val="00D93968"/>
    <w:rsid w:val="00D95135"/>
    <w:rsid w:val="00D95BC0"/>
    <w:rsid w:val="00DC101E"/>
    <w:rsid w:val="00DD0B80"/>
    <w:rsid w:val="00DE1901"/>
    <w:rsid w:val="00DF4119"/>
    <w:rsid w:val="00E23F9F"/>
    <w:rsid w:val="00E561C7"/>
    <w:rsid w:val="00E7279D"/>
    <w:rsid w:val="00E91AFA"/>
    <w:rsid w:val="00EB3573"/>
    <w:rsid w:val="00EB5C0C"/>
    <w:rsid w:val="00EB73FD"/>
    <w:rsid w:val="00EC2467"/>
    <w:rsid w:val="00EC6BEF"/>
    <w:rsid w:val="00EF06C3"/>
    <w:rsid w:val="00EF573D"/>
    <w:rsid w:val="00F01F2E"/>
    <w:rsid w:val="00F02214"/>
    <w:rsid w:val="00F06B06"/>
    <w:rsid w:val="00F304BB"/>
    <w:rsid w:val="00F4580F"/>
    <w:rsid w:val="00F64723"/>
    <w:rsid w:val="00F868A8"/>
    <w:rsid w:val="00F90025"/>
    <w:rsid w:val="00FA3B29"/>
    <w:rsid w:val="00FB5D17"/>
    <w:rsid w:val="00FC789E"/>
    <w:rsid w:val="00FF1D6E"/>
    <w:rsid w:val="00FF3F92"/>
    <w:rsid w:val="00FF59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BFC48"/>
  <w15:chartTrackingRefBased/>
  <w15:docId w15:val="{A8C4539B-FE42-4411-827A-BFEAB54E9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358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1">
    <w:name w:val="heading 1"/>
    <w:basedOn w:val="a"/>
    <w:next w:val="a"/>
    <w:link w:val="10"/>
    <w:qFormat/>
    <w:rsid w:val="0036656B"/>
    <w:pPr>
      <w:keepNext/>
      <w:widowControl/>
      <w:autoSpaceDE/>
      <w:autoSpaceDN/>
      <w:adjustRightInd/>
      <w:ind w:left="360"/>
      <w:jc w:val="both"/>
      <w:outlineLvl w:val="0"/>
    </w:pPr>
    <w:rPr>
      <w:rFonts w:ascii="Times New Roman" w:hAnsi="Times New Roman" w:cs="Times New Roman"/>
      <w:b/>
      <w:bCs/>
      <w:sz w:val="24"/>
      <w:szCs w:val="24"/>
    </w:rPr>
  </w:style>
  <w:style w:type="paragraph" w:styleId="2">
    <w:name w:val="heading 2"/>
    <w:basedOn w:val="a"/>
    <w:next w:val="a"/>
    <w:link w:val="20"/>
    <w:qFormat/>
    <w:rsid w:val="0036656B"/>
    <w:pPr>
      <w:keepNext/>
      <w:widowControl/>
      <w:autoSpaceDE/>
      <w:autoSpaceDN/>
      <w:adjustRightInd/>
      <w:spacing w:before="240" w:after="60"/>
      <w:outlineLvl w:val="1"/>
    </w:pPr>
    <w:rPr>
      <w:b/>
      <w:bCs/>
      <w:i/>
      <w:iCs/>
      <w:sz w:val="28"/>
      <w:szCs w:val="28"/>
    </w:rPr>
  </w:style>
  <w:style w:type="paragraph" w:styleId="3">
    <w:name w:val="heading 3"/>
    <w:basedOn w:val="a"/>
    <w:next w:val="a"/>
    <w:link w:val="30"/>
    <w:semiHidden/>
    <w:unhideWhenUsed/>
    <w:qFormat/>
    <w:rsid w:val="0036656B"/>
    <w:pPr>
      <w:keepNext/>
      <w:keepLines/>
      <w:widowControl/>
      <w:autoSpaceDE/>
      <w:autoSpaceDN/>
      <w:adjustRightInd/>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rsid w:val="00D13581"/>
    <w:pPr>
      <w:jc w:val="both"/>
    </w:pPr>
    <w:rPr>
      <w:rFonts w:ascii="Times New Roman" w:hAnsi="Times New Roman" w:cs="Times New Roman"/>
      <w:b/>
    </w:rPr>
  </w:style>
  <w:style w:type="character" w:customStyle="1" w:styleId="32">
    <w:name w:val="Основной текст 3 Знак"/>
    <w:basedOn w:val="a0"/>
    <w:link w:val="31"/>
    <w:rsid w:val="00D13581"/>
    <w:rPr>
      <w:rFonts w:ascii="Times New Roman" w:eastAsia="Times New Roman" w:hAnsi="Times New Roman" w:cs="Times New Roman"/>
      <w:b/>
      <w:sz w:val="20"/>
      <w:szCs w:val="20"/>
      <w:lang w:eastAsia="ru-RU"/>
    </w:rPr>
  </w:style>
  <w:style w:type="paragraph" w:styleId="a3">
    <w:name w:val="header"/>
    <w:basedOn w:val="a"/>
    <w:link w:val="a4"/>
    <w:rsid w:val="00D13581"/>
    <w:pPr>
      <w:tabs>
        <w:tab w:val="center" w:pos="4677"/>
        <w:tab w:val="right" w:pos="9355"/>
      </w:tabs>
    </w:pPr>
  </w:style>
  <w:style w:type="character" w:customStyle="1" w:styleId="a4">
    <w:name w:val="Верхний колонтитул Знак"/>
    <w:basedOn w:val="a0"/>
    <w:link w:val="a3"/>
    <w:rsid w:val="00D13581"/>
    <w:rPr>
      <w:rFonts w:ascii="Arial" w:eastAsia="Times New Roman" w:hAnsi="Arial" w:cs="Arial"/>
      <w:sz w:val="20"/>
      <w:szCs w:val="20"/>
      <w:lang w:eastAsia="ru-RU"/>
    </w:rPr>
  </w:style>
  <w:style w:type="paragraph" w:styleId="a5">
    <w:name w:val="footer"/>
    <w:basedOn w:val="a"/>
    <w:link w:val="a6"/>
    <w:uiPriority w:val="99"/>
    <w:rsid w:val="00D13581"/>
    <w:pPr>
      <w:tabs>
        <w:tab w:val="center" w:pos="4677"/>
        <w:tab w:val="right" w:pos="9355"/>
      </w:tabs>
    </w:pPr>
  </w:style>
  <w:style w:type="character" w:customStyle="1" w:styleId="a6">
    <w:name w:val="Нижний колонтитул Знак"/>
    <w:basedOn w:val="a0"/>
    <w:link w:val="a5"/>
    <w:uiPriority w:val="99"/>
    <w:rsid w:val="00D13581"/>
    <w:rPr>
      <w:rFonts w:ascii="Arial" w:eastAsia="Times New Roman" w:hAnsi="Arial" w:cs="Arial"/>
      <w:sz w:val="20"/>
      <w:szCs w:val="20"/>
      <w:lang w:eastAsia="ru-RU"/>
    </w:rPr>
  </w:style>
  <w:style w:type="paragraph" w:styleId="33">
    <w:name w:val="Body Text Indent 3"/>
    <w:basedOn w:val="a"/>
    <w:link w:val="34"/>
    <w:rsid w:val="00D13581"/>
    <w:pPr>
      <w:widowControl/>
      <w:autoSpaceDE/>
      <w:autoSpaceDN/>
      <w:adjustRightInd/>
      <w:spacing w:after="120"/>
      <w:ind w:left="283"/>
    </w:pPr>
    <w:rPr>
      <w:rFonts w:ascii="Times New Roman" w:hAnsi="Times New Roman" w:cs="Times New Roman"/>
      <w:sz w:val="16"/>
      <w:szCs w:val="16"/>
      <w:lang w:val="x-none" w:eastAsia="x-none"/>
    </w:rPr>
  </w:style>
  <w:style w:type="character" w:customStyle="1" w:styleId="34">
    <w:name w:val="Основной текст с отступом 3 Знак"/>
    <w:basedOn w:val="a0"/>
    <w:link w:val="33"/>
    <w:rsid w:val="00D13581"/>
    <w:rPr>
      <w:rFonts w:ascii="Times New Roman" w:eastAsia="Times New Roman" w:hAnsi="Times New Roman" w:cs="Times New Roman"/>
      <w:sz w:val="16"/>
      <w:szCs w:val="16"/>
      <w:lang w:val="x-none" w:eastAsia="x-none"/>
    </w:rPr>
  </w:style>
  <w:style w:type="paragraph" w:styleId="a7">
    <w:name w:val="Balloon Text"/>
    <w:basedOn w:val="a"/>
    <w:link w:val="a8"/>
    <w:semiHidden/>
    <w:rsid w:val="00D13581"/>
    <w:rPr>
      <w:rFonts w:ascii="Tahoma" w:hAnsi="Tahoma" w:cs="Tahoma"/>
      <w:sz w:val="16"/>
      <w:szCs w:val="16"/>
    </w:rPr>
  </w:style>
  <w:style w:type="character" w:customStyle="1" w:styleId="a8">
    <w:name w:val="Текст выноски Знак"/>
    <w:basedOn w:val="a0"/>
    <w:link w:val="a7"/>
    <w:semiHidden/>
    <w:rsid w:val="00D13581"/>
    <w:rPr>
      <w:rFonts w:ascii="Tahoma" w:eastAsia="Times New Roman" w:hAnsi="Tahoma" w:cs="Tahoma"/>
      <w:sz w:val="16"/>
      <w:szCs w:val="16"/>
      <w:lang w:eastAsia="ru-RU"/>
    </w:rPr>
  </w:style>
  <w:style w:type="character" w:styleId="a9">
    <w:name w:val="page number"/>
    <w:basedOn w:val="a0"/>
    <w:rsid w:val="00D13581"/>
  </w:style>
  <w:style w:type="paragraph" w:styleId="aa">
    <w:name w:val="No Spacing"/>
    <w:uiPriority w:val="99"/>
    <w:qFormat/>
    <w:rsid w:val="00D1358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styleId="ab">
    <w:name w:val="annotation reference"/>
    <w:rsid w:val="00D13581"/>
    <w:rPr>
      <w:sz w:val="16"/>
      <w:szCs w:val="16"/>
    </w:rPr>
  </w:style>
  <w:style w:type="paragraph" w:styleId="ac">
    <w:name w:val="annotation text"/>
    <w:basedOn w:val="a"/>
    <w:link w:val="ad"/>
    <w:uiPriority w:val="99"/>
    <w:rsid w:val="00D13581"/>
  </w:style>
  <w:style w:type="character" w:customStyle="1" w:styleId="ad">
    <w:name w:val="Текст примечания Знак"/>
    <w:basedOn w:val="a0"/>
    <w:link w:val="ac"/>
    <w:uiPriority w:val="99"/>
    <w:rsid w:val="00D13581"/>
    <w:rPr>
      <w:rFonts w:ascii="Arial" w:eastAsia="Times New Roman" w:hAnsi="Arial" w:cs="Arial"/>
      <w:sz w:val="20"/>
      <w:szCs w:val="20"/>
      <w:lang w:eastAsia="ru-RU"/>
    </w:rPr>
  </w:style>
  <w:style w:type="character" w:customStyle="1" w:styleId="ae">
    <w:name w:val="Тема примечания Знак"/>
    <w:basedOn w:val="ad"/>
    <w:link w:val="af"/>
    <w:semiHidden/>
    <w:rsid w:val="00D13581"/>
    <w:rPr>
      <w:rFonts w:ascii="Arial" w:eastAsia="Times New Roman" w:hAnsi="Arial" w:cs="Arial"/>
      <w:b/>
      <w:bCs/>
      <w:sz w:val="20"/>
      <w:szCs w:val="20"/>
      <w:lang w:eastAsia="ru-RU"/>
    </w:rPr>
  </w:style>
  <w:style w:type="paragraph" w:styleId="af">
    <w:name w:val="annotation subject"/>
    <w:basedOn w:val="ac"/>
    <w:next w:val="ac"/>
    <w:link w:val="ae"/>
    <w:semiHidden/>
    <w:rsid w:val="00D13581"/>
    <w:rPr>
      <w:b/>
      <w:bCs/>
    </w:rPr>
  </w:style>
  <w:style w:type="paragraph" w:styleId="af0">
    <w:name w:val="Body Text"/>
    <w:basedOn w:val="a"/>
    <w:link w:val="af1"/>
    <w:rsid w:val="00D13581"/>
    <w:pPr>
      <w:spacing w:after="120"/>
    </w:pPr>
    <w:rPr>
      <w:rFonts w:cs="Times New Roman"/>
      <w:lang w:val="x-none" w:eastAsia="x-none"/>
    </w:rPr>
  </w:style>
  <w:style w:type="character" w:customStyle="1" w:styleId="af1">
    <w:name w:val="Основной текст Знак"/>
    <w:basedOn w:val="a0"/>
    <w:link w:val="af0"/>
    <w:rsid w:val="00D13581"/>
    <w:rPr>
      <w:rFonts w:ascii="Arial" w:eastAsia="Times New Roman" w:hAnsi="Arial" w:cs="Times New Roman"/>
      <w:sz w:val="20"/>
      <w:szCs w:val="20"/>
      <w:lang w:val="x-none" w:eastAsia="x-none"/>
    </w:rPr>
  </w:style>
  <w:style w:type="paragraph" w:customStyle="1" w:styleId="BodyText21">
    <w:name w:val="Body Text 21"/>
    <w:basedOn w:val="a"/>
    <w:rsid w:val="00D13581"/>
    <w:pPr>
      <w:widowControl/>
      <w:tabs>
        <w:tab w:val="left" w:pos="-284"/>
        <w:tab w:val="left" w:pos="-142"/>
      </w:tabs>
      <w:adjustRightInd/>
      <w:ind w:right="-1"/>
      <w:jc w:val="both"/>
    </w:pPr>
    <w:rPr>
      <w:rFonts w:ascii="Times New Roman" w:eastAsia="Calibri" w:hAnsi="Times New Roman" w:cs="Times New Roman"/>
      <w:sz w:val="23"/>
      <w:szCs w:val="23"/>
    </w:rPr>
  </w:style>
  <w:style w:type="paragraph" w:customStyle="1" w:styleId="ConsPlusNormal">
    <w:name w:val="ConsPlusNormal"/>
    <w:rsid w:val="00D13581"/>
    <w:pPr>
      <w:widowControl w:val="0"/>
      <w:autoSpaceDE w:val="0"/>
      <w:autoSpaceDN w:val="0"/>
      <w:adjustRightInd w:val="0"/>
      <w:spacing w:after="0" w:line="240" w:lineRule="auto"/>
      <w:ind w:firstLine="720"/>
    </w:pPr>
    <w:rPr>
      <w:rFonts w:ascii="Arial" w:eastAsia="Times New Roman" w:hAnsi="Arial" w:cs="Arial"/>
      <w:sz w:val="18"/>
      <w:szCs w:val="18"/>
      <w:lang w:eastAsia="ru-RU"/>
    </w:rPr>
  </w:style>
  <w:style w:type="paragraph" w:styleId="21">
    <w:name w:val="Body Text 2"/>
    <w:basedOn w:val="a"/>
    <w:link w:val="22"/>
    <w:rsid w:val="00D13581"/>
    <w:pPr>
      <w:spacing w:after="120" w:line="480" w:lineRule="auto"/>
    </w:pPr>
  </w:style>
  <w:style w:type="character" w:customStyle="1" w:styleId="22">
    <w:name w:val="Основной текст 2 Знак"/>
    <w:basedOn w:val="a0"/>
    <w:link w:val="21"/>
    <w:rsid w:val="00D13581"/>
    <w:rPr>
      <w:rFonts w:ascii="Arial" w:eastAsia="Times New Roman" w:hAnsi="Arial" w:cs="Arial"/>
      <w:sz w:val="20"/>
      <w:szCs w:val="20"/>
      <w:lang w:eastAsia="ru-RU"/>
    </w:rPr>
  </w:style>
  <w:style w:type="paragraph" w:customStyle="1" w:styleId="Default">
    <w:name w:val="Default"/>
    <w:rsid w:val="00D13581"/>
    <w:pPr>
      <w:autoSpaceDE w:val="0"/>
      <w:autoSpaceDN w:val="0"/>
      <w:adjustRightInd w:val="0"/>
      <w:spacing w:after="0" w:line="240" w:lineRule="auto"/>
    </w:pPr>
    <w:rPr>
      <w:rFonts w:ascii="Tahoma" w:eastAsia="Times New Roman" w:hAnsi="Tahoma" w:cs="Tahoma"/>
      <w:color w:val="000000"/>
      <w:sz w:val="24"/>
      <w:szCs w:val="24"/>
      <w:lang w:eastAsia="ru-RU"/>
    </w:rPr>
  </w:style>
  <w:style w:type="paragraph" w:styleId="af2">
    <w:name w:val="footnote text"/>
    <w:basedOn w:val="a"/>
    <w:link w:val="af3"/>
    <w:uiPriority w:val="99"/>
    <w:rsid w:val="00D13581"/>
  </w:style>
  <w:style w:type="character" w:customStyle="1" w:styleId="af3">
    <w:name w:val="Текст сноски Знак"/>
    <w:basedOn w:val="a0"/>
    <w:link w:val="af2"/>
    <w:uiPriority w:val="99"/>
    <w:rsid w:val="00D13581"/>
    <w:rPr>
      <w:rFonts w:ascii="Arial" w:eastAsia="Times New Roman" w:hAnsi="Arial" w:cs="Arial"/>
      <w:sz w:val="20"/>
      <w:szCs w:val="20"/>
      <w:lang w:eastAsia="ru-RU"/>
    </w:rPr>
  </w:style>
  <w:style w:type="character" w:styleId="af4">
    <w:name w:val="footnote reference"/>
    <w:uiPriority w:val="99"/>
    <w:rsid w:val="00D13581"/>
    <w:rPr>
      <w:vertAlign w:val="superscript"/>
    </w:rPr>
  </w:style>
  <w:style w:type="paragraph" w:styleId="af5">
    <w:name w:val="List Paragraph"/>
    <w:basedOn w:val="a"/>
    <w:uiPriority w:val="34"/>
    <w:qFormat/>
    <w:rsid w:val="00D13581"/>
    <w:pPr>
      <w:widowControl/>
      <w:autoSpaceDE/>
      <w:autoSpaceDN/>
      <w:adjustRightInd/>
      <w:ind w:left="720"/>
      <w:contextualSpacing/>
    </w:pPr>
    <w:rPr>
      <w:rFonts w:ascii="Times New Roman" w:hAnsi="Times New Roman" w:cs="Times New Roman"/>
      <w:sz w:val="24"/>
      <w:szCs w:val="24"/>
    </w:rPr>
  </w:style>
  <w:style w:type="character" w:customStyle="1" w:styleId="10">
    <w:name w:val="Заголовок 1 Знак"/>
    <w:basedOn w:val="a0"/>
    <w:link w:val="1"/>
    <w:rsid w:val="003665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36656B"/>
    <w:rPr>
      <w:rFonts w:ascii="Arial" w:eastAsia="Times New Roman" w:hAnsi="Arial" w:cs="Arial"/>
      <w:b/>
      <w:bCs/>
      <w:i/>
      <w:iCs/>
      <w:sz w:val="28"/>
      <w:szCs w:val="28"/>
      <w:lang w:eastAsia="ru-RU"/>
    </w:rPr>
  </w:style>
  <w:style w:type="character" w:customStyle="1" w:styleId="30">
    <w:name w:val="Заголовок 3 Знак"/>
    <w:basedOn w:val="a0"/>
    <w:link w:val="3"/>
    <w:semiHidden/>
    <w:rsid w:val="0036656B"/>
    <w:rPr>
      <w:rFonts w:asciiTheme="majorHAnsi" w:eastAsiaTheme="majorEastAsia" w:hAnsiTheme="majorHAnsi" w:cstheme="majorBidi"/>
      <w:color w:val="1F4D78" w:themeColor="accent1" w:themeShade="7F"/>
      <w:sz w:val="24"/>
      <w:szCs w:val="24"/>
      <w:lang w:eastAsia="ru-RU"/>
    </w:rPr>
  </w:style>
  <w:style w:type="paragraph" w:styleId="af6">
    <w:name w:val="Body Text Indent"/>
    <w:basedOn w:val="a"/>
    <w:link w:val="af7"/>
    <w:rsid w:val="0036656B"/>
    <w:pPr>
      <w:widowControl/>
      <w:tabs>
        <w:tab w:val="left" w:pos="0"/>
      </w:tabs>
      <w:autoSpaceDE/>
      <w:autoSpaceDN/>
      <w:adjustRightInd/>
      <w:ind w:firstLine="1260"/>
    </w:pPr>
    <w:rPr>
      <w:rFonts w:ascii="Times New Roman" w:hAnsi="Times New Roman" w:cs="Times New Roman"/>
      <w:sz w:val="28"/>
      <w:szCs w:val="28"/>
    </w:rPr>
  </w:style>
  <w:style w:type="character" w:customStyle="1" w:styleId="af7">
    <w:name w:val="Основной текст с отступом Знак"/>
    <w:basedOn w:val="a0"/>
    <w:link w:val="af6"/>
    <w:rsid w:val="0036656B"/>
    <w:rPr>
      <w:rFonts w:ascii="Times New Roman" w:eastAsia="Times New Roman" w:hAnsi="Times New Roman" w:cs="Times New Roman"/>
      <w:sz w:val="28"/>
      <w:szCs w:val="28"/>
      <w:lang w:eastAsia="ru-RU"/>
    </w:rPr>
  </w:style>
  <w:style w:type="paragraph" w:styleId="23">
    <w:name w:val="Body Text Indent 2"/>
    <w:basedOn w:val="a"/>
    <w:link w:val="24"/>
    <w:rsid w:val="0036656B"/>
    <w:pPr>
      <w:widowControl/>
      <w:tabs>
        <w:tab w:val="left" w:pos="0"/>
      </w:tabs>
      <w:autoSpaceDE/>
      <w:autoSpaceDN/>
      <w:adjustRightInd/>
      <w:ind w:firstLine="900"/>
      <w:jc w:val="both"/>
    </w:pPr>
    <w:rPr>
      <w:rFonts w:ascii="Times New Roman" w:hAnsi="Times New Roman" w:cs="Times New Roman"/>
      <w:sz w:val="28"/>
      <w:szCs w:val="28"/>
    </w:rPr>
  </w:style>
  <w:style w:type="character" w:customStyle="1" w:styleId="24">
    <w:name w:val="Основной текст с отступом 2 Знак"/>
    <w:basedOn w:val="a0"/>
    <w:link w:val="23"/>
    <w:rsid w:val="0036656B"/>
    <w:rPr>
      <w:rFonts w:ascii="Times New Roman" w:eastAsia="Times New Roman" w:hAnsi="Times New Roman" w:cs="Times New Roman"/>
      <w:sz w:val="28"/>
      <w:szCs w:val="28"/>
      <w:lang w:eastAsia="ru-RU"/>
    </w:rPr>
  </w:style>
  <w:style w:type="table" w:styleId="af8">
    <w:name w:val="Table Grid"/>
    <w:basedOn w:val="a1"/>
    <w:rsid w:val="0036656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locked/>
    <w:rsid w:val="0036656B"/>
    <w:rPr>
      <w:rFonts w:ascii="Times New Roman" w:hAnsi="Times New Roman" w:cs="Times New Roman"/>
      <w:sz w:val="20"/>
      <w:szCs w:val="20"/>
      <w:lang w:val="x-none" w:eastAsia="ru-RU"/>
    </w:rPr>
  </w:style>
  <w:style w:type="paragraph" w:customStyle="1" w:styleId="11">
    <w:name w:val="Знак1"/>
    <w:basedOn w:val="a"/>
    <w:rsid w:val="0036656B"/>
    <w:pPr>
      <w:widowControl/>
      <w:tabs>
        <w:tab w:val="num" w:pos="360"/>
      </w:tabs>
      <w:autoSpaceDE/>
      <w:autoSpaceDN/>
      <w:adjustRightInd/>
      <w:spacing w:after="160" w:line="240" w:lineRule="exact"/>
    </w:pPr>
    <w:rPr>
      <w:rFonts w:ascii="Verdana" w:hAnsi="Verdana" w:cs="Verdana"/>
      <w:lang w:val="en-US" w:eastAsia="en-US"/>
    </w:rPr>
  </w:style>
  <w:style w:type="paragraph" w:styleId="af9">
    <w:name w:val="Revision"/>
    <w:hidden/>
    <w:uiPriority w:val="99"/>
    <w:semiHidden/>
    <w:rsid w:val="0036656B"/>
    <w:pPr>
      <w:spacing w:after="0" w:line="240" w:lineRule="auto"/>
    </w:pPr>
    <w:rPr>
      <w:rFonts w:ascii="Times New Roman" w:eastAsia="Times New Roman" w:hAnsi="Times New Roman" w:cs="Times New Roman"/>
      <w:sz w:val="24"/>
      <w:szCs w:val="24"/>
      <w:lang w:eastAsia="ru-RU"/>
    </w:rPr>
  </w:style>
  <w:style w:type="paragraph" w:customStyle="1" w:styleId="Style3">
    <w:name w:val="Style3"/>
    <w:basedOn w:val="a"/>
    <w:uiPriority w:val="99"/>
    <w:qFormat/>
    <w:rsid w:val="0036656B"/>
    <w:pPr>
      <w:autoSpaceDE/>
      <w:autoSpaceDN/>
      <w:adjustRightInd/>
      <w:spacing w:line="370" w:lineRule="exact"/>
      <w:jc w:val="both"/>
    </w:pPr>
    <w:rPr>
      <w:rFonts w:ascii="Candara" w:hAnsi="Candara" w:cs="Times New Roman"/>
      <w:sz w:val="24"/>
      <w:szCs w:val="24"/>
    </w:rPr>
  </w:style>
  <w:style w:type="character" w:styleId="afa">
    <w:name w:val="Placeholder Text"/>
    <w:basedOn w:val="a0"/>
    <w:uiPriority w:val="99"/>
    <w:semiHidden/>
    <w:rsid w:val="0036656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5063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onomy.gov.ru" TargetMode="External"/><Relationship Id="rId18" Type="http://schemas.openxmlformats.org/officeDocument/2006/relationships/hyperlink" Target="http://economy.gov.ru/wps/wcm/connect/economylib4/mer/activity/sections/macro/prognoz/"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gks.ru/dbscripts/cbsd/dbinet.cgi?pl%3D1902001" TargetMode="External"/><Relationship Id="rId17" Type="http://schemas.openxmlformats.org/officeDocument/2006/relationships/hyperlink" Target="http://economy.gov.ru/wps/wcm/connect/economylib4/mer/activity/sections/macro/"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economy.gov.ru/wps/wcm/connect/economylib4/mer/activity/section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s.ru" TargetMode="Externa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economy.gov.ru/wps/wcm/connect/economylib4/mer/activity/section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onomy.gov.ru/wps/wcm/connect/economylib4/mer/main++++++++++++++++++++++++++++++++++++++++++++++++++++++++++++++++++++++++++++++++++++++++++++++++++++++++++++++++++++++++++++++++" TargetMode="Externa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0D61B4846EF34F4BA0B3B6D963928966" ma:contentTypeVersion="0" ma:contentTypeDescription="Создание документа." ma:contentTypeScope="" ma:versionID="6de0e21dc6f456f7174adcf4d2b64b73">
  <xsd:schema xmlns:xsd="http://www.w3.org/2001/XMLSchema" xmlns:xs="http://www.w3.org/2001/XMLSchema" xmlns:p="http://schemas.microsoft.com/office/2006/metadata/properties" targetNamespace="http://schemas.microsoft.com/office/2006/metadata/properties" ma:root="true" ma:fieldsID="e633e3eb234acd720c6d1ff5fa1bee3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A9632A-CA5D-402A-8F7B-E6E3E0D731E1}"/>
</file>

<file path=customXml/itemProps2.xml><?xml version="1.0" encoding="utf-8"?>
<ds:datastoreItem xmlns:ds="http://schemas.openxmlformats.org/officeDocument/2006/customXml" ds:itemID="{E9139694-9B64-4403-A0AC-33415EC2FE52}"/>
</file>

<file path=customXml/itemProps3.xml><?xml version="1.0" encoding="utf-8"?>
<ds:datastoreItem xmlns:ds="http://schemas.openxmlformats.org/officeDocument/2006/customXml" ds:itemID="{BBB815A8-93DC-4993-8555-A15EECFC309B}"/>
</file>

<file path=customXml/itemProps4.xml><?xml version="1.0" encoding="utf-8"?>
<ds:datastoreItem xmlns:ds="http://schemas.openxmlformats.org/officeDocument/2006/customXml" ds:itemID="{866CFD17-A2D9-403B-8B6A-C4F003A7EF9C}"/>
</file>

<file path=docProps/app.xml><?xml version="1.0" encoding="utf-8"?>
<Properties xmlns="http://schemas.openxmlformats.org/officeDocument/2006/extended-properties" xmlns:vt="http://schemas.openxmlformats.org/officeDocument/2006/docPropsVTypes">
  <Template>Normal</Template>
  <TotalTime>377</TotalTime>
  <Pages>25</Pages>
  <Words>14997</Words>
  <Characters>85485</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100282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Синцова Ольга Леонидовна</dc:creator>
  <cp:keywords/>
  <dc:description/>
  <cp:lastModifiedBy>Ворошков Константин Викторович</cp:lastModifiedBy>
  <cp:revision>29</cp:revision>
  <cp:lastPrinted>2021-11-02T12:04:00Z</cp:lastPrinted>
  <dcterms:created xsi:type="dcterms:W3CDTF">2021-10-19T08:45:00Z</dcterms:created>
  <dcterms:modified xsi:type="dcterms:W3CDTF">2021-11-08T14:55:00Z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0x0101000D61B4846EF34F4BA0B3B6D963928966</vt:lpwstr>
  </property>
</Properties>
</file>